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AA561" w14:textId="77777777" w:rsidR="006B69AD" w:rsidRPr="00A1119B" w:rsidRDefault="007F7D75" w:rsidP="00747F2D">
      <w:pPr>
        <w:pStyle w:val="Cover"/>
        <w:framePr w:wrap="notBeside"/>
        <w:rPr>
          <w:del w:id="0" w:author="Stuart McLarnon (NESO)" w:date="2024-11-18T11:12:00Z"/>
        </w:rPr>
      </w:pPr>
      <w:del w:id="1" w:author="Stuart McLarnon (NESO)" w:date="2024-11-18T11:12:00Z">
        <w:r>
          <w:delText>EU NCER</w:delText>
        </w:r>
        <w:r w:rsidR="005E7200">
          <w:delText>: System Restoration Plan</w:delText>
        </w:r>
        <w:r w:rsidR="00D17416">
          <w:delText xml:space="preserve"> </w:delText>
        </w:r>
      </w:del>
    </w:p>
    <w:p w14:paraId="60C76037" w14:textId="77777777" w:rsidR="006B69AD" w:rsidRPr="00A1119B" w:rsidRDefault="00E649E8" w:rsidP="00747F2D">
      <w:pPr>
        <w:pStyle w:val="CoverSubtitle"/>
        <w:framePr w:wrap="notBeside"/>
        <w:rPr>
          <w:del w:id="2" w:author="Stuart McLarnon (NESO)" w:date="2024-11-18T11:12:00Z"/>
        </w:rPr>
      </w:pPr>
      <w:del w:id="3" w:author="Stuart McLarnon (NESO)" w:date="2024-11-18T11:12:00Z">
        <w:r>
          <w:delText xml:space="preserve">Issue </w:delText>
        </w:r>
        <w:r w:rsidR="003E1EE5">
          <w:delText>5</w:delText>
        </w:r>
      </w:del>
    </w:p>
    <w:p w14:paraId="5BC3000F" w14:textId="77777777" w:rsidR="006B69AD" w:rsidRDefault="00343AF6" w:rsidP="00BC1612">
      <w:pPr>
        <w:pStyle w:val="BodyText"/>
        <w:rPr>
          <w:del w:id="4" w:author="Stuart McLarnon (NESO)" w:date="2024-11-18T11:12:00Z"/>
        </w:rPr>
      </w:pPr>
      <w:del w:id="5" w:author="Stuart McLarnon (NESO)" w:date="2024-11-18T11:12:00Z">
        <w:r>
          <w:delText>March 2024</w:delText>
        </w:r>
      </w:del>
    </w:p>
    <w:p w14:paraId="62E636BC" w14:textId="77777777" w:rsidR="006B69AD" w:rsidRDefault="006B69AD" w:rsidP="006B69AD">
      <w:pPr>
        <w:rPr>
          <w:del w:id="6" w:author="Stuart McLarnon (NESO)" w:date="2024-11-18T11:12:00Z"/>
        </w:rPr>
      </w:pPr>
    </w:p>
    <w:p w14:paraId="6F123E11" w14:textId="77777777" w:rsidR="00D84D7E" w:rsidRPr="00B77E82" w:rsidRDefault="00D84D7E" w:rsidP="00D84D7E">
      <w:pPr>
        <w:pStyle w:val="CoverDate"/>
        <w:framePr w:wrap="notBeside"/>
        <w:rPr>
          <w:ins w:id="7" w:author="Stuart McLarnon (NESO)" w:date="2024-11-18T11:12:00Z"/>
          <w:rFonts w:ascii="Poppins" w:hAnsi="Poppins" w:cs="Poppins"/>
        </w:rPr>
      </w:pPr>
    </w:p>
    <w:p w14:paraId="1F1D1BF8" w14:textId="3805F50F" w:rsidR="00D84D7E" w:rsidRPr="00B77E82" w:rsidRDefault="00D84D7E" w:rsidP="00D84D7E">
      <w:pPr>
        <w:pStyle w:val="CoverDate"/>
        <w:framePr w:wrap="notBeside"/>
        <w:rPr>
          <w:ins w:id="8" w:author="Stuart McLarnon (NESO)" w:date="2024-11-18T11:12:00Z"/>
          <w:rFonts w:ascii="Poppins" w:hAnsi="Poppins" w:cs="Poppins"/>
        </w:rPr>
      </w:pPr>
    </w:p>
    <w:p w14:paraId="57001AD6" w14:textId="77777777" w:rsidR="00D84D7E" w:rsidRPr="00B77E82" w:rsidRDefault="00D84D7E" w:rsidP="00D84D7E">
      <w:pPr>
        <w:pStyle w:val="CoverDate"/>
        <w:framePr w:wrap="notBeside" w:x="2206" w:y="6571"/>
        <w:rPr>
          <w:ins w:id="9" w:author="Stuart McLarnon (NESO)" w:date="2024-11-18T11:12:00Z"/>
          <w:rFonts w:ascii="Poppins" w:hAnsi="Poppins" w:cs="Poppins"/>
        </w:rPr>
      </w:pPr>
    </w:p>
    <w:p w14:paraId="36BB81F9" w14:textId="1849E8CD" w:rsidR="00D84D7E" w:rsidRPr="00B77E82" w:rsidRDefault="00D84D7E" w:rsidP="00D84D7E">
      <w:pPr>
        <w:rPr>
          <w:ins w:id="10" w:author="Stuart McLarnon (NESO)" w:date="2024-11-18T11:12:00Z"/>
          <w:rFonts w:ascii="Poppins" w:hAnsi="Poppins" w:cs="Poppins"/>
        </w:rPr>
      </w:pPr>
      <w:ins w:id="11" w:author="Stuart McLarnon (NESO)" w:date="2024-11-18T11:12:00Z">
        <w:r w:rsidRPr="00B77E82">
          <w:rPr>
            <w:rFonts w:ascii="Poppins" w:hAnsi="Poppins" w:cs="Poppins"/>
            <w:noProof/>
          </w:rPr>
          <mc:AlternateContent>
            <mc:Choice Requires="wps">
              <w:drawing>
                <wp:anchor distT="0" distB="0" distL="114300" distR="114300" simplePos="0" relativeHeight="251660289" behindDoc="1" locked="0" layoutInCell="1" allowOverlap="1" wp14:anchorId="3712BF71" wp14:editId="6196C8B3">
                  <wp:simplePos x="0" y="0"/>
                  <wp:positionH relativeFrom="page">
                    <wp:align>left</wp:align>
                  </wp:positionH>
                  <wp:positionV relativeFrom="paragraph">
                    <wp:posOffset>-1643891</wp:posOffset>
                  </wp:positionV>
                  <wp:extent cx="7528956" cy="9915896"/>
                  <wp:effectExtent l="0" t="0" r="15240" b="28575"/>
                  <wp:wrapNone/>
                  <wp:docPr id="23" name="Rectangle 23"/>
                  <wp:cNvGraphicFramePr/>
                  <a:graphic xmlns:a="http://schemas.openxmlformats.org/drawingml/2006/main">
                    <a:graphicData uri="http://schemas.microsoft.com/office/word/2010/wordprocessingShape">
                      <wps:wsp>
                        <wps:cNvSpPr/>
                        <wps:spPr>
                          <a:xfrm>
                            <a:off x="0" y="0"/>
                            <a:ext cx="7528956" cy="9915896"/>
                          </a:xfrm>
                          <a:prstGeom prst="rect">
                            <a:avLst/>
                          </a:prstGeom>
                          <a:solidFill>
                            <a:srgbClr val="3F0731"/>
                          </a:solidFill>
                          <a:ln>
                            <a:solidFill>
                              <a:srgbClr val="3F073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69A754" id="Rectangle 23" o:spid="_x0000_s1026" style="position:absolute;margin-left:0;margin-top:-129.45pt;width:592.85pt;height:780.8pt;z-index:-251656191;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" fillcolor="#3f0731" strokecolor="#3f0731" strokeweight="1pt">
                  <w10:wrap anchorx="page"/>
                </v:rect>
              </w:pict>
            </mc:Fallback>
          </mc:AlternateContent>
        </w:r>
        <w:r w:rsidRPr="00B77E82">
          <w:rPr>
            <w:rFonts w:ascii="Poppins" w:hAnsi="Poppins" w:cs="Poppins"/>
            <w:noProof/>
          </w:rPr>
          <mc:AlternateContent>
            <mc:Choice Requires="wps">
              <w:drawing>
                <wp:anchor distT="0" distB="0" distL="114300" distR="114300" simplePos="0" relativeHeight="251661313" behindDoc="0" locked="0" layoutInCell="1" allowOverlap="1" wp14:anchorId="762C5E58" wp14:editId="1F2C3D4C">
                  <wp:simplePos x="0" y="0"/>
                  <wp:positionH relativeFrom="column">
                    <wp:posOffset>-2136519</wp:posOffset>
                  </wp:positionH>
                  <wp:positionV relativeFrom="paragraph">
                    <wp:posOffset>-1620454</wp:posOffset>
                  </wp:positionV>
                  <wp:extent cx="7481454" cy="5058888"/>
                  <wp:effectExtent l="0" t="0" r="24765" b="27940"/>
                  <wp:wrapNone/>
                  <wp:docPr id="29" name="Text Box 29"/>
                  <wp:cNvGraphicFramePr/>
                  <a:graphic xmlns:a="http://schemas.openxmlformats.org/drawingml/2006/main">
                    <a:graphicData uri="http://schemas.microsoft.com/office/word/2010/wordprocessingShape">
                      <wps:wsp>
                        <wps:cNvSpPr txBox="1"/>
                        <wps:spPr>
                          <a:xfrm>
                            <a:off x="0" y="0"/>
                            <a:ext cx="7481454" cy="5058888"/>
                          </a:xfrm>
                          <a:prstGeom prst="rect">
                            <a:avLst/>
                          </a:prstGeom>
                          <a:solidFill>
                            <a:srgbClr val="3F0731"/>
                          </a:solidFill>
                          <a:ln w="6350">
                            <a:solidFill>
                              <a:srgbClr val="3F0731"/>
                            </a:solidFill>
                          </a:ln>
                        </wps:spPr>
                        <wps:txbx>
                          <w:txbxContent>
                            <w:p w14:paraId="501950D8" w14:textId="02D91C08" w:rsidR="00D84D7E" w:rsidRDefault="00D84D7E" w:rsidP="00D84D7E">
                              <w:pPr>
                                <w:rPr>
                                  <w:ins w:id="12" w:author="Stuart McLarnon (NESO)" w:date="2024-11-18T11:12: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62C5E58" id="_x0000_t202" coordsize="21600,21600" o:spt="202" path="m,l,21600r21600,l21600,xe">
                  <v:stroke joinstyle="miter"/>
                  <v:path gradientshapeok="t" o:connecttype="rect"/>
                </v:shapetype>
                <v:shape id="Text Box 29" o:spid="_x0000_s1026" type="#_x0000_t202" style="position:absolute;margin-left:-168.25pt;margin-top:-127.6pt;width:589.1pt;height:398.35pt;z-index:25166131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" fillcolor="#3f0731" strokecolor="#3f0731" strokeweight=".5pt">
                  <v:textbox>
                    <w:txbxContent>
                      <w:p w14:paraId="501950D8" w14:textId="02D91C08" w:rsidR="00D84D7E" w:rsidRDefault="00D84D7E" w:rsidP="00D84D7E">
                        <w:pPr>
                          <w:rPr>
                            <w:ins w:id="13" w:author="Stuart McLarnon (NESO)" w:date="2024-11-18T11:12:00Z"/>
                          </w:rPr>
                        </w:pPr>
                      </w:p>
                    </w:txbxContent>
                  </v:textbox>
                </v:shape>
              </w:pict>
            </mc:Fallback>
          </mc:AlternateContent>
        </w:r>
      </w:ins>
    </w:p>
    <w:p w14:paraId="0FB2F225" w14:textId="0552B88D" w:rsidR="006B69AD" w:rsidRPr="00B77E82" w:rsidRDefault="001720AA" w:rsidP="006B69AD">
      <w:pPr>
        <w:rPr>
          <w:ins w:id="14" w:author="Stuart McLarnon (NESO)" w:date="2024-11-18T11:12:00Z"/>
          <w:rFonts w:ascii="Poppins" w:hAnsi="Poppins" w:cs="Poppins"/>
        </w:rPr>
      </w:pPr>
      <w:ins w:id="15" w:author="Stuart McLarnon (NESO)" w:date="2024-11-18T11:12:00Z">
        <w:r w:rsidRPr="00B77E82">
          <w:rPr>
            <w:rFonts w:ascii="Poppins" w:hAnsi="Poppins" w:cs="Poppins"/>
            <w:noProof/>
          </w:rPr>
          <mc:AlternateContent>
            <mc:Choice Requires="wps">
              <w:drawing>
                <wp:anchor distT="0" distB="0" distL="114300" distR="114300" simplePos="0" relativeHeight="251662337" behindDoc="0" locked="0" layoutInCell="1" allowOverlap="1" wp14:anchorId="527610F6" wp14:editId="4B70C423">
                  <wp:simplePos x="0" y="0"/>
                  <wp:positionH relativeFrom="column">
                    <wp:posOffset>-2085975</wp:posOffset>
                  </wp:positionH>
                  <wp:positionV relativeFrom="paragraph">
                    <wp:posOffset>6583045</wp:posOffset>
                  </wp:positionV>
                  <wp:extent cx="2185060" cy="1377166"/>
                  <wp:effectExtent l="0" t="0" r="24765" b="13970"/>
                  <wp:wrapNone/>
                  <wp:docPr id="31" name="Text Box 31"/>
                  <wp:cNvGraphicFramePr/>
                  <a:graphic xmlns:a="http://schemas.openxmlformats.org/drawingml/2006/main">
                    <a:graphicData uri="http://schemas.microsoft.com/office/word/2010/wordprocessingShape">
                      <wps:wsp>
                        <wps:cNvSpPr txBox="1"/>
                        <wps:spPr>
                          <a:xfrm>
                            <a:off x="0" y="0"/>
                            <a:ext cx="2185060" cy="1377166"/>
                          </a:xfrm>
                          <a:prstGeom prst="rect">
                            <a:avLst/>
                          </a:prstGeom>
                          <a:solidFill>
                            <a:srgbClr val="3F0731"/>
                          </a:solidFill>
                          <a:ln w="6350">
                            <a:solidFill>
                              <a:srgbClr val="3F0731"/>
                            </a:solidFill>
                          </a:ln>
                        </wps:spPr>
                        <wps:txbx>
                          <w:txbxContent>
                            <w:p w14:paraId="3663FBC1" w14:textId="77777777" w:rsidR="00D84D7E" w:rsidRDefault="00D84D7E" w:rsidP="00D84D7E">
                              <w:pPr>
                                <w:shd w:val="clear" w:color="auto" w:fill="3F0731"/>
                                <w:rPr>
                                  <w:ins w:id="16" w:author="Stuart McLarnon (NESO)" w:date="2024-11-18T11:12:00Z"/>
                                </w:rPr>
                              </w:pPr>
                              <w:ins w:id="17" w:author="Stuart McLarnon (NESO)" w:date="2024-11-18T11:12:00Z">
                                <w:r>
                                  <w:rPr>
                                    <w:noProof/>
                                  </w:rPr>
                                  <w:drawing>
                                    <wp:inline distT="0" distB="0" distL="0" distR="0" wp14:anchorId="72ADD160" wp14:editId="114646DD">
                                      <wp:extent cx="1892935" cy="1278890"/>
                                      <wp:effectExtent l="0" t="0" r="0" b="0"/>
                                      <wp:docPr id="32" name="Picture 32"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A logo for a company&#10;&#10;Description automatically generated"/>
                                              <pic:cNvPicPr/>
                                            </pic:nvPicPr>
                                            <pic:blipFill>
                                              <a:blip r:embed="rId12"/>
                                              <a:stretch>
                                                <a:fillRect/>
                                              </a:stretch>
                                            </pic:blipFill>
                                            <pic:spPr>
                                              <a:xfrm>
                                                <a:off x="0" y="0"/>
                                                <a:ext cx="1892935" cy="1278890"/>
                                              </a:xfrm>
                                              <a:prstGeom prst="rect">
                                                <a:avLst/>
                                              </a:prstGeom>
                                            </pic:spPr>
                                          </pic:pic>
                                        </a:graphicData>
                                      </a:graphic>
                                    </wp:inline>
                                  </w:drawing>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27610F6" id="Text Box 31" o:spid="_x0000_s1027" type="#_x0000_t202" style="position:absolute;margin-left:-164.25pt;margin-top:518.35pt;width:172.05pt;height:108.45pt;z-index:25166233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" fillcolor="#3f0731" strokecolor="#3f0731" strokeweight=".5pt">
                  <v:textbox>
                    <w:txbxContent>
                      <w:p w14:paraId="3663FBC1" w14:textId="77777777" w:rsidR="00D84D7E" w:rsidRDefault="00D84D7E" w:rsidP="00D84D7E">
                        <w:pPr>
                          <w:shd w:val="clear" w:color="auto" w:fill="3F0731"/>
                          <w:rPr>
                            <w:ins w:id="18" w:author="Stuart McLarnon (NESO)" w:date="2024-11-18T11:12:00Z"/>
                          </w:rPr>
                        </w:pPr>
                        <w:ins w:id="19" w:author="Stuart McLarnon (NESO)" w:date="2024-11-18T11:12:00Z">
                          <w:r>
                            <w:rPr>
                              <w:noProof/>
                            </w:rPr>
                            <w:drawing>
                              <wp:inline distT="0" distB="0" distL="0" distR="0" wp14:anchorId="72ADD160" wp14:editId="114646DD">
                                <wp:extent cx="1892935" cy="1278890"/>
                                <wp:effectExtent l="0" t="0" r="0" b="0"/>
                                <wp:docPr id="32" name="Picture 32"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A logo for a company&#10;&#10;Description automatically generated"/>
                                        <pic:cNvPicPr/>
                                      </pic:nvPicPr>
                                      <pic:blipFill>
                                        <a:blip r:embed="rId12"/>
                                        <a:stretch>
                                          <a:fillRect/>
                                        </a:stretch>
                                      </pic:blipFill>
                                      <pic:spPr>
                                        <a:xfrm>
                                          <a:off x="0" y="0"/>
                                          <a:ext cx="1892935" cy="1278890"/>
                                        </a:xfrm>
                                        <a:prstGeom prst="rect">
                                          <a:avLst/>
                                        </a:prstGeom>
                                      </pic:spPr>
                                    </pic:pic>
                                  </a:graphicData>
                                </a:graphic>
                              </wp:inline>
                            </w:drawing>
                          </w:r>
                        </w:ins>
                      </w:p>
                    </w:txbxContent>
                  </v:textbox>
                </v:shape>
              </w:pict>
            </mc:Fallback>
          </mc:AlternateContent>
        </w:r>
        <w:r w:rsidR="00B77E82" w:rsidRPr="00B77E82">
          <w:rPr>
            <w:rFonts w:ascii="Poppins" w:hAnsi="Poppins" w:cs="Poppins"/>
            <w:noProof/>
          </w:rPr>
          <mc:AlternateContent>
            <mc:Choice Requires="wps">
              <w:drawing>
                <wp:anchor distT="0" distB="0" distL="114300" distR="114300" simplePos="0" relativeHeight="251663361" behindDoc="0" locked="0" layoutInCell="1" allowOverlap="1" wp14:anchorId="5C20AFED" wp14:editId="5C339873">
                  <wp:simplePos x="0" y="0"/>
                  <wp:positionH relativeFrom="page">
                    <wp:align>center</wp:align>
                  </wp:positionH>
                  <wp:positionV relativeFrom="paragraph">
                    <wp:posOffset>3817620</wp:posOffset>
                  </wp:positionV>
                  <wp:extent cx="5829300" cy="3158128"/>
                  <wp:effectExtent l="0" t="0" r="19050" b="23495"/>
                  <wp:wrapNone/>
                  <wp:docPr id="3" name="Text Box 3"/>
                  <wp:cNvGraphicFramePr/>
                  <a:graphic xmlns:a="http://schemas.openxmlformats.org/drawingml/2006/main">
                    <a:graphicData uri="http://schemas.microsoft.com/office/word/2010/wordprocessingShape">
                      <wps:wsp>
                        <wps:cNvSpPr txBox="1"/>
                        <wps:spPr>
                          <a:xfrm>
                            <a:off x="0" y="0"/>
                            <a:ext cx="5829300" cy="3158128"/>
                          </a:xfrm>
                          <a:prstGeom prst="rect">
                            <a:avLst/>
                          </a:prstGeom>
                          <a:solidFill>
                            <a:srgbClr val="3F0731"/>
                          </a:solidFill>
                          <a:ln w="6350">
                            <a:solidFill>
                              <a:srgbClr val="3F0731"/>
                            </a:solidFill>
                          </a:ln>
                        </wps:spPr>
                        <wps:txbx>
                          <w:txbxContent>
                            <w:p w14:paraId="75484A07" w14:textId="77777777" w:rsidR="00FC7CA9" w:rsidRPr="00B77E82" w:rsidRDefault="00A46412" w:rsidP="00D84D7E">
                              <w:pPr>
                                <w:rPr>
                                  <w:ins w:id="20" w:author="Stuart McLarnon (NESO)" w:date="2024-11-18T11:12:00Z"/>
                                  <w:rFonts w:ascii="Poppins Medium" w:hAnsi="Poppins Medium" w:cs="Poppins Medium"/>
                                  <w:color w:val="FFFFFF" w:themeColor="background1"/>
                                  <w:sz w:val="68"/>
                                  <w:szCs w:val="68"/>
                                </w:rPr>
                              </w:pPr>
                              <w:ins w:id="21" w:author="Stuart McLarnon (NESO)" w:date="2024-11-18T11:12:00Z">
                                <w:r w:rsidRPr="00B77E82">
                                  <w:rPr>
                                    <w:rFonts w:ascii="Poppins Medium" w:hAnsi="Poppins Medium" w:cs="Poppins Medium"/>
                                    <w:color w:val="FFFFFF" w:themeColor="background1"/>
                                    <w:sz w:val="68"/>
                                    <w:szCs w:val="68"/>
                                  </w:rPr>
                                  <w:t xml:space="preserve">EU NCER: System Restoration Plan </w:t>
                                </w:r>
                              </w:ins>
                            </w:p>
                            <w:p w14:paraId="714CDF75" w14:textId="6B94AF9D" w:rsidR="00FC7CA9" w:rsidRPr="00B77E82" w:rsidRDefault="00A46412" w:rsidP="00D84D7E">
                              <w:pPr>
                                <w:rPr>
                                  <w:ins w:id="22" w:author="Stuart McLarnon (NESO)" w:date="2024-11-18T11:12:00Z"/>
                                  <w:color w:val="FFFFFF" w:themeColor="background1"/>
                                  <w:szCs w:val="44"/>
                                </w:rPr>
                              </w:pPr>
                              <w:ins w:id="23" w:author="Stuart McLarnon (NESO)" w:date="2024-11-18T11:12:00Z">
                                <w:r w:rsidRPr="00B77E82">
                                  <w:rPr>
                                    <w:rFonts w:ascii="Poppins Medium" w:hAnsi="Poppins Medium" w:cs="Poppins Medium"/>
                                    <w:color w:val="FFFFFF" w:themeColor="background1"/>
                                    <w:szCs w:val="44"/>
                                  </w:rPr>
                                  <w:t xml:space="preserve">Issue </w:t>
                                </w:r>
                                <w:r w:rsidR="00EC06F4">
                                  <w:rPr>
                                    <w:rFonts w:ascii="Poppins Medium" w:hAnsi="Poppins Medium" w:cs="Poppins Medium"/>
                                    <w:color w:val="FFFFFF" w:themeColor="background1"/>
                                    <w:szCs w:val="44"/>
                                  </w:rPr>
                                  <w:t>6</w:t>
                                </w:r>
                                <w:r w:rsidRPr="00B77E82">
                                  <w:rPr>
                                    <w:color w:val="FFFFFF" w:themeColor="background1"/>
                                    <w:szCs w:val="44"/>
                                  </w:rPr>
                                  <w:t xml:space="preserve"> </w:t>
                                </w:r>
                              </w:ins>
                            </w:p>
                            <w:p w14:paraId="2D258184" w14:textId="232122A3" w:rsidR="00FC7CA9" w:rsidRPr="00B77E82" w:rsidRDefault="003421AF" w:rsidP="00D84D7E">
                              <w:pPr>
                                <w:rPr>
                                  <w:ins w:id="24" w:author="Stuart McLarnon (NESO)" w:date="2024-11-18T11:12:00Z"/>
                                  <w:rFonts w:ascii="Poppins Medium" w:hAnsi="Poppins Medium" w:cs="Poppins Medium"/>
                                  <w:color w:val="FFFFFF" w:themeColor="background1"/>
                                  <w:sz w:val="32"/>
                                  <w:szCs w:val="14"/>
                                </w:rPr>
                              </w:pPr>
                              <w:ins w:id="25" w:author="Stuart McLarnon (NESO)" w:date="2025-01-22T13:43:00Z" w16du:dateUtc="2025-01-22T13:43:00Z">
                                <w:r>
                                  <w:rPr>
                                    <w:rFonts w:ascii="Poppins Medium" w:hAnsi="Poppins Medium" w:cs="Poppins Medium"/>
                                    <w:color w:val="FFFFFF" w:themeColor="background1"/>
                                    <w:sz w:val="32"/>
                                    <w:szCs w:val="14"/>
                                  </w:rPr>
                                  <w:t>January</w:t>
                                </w:r>
                              </w:ins>
                              <w:ins w:id="26" w:author="Stuart McLarnon (NESO)" w:date="2024-11-18T11:12:00Z">
                                <w:r w:rsidR="00EC06F4" w:rsidRPr="00B77E82">
                                  <w:rPr>
                                    <w:rFonts w:ascii="Poppins Medium" w:hAnsi="Poppins Medium" w:cs="Poppins Medium"/>
                                    <w:color w:val="FFFFFF" w:themeColor="background1"/>
                                    <w:sz w:val="32"/>
                                    <w:szCs w:val="14"/>
                                  </w:rPr>
                                  <w:t xml:space="preserve"> 202</w:t>
                                </w:r>
                              </w:ins>
                              <w:ins w:id="27" w:author="Stuart McLarnon (NESO)" w:date="2025-01-22T13:43:00Z" w16du:dateUtc="2025-01-22T13:43:00Z">
                                <w:r>
                                  <w:rPr>
                                    <w:rFonts w:ascii="Poppins Medium" w:hAnsi="Poppins Medium" w:cs="Poppins Medium"/>
                                    <w:color w:val="FFFFFF" w:themeColor="background1"/>
                                    <w:sz w:val="32"/>
                                    <w:szCs w:val="14"/>
                                  </w:rPr>
                                  <w:t>5</w:t>
                                </w:r>
                              </w:ins>
                            </w:p>
                            <w:p w14:paraId="12E68218" w14:textId="77777777" w:rsidR="00FC7CA9" w:rsidRDefault="00FC7CA9">
                              <w:pPr>
                                <w:rPr>
                                  <w:ins w:id="28" w:author="Stuart McLarnon (NESO)" w:date="2024-11-18T11:12: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0AFED" id="Text Box 3" o:spid="_x0000_s1028" type="#_x0000_t202" style="position:absolute;margin-left:0;margin-top:300.6pt;width:459pt;height:248.65pt;z-index:251663361;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" fillcolor="#3f0731" strokecolor="#3f0731" strokeweight=".5pt">
                  <v:textbox>
                    <w:txbxContent>
                      <w:p w14:paraId="75484A07" w14:textId="77777777" w:rsidR="00FC7CA9" w:rsidRPr="00B77E82" w:rsidRDefault="00A46412" w:rsidP="00D84D7E">
                        <w:pPr>
                          <w:rPr>
                            <w:ins w:id="29" w:author="Stuart McLarnon (NESO)" w:date="2024-11-18T11:12:00Z"/>
                            <w:rFonts w:ascii="Poppins Medium" w:hAnsi="Poppins Medium" w:cs="Poppins Medium"/>
                            <w:color w:val="FFFFFF" w:themeColor="background1"/>
                            <w:sz w:val="68"/>
                            <w:szCs w:val="68"/>
                          </w:rPr>
                        </w:pPr>
                        <w:ins w:id="30" w:author="Stuart McLarnon (NESO)" w:date="2024-11-18T11:12:00Z">
                          <w:r w:rsidRPr="00B77E82">
                            <w:rPr>
                              <w:rFonts w:ascii="Poppins Medium" w:hAnsi="Poppins Medium" w:cs="Poppins Medium"/>
                              <w:color w:val="FFFFFF" w:themeColor="background1"/>
                              <w:sz w:val="68"/>
                              <w:szCs w:val="68"/>
                            </w:rPr>
                            <w:t xml:space="preserve">EU NCER: System Restoration Plan </w:t>
                          </w:r>
                        </w:ins>
                      </w:p>
                      <w:p w14:paraId="714CDF75" w14:textId="6B94AF9D" w:rsidR="00FC7CA9" w:rsidRPr="00B77E82" w:rsidRDefault="00A46412" w:rsidP="00D84D7E">
                        <w:pPr>
                          <w:rPr>
                            <w:ins w:id="31" w:author="Stuart McLarnon (NESO)" w:date="2024-11-18T11:12:00Z"/>
                            <w:color w:val="FFFFFF" w:themeColor="background1"/>
                            <w:szCs w:val="44"/>
                          </w:rPr>
                        </w:pPr>
                        <w:ins w:id="32" w:author="Stuart McLarnon (NESO)" w:date="2024-11-18T11:12:00Z">
                          <w:r w:rsidRPr="00B77E82">
                            <w:rPr>
                              <w:rFonts w:ascii="Poppins Medium" w:hAnsi="Poppins Medium" w:cs="Poppins Medium"/>
                              <w:color w:val="FFFFFF" w:themeColor="background1"/>
                              <w:szCs w:val="44"/>
                            </w:rPr>
                            <w:t xml:space="preserve">Issue </w:t>
                          </w:r>
                          <w:r w:rsidR="00EC06F4">
                            <w:rPr>
                              <w:rFonts w:ascii="Poppins Medium" w:hAnsi="Poppins Medium" w:cs="Poppins Medium"/>
                              <w:color w:val="FFFFFF" w:themeColor="background1"/>
                              <w:szCs w:val="44"/>
                            </w:rPr>
                            <w:t>6</w:t>
                          </w:r>
                          <w:r w:rsidRPr="00B77E82">
                            <w:rPr>
                              <w:color w:val="FFFFFF" w:themeColor="background1"/>
                              <w:szCs w:val="44"/>
                            </w:rPr>
                            <w:t xml:space="preserve"> </w:t>
                          </w:r>
                        </w:ins>
                      </w:p>
                      <w:p w14:paraId="2D258184" w14:textId="232122A3" w:rsidR="00FC7CA9" w:rsidRPr="00B77E82" w:rsidRDefault="003421AF" w:rsidP="00D84D7E">
                        <w:pPr>
                          <w:rPr>
                            <w:ins w:id="33" w:author="Stuart McLarnon (NESO)" w:date="2024-11-18T11:12:00Z"/>
                            <w:rFonts w:ascii="Poppins Medium" w:hAnsi="Poppins Medium" w:cs="Poppins Medium"/>
                            <w:color w:val="FFFFFF" w:themeColor="background1"/>
                            <w:sz w:val="32"/>
                            <w:szCs w:val="14"/>
                          </w:rPr>
                        </w:pPr>
                        <w:ins w:id="34" w:author="Stuart McLarnon (NESO)" w:date="2025-01-22T13:43:00Z" w16du:dateUtc="2025-01-22T13:43:00Z">
                          <w:r>
                            <w:rPr>
                              <w:rFonts w:ascii="Poppins Medium" w:hAnsi="Poppins Medium" w:cs="Poppins Medium"/>
                              <w:color w:val="FFFFFF" w:themeColor="background1"/>
                              <w:sz w:val="32"/>
                              <w:szCs w:val="14"/>
                            </w:rPr>
                            <w:t>January</w:t>
                          </w:r>
                        </w:ins>
                        <w:ins w:id="35" w:author="Stuart McLarnon (NESO)" w:date="2024-11-18T11:12:00Z">
                          <w:r w:rsidR="00EC06F4" w:rsidRPr="00B77E82">
                            <w:rPr>
                              <w:rFonts w:ascii="Poppins Medium" w:hAnsi="Poppins Medium" w:cs="Poppins Medium"/>
                              <w:color w:val="FFFFFF" w:themeColor="background1"/>
                              <w:sz w:val="32"/>
                              <w:szCs w:val="14"/>
                            </w:rPr>
                            <w:t xml:space="preserve"> 202</w:t>
                          </w:r>
                        </w:ins>
                        <w:ins w:id="36" w:author="Stuart McLarnon (NESO)" w:date="2025-01-22T13:43:00Z" w16du:dateUtc="2025-01-22T13:43:00Z">
                          <w:r>
                            <w:rPr>
                              <w:rFonts w:ascii="Poppins Medium" w:hAnsi="Poppins Medium" w:cs="Poppins Medium"/>
                              <w:color w:val="FFFFFF" w:themeColor="background1"/>
                              <w:sz w:val="32"/>
                              <w:szCs w:val="14"/>
                            </w:rPr>
                            <w:t>5</w:t>
                          </w:r>
                        </w:ins>
                      </w:p>
                      <w:p w14:paraId="12E68218" w14:textId="77777777" w:rsidR="00FC7CA9" w:rsidRDefault="00FC7CA9">
                        <w:pPr>
                          <w:rPr>
                            <w:ins w:id="37" w:author="Stuart McLarnon (NESO)" w:date="2024-11-18T11:12:00Z"/>
                          </w:rPr>
                        </w:pPr>
                      </w:p>
                    </w:txbxContent>
                  </v:textbox>
                  <w10:wrap anchorx="page"/>
                </v:shape>
              </w:pict>
            </mc:Fallback>
          </mc:AlternateContent>
        </w:r>
      </w:ins>
    </w:p>
    <w:p w14:paraId="6F2A1F52" w14:textId="77777777" w:rsidR="006B69AD" w:rsidRPr="00B77E82" w:rsidRDefault="006B69AD" w:rsidP="00BC1612">
      <w:pPr>
        <w:pStyle w:val="BodyText"/>
        <w:rPr>
          <w:rFonts w:ascii="Poppins" w:hAnsi="Poppins"/>
          <w:rPrChange w:id="38" w:author="Stuart McLarnon (NESO)" w:date="2024-11-18T11:12:00Z">
            <w:rPr/>
          </w:rPrChange>
        </w:rPr>
        <w:sectPr w:rsidR="006B69AD" w:rsidRPr="00B77E82" w:rsidSect="005D2C9F">
          <w:footerReference w:type="default" r:id="rId13"/>
          <w:headerReference w:type="first" r:id="rId14"/>
          <w:footerReference w:type="first" r:id="rId15"/>
          <w:pgSz w:w="11906" w:h="16838" w:code="9"/>
          <w:pgMar w:top="2608" w:right="1588" w:bottom="1134" w:left="3402" w:header="567" w:footer="567" w:gutter="0"/>
          <w:pgNumType w:start="0"/>
          <w:cols w:space="708"/>
          <w:titlePg/>
          <w:docGrid w:linePitch="360"/>
        </w:sectPr>
      </w:pPr>
    </w:p>
    <w:p w14:paraId="57D9A286" w14:textId="4ACF27BD" w:rsidR="000526AC" w:rsidRPr="001720AA" w:rsidRDefault="008A72C9" w:rsidP="004C5C45">
      <w:pPr>
        <w:pStyle w:val="TOC1"/>
        <w:rPr>
          <w:rFonts w:ascii="Poppins Medium" w:hAnsi="Poppins Medium"/>
          <w:rPrChange w:id="59" w:author="Stuart McLarnon (NESO)" w:date="2024-11-18T11:12:00Z">
            <w:rPr/>
          </w:rPrChange>
        </w:rPr>
      </w:pPr>
      <w:bookmarkStart w:id="60" w:name="_Toc16950000"/>
      <w:r w:rsidRPr="001720AA">
        <w:rPr>
          <w:rFonts w:ascii="Poppins Medium" w:hAnsi="Poppins Medium"/>
          <w:b/>
          <w:color w:val="3F0731"/>
          <w:sz w:val="32"/>
          <w:rPrChange w:id="61" w:author="Stuart McLarnon (NESO)" w:date="2024-11-18T11:12:00Z">
            <w:rPr>
              <w:rFonts w:asciiTheme="majorHAnsi" w:hAnsiTheme="majorHAnsi"/>
              <w:b/>
              <w:sz w:val="28"/>
            </w:rPr>
          </w:rPrChange>
        </w:rPr>
        <w:lastRenderedPageBreak/>
        <w:t>Contents</w:t>
      </w:r>
      <w:bookmarkEnd w:id="60"/>
      <w:r w:rsidR="00A97C8B" w:rsidRPr="00B77E82">
        <w:rPr>
          <w:rFonts w:ascii="Poppins Medium" w:hAnsi="Poppins Medium"/>
          <w:rPrChange w:id="62" w:author="Stuart McLarnon (NESO)" w:date="2024-11-18T11:12:00Z">
            <w:rPr/>
          </w:rPrChange>
        </w:rPr>
        <w:fldChar w:fldCharType="begin"/>
      </w:r>
      <w:r w:rsidR="00A97C8B" w:rsidRPr="001720AA">
        <w:rPr>
          <w:rFonts w:ascii="Poppins Medium" w:hAnsi="Poppins Medium"/>
          <w:rPrChange w:id="63" w:author="Stuart McLarnon (NESO)" w:date="2024-11-18T11:12:00Z">
            <w:rPr/>
          </w:rPrChange>
        </w:rPr>
        <w:instrText xml:space="preserve"> TOC \o "1-3" \h \z \u </w:instrText>
      </w:r>
      <w:r w:rsidR="00A97C8B" w:rsidRPr="00B77E82">
        <w:rPr>
          <w:rFonts w:ascii="Poppins Medium" w:hAnsi="Poppins Medium"/>
          <w:rPrChange w:id="64" w:author="Stuart McLarnon (NESO)" w:date="2024-11-18T11:12:00Z">
            <w:rPr/>
          </w:rPrChange>
        </w:rPr>
        <w:fldChar w:fldCharType="separate"/>
      </w:r>
    </w:p>
    <w:p w14:paraId="34CEAABB" w14:textId="77777777" w:rsidR="000526AC" w:rsidRDefault="00CD297F" w:rsidP="004C5C45">
      <w:pPr>
        <w:pStyle w:val="TOC1"/>
        <w:rPr>
          <w:del w:id="65" w:author="Stuart McLarnon (NESO)" w:date="2024-11-18T11:12:00Z"/>
          <w:rFonts w:eastAsiaTheme="minorEastAsia"/>
          <w:color w:val="auto"/>
          <w:sz w:val="22"/>
          <w:szCs w:val="22"/>
          <w:lang w:eastAsia="en-GB"/>
        </w:rPr>
      </w:pPr>
      <w:del w:id="66" w:author="Stuart McLarnon (NESO)" w:date="2024-11-18T11:12:00Z">
        <w:r>
          <w:fldChar w:fldCharType="begin"/>
        </w:r>
        <w:r>
          <w:delInstrText>HYPERLINK \l "_Toc104197279"</w:delInstrText>
        </w:r>
        <w:r>
          <w:fldChar w:fldCharType="separate"/>
        </w:r>
        <w:r w:rsidR="000526AC" w:rsidRPr="00E84EE9">
          <w:rPr>
            <w:rStyle w:val="Hyperlink"/>
          </w:rPr>
          <w:delText>EU NCER: System Restoration Plan</w:delText>
        </w:r>
        <w:r w:rsidR="000526AC">
          <w:rPr>
            <w:webHidden/>
          </w:rPr>
          <w:tab/>
        </w:r>
        <w:r w:rsidR="000526AC">
          <w:rPr>
            <w:webHidden/>
          </w:rPr>
          <w:fldChar w:fldCharType="begin"/>
        </w:r>
        <w:r w:rsidR="000526AC">
          <w:rPr>
            <w:webHidden/>
          </w:rPr>
          <w:delInstrText xml:space="preserve"> PAGEREF _Toc104197279 \h </w:delInstrText>
        </w:r>
        <w:r w:rsidR="000526AC">
          <w:rPr>
            <w:webHidden/>
          </w:rPr>
        </w:r>
        <w:r w:rsidR="000526AC">
          <w:rPr>
            <w:webHidden/>
          </w:rPr>
          <w:fldChar w:fldCharType="separate"/>
        </w:r>
        <w:r w:rsidR="00BD38AE">
          <w:rPr>
            <w:webHidden/>
          </w:rPr>
          <w:delText>2</w:delText>
        </w:r>
        <w:r w:rsidR="000526AC">
          <w:rPr>
            <w:webHidden/>
          </w:rPr>
          <w:fldChar w:fldCharType="end"/>
        </w:r>
        <w:r>
          <w:fldChar w:fldCharType="end"/>
        </w:r>
      </w:del>
    </w:p>
    <w:p w14:paraId="5F18FA26" w14:textId="70B57707" w:rsidR="000526AC" w:rsidRPr="00B77E82" w:rsidRDefault="00CD297F" w:rsidP="004C5C45">
      <w:pPr>
        <w:pStyle w:val="TOC1"/>
        <w:rPr>
          <w:rFonts w:ascii="Poppins" w:hAnsi="Poppins"/>
          <w:color w:val="auto"/>
          <w:sz w:val="22"/>
          <w:rPrChange w:id="67" w:author="Stuart McLarnon (NESO)" w:date="2024-11-18T11:12:00Z">
            <w:rPr>
              <w:color w:val="auto"/>
              <w:sz w:val="22"/>
            </w:rPr>
          </w:rPrChange>
        </w:rPr>
      </w:pPr>
      <w:r>
        <w:fldChar w:fldCharType="begin"/>
      </w:r>
      <w:r>
        <w:instrText>HYPERLINK \l "_Toc104197280"</w:instrText>
      </w:r>
      <w:r>
        <w:fldChar w:fldCharType="separate"/>
      </w:r>
      <w:r w:rsidR="000526AC" w:rsidRPr="00B77E82">
        <w:rPr>
          <w:rStyle w:val="Hyperlink"/>
          <w:rFonts w:ascii="Poppins" w:hAnsi="Poppins"/>
          <w:color w:val="auto"/>
          <w:rPrChange w:id="68" w:author="Stuart McLarnon (NESO)" w:date="2024-11-18T11:12:00Z">
            <w:rPr>
              <w:rStyle w:val="Hyperlink"/>
            </w:rPr>
          </w:rPrChange>
        </w:rPr>
        <w:t>1</w:t>
      </w:r>
      <w:r w:rsidR="000526AC" w:rsidRPr="00B77E82">
        <w:rPr>
          <w:rFonts w:ascii="Poppins" w:hAnsi="Poppins"/>
          <w:color w:val="auto"/>
          <w:sz w:val="22"/>
          <w:rPrChange w:id="69" w:author="Stuart McLarnon (NESO)" w:date="2024-11-18T11:12:00Z">
            <w:rPr>
              <w:color w:val="auto"/>
              <w:sz w:val="22"/>
            </w:rPr>
          </w:rPrChange>
        </w:rPr>
        <w:tab/>
      </w:r>
      <w:r w:rsidR="000526AC" w:rsidRPr="00B77E82">
        <w:rPr>
          <w:rStyle w:val="Hyperlink"/>
          <w:rFonts w:ascii="Poppins" w:hAnsi="Poppins"/>
          <w:color w:val="auto"/>
          <w:rPrChange w:id="70" w:author="Stuart McLarnon (NESO)" w:date="2024-11-18T11:12:00Z">
            <w:rPr>
              <w:rStyle w:val="Hyperlink"/>
            </w:rPr>
          </w:rPrChange>
        </w:rPr>
        <w:t>Version Control</w:t>
      </w:r>
      <w:r w:rsidR="000526AC" w:rsidRPr="00B77E82">
        <w:rPr>
          <w:rFonts w:ascii="Poppins" w:hAnsi="Poppins"/>
          <w:webHidden/>
          <w:color w:val="auto"/>
          <w:rPrChange w:id="71" w:author="Stuart McLarnon (NESO)" w:date="2024-11-18T11:12:00Z">
            <w:rPr>
              <w:webHidden/>
            </w:rPr>
          </w:rPrChange>
        </w:rPr>
        <w:tab/>
      </w:r>
      <w:r w:rsidR="000526AC" w:rsidRPr="00B77E82">
        <w:rPr>
          <w:rFonts w:ascii="Poppins" w:hAnsi="Poppins"/>
          <w:webHidden/>
          <w:color w:val="auto"/>
          <w:rPrChange w:id="72" w:author="Stuart McLarnon (NESO)" w:date="2024-11-18T11:12:00Z">
            <w:rPr>
              <w:webHidden/>
            </w:rPr>
          </w:rPrChange>
        </w:rPr>
        <w:fldChar w:fldCharType="begin"/>
      </w:r>
      <w:r w:rsidR="000526AC" w:rsidRPr="00B77E82">
        <w:rPr>
          <w:rFonts w:ascii="Poppins" w:hAnsi="Poppins"/>
          <w:webHidden/>
          <w:color w:val="auto"/>
          <w:rPrChange w:id="73" w:author="Stuart McLarnon (NESO)" w:date="2024-11-18T11:12:00Z">
            <w:rPr>
              <w:webHidden/>
            </w:rPr>
          </w:rPrChange>
        </w:rPr>
        <w:instrText xml:space="preserve"> PAGEREF _Toc104197280 \h </w:instrText>
      </w:r>
      <w:r w:rsidR="000526AC" w:rsidRPr="009349F5">
        <w:rPr>
          <w:rFonts w:ascii="Poppins" w:hAnsi="Poppins"/>
          <w:webHidden/>
          <w:color w:val="auto"/>
        </w:rPr>
      </w:r>
      <w:r w:rsidR="000526AC" w:rsidRPr="00B77E82">
        <w:rPr>
          <w:rFonts w:ascii="Poppins" w:hAnsi="Poppins"/>
          <w:webHidden/>
          <w:color w:val="auto"/>
          <w:rPrChange w:id="74" w:author="Stuart McLarnon (NESO)" w:date="2024-11-18T11:12:00Z">
            <w:rPr>
              <w:webHidden/>
            </w:rPr>
          </w:rPrChange>
        </w:rPr>
        <w:fldChar w:fldCharType="separate"/>
      </w:r>
      <w:r w:rsidR="00195567">
        <w:rPr>
          <w:rFonts w:ascii="Poppins" w:hAnsi="Poppins"/>
          <w:webHidden/>
          <w:color w:val="auto"/>
          <w:rPrChange w:id="75" w:author="Stuart McLarnon (NESO)" w:date="2024-11-18T11:12:00Z">
            <w:rPr>
              <w:webHidden/>
            </w:rPr>
          </w:rPrChange>
        </w:rPr>
        <w:t>3</w:t>
      </w:r>
      <w:r w:rsidR="000526AC" w:rsidRPr="00B77E82">
        <w:rPr>
          <w:rFonts w:ascii="Poppins" w:hAnsi="Poppins"/>
          <w:webHidden/>
          <w:color w:val="auto"/>
          <w:rPrChange w:id="76" w:author="Stuart McLarnon (NESO)" w:date="2024-11-18T11:12:00Z">
            <w:rPr>
              <w:webHidden/>
            </w:rPr>
          </w:rPrChange>
        </w:rPr>
        <w:fldChar w:fldCharType="end"/>
      </w:r>
      <w:r>
        <w:rPr>
          <w:rFonts w:ascii="Poppins" w:hAnsi="Poppins"/>
          <w:color w:val="auto"/>
          <w:rPrChange w:id="77" w:author="Stuart McLarnon (NESO)" w:date="2024-11-18T11:12:00Z">
            <w:rPr/>
          </w:rPrChange>
        </w:rPr>
        <w:fldChar w:fldCharType="end"/>
      </w:r>
    </w:p>
    <w:p w14:paraId="5C417099" w14:textId="4F3A39E6" w:rsidR="000526AC" w:rsidRPr="00B77E82" w:rsidRDefault="00CD297F" w:rsidP="004C5C45">
      <w:pPr>
        <w:pStyle w:val="TOC1"/>
        <w:rPr>
          <w:rFonts w:ascii="Poppins" w:hAnsi="Poppins"/>
          <w:color w:val="auto"/>
          <w:sz w:val="22"/>
          <w:rPrChange w:id="78" w:author="Stuart McLarnon (NESO)" w:date="2024-11-18T11:12:00Z">
            <w:rPr>
              <w:color w:val="auto"/>
              <w:sz w:val="22"/>
            </w:rPr>
          </w:rPrChange>
        </w:rPr>
      </w:pPr>
      <w:r>
        <w:fldChar w:fldCharType="begin"/>
      </w:r>
      <w:r>
        <w:instrText>HYPERLINK \l "_Toc104197281"</w:instrText>
      </w:r>
      <w:r>
        <w:fldChar w:fldCharType="separate"/>
      </w:r>
      <w:r w:rsidR="000526AC" w:rsidRPr="00B77E82">
        <w:rPr>
          <w:rStyle w:val="Hyperlink"/>
          <w:rFonts w:ascii="Poppins" w:hAnsi="Poppins"/>
          <w:color w:val="auto"/>
          <w:rPrChange w:id="79" w:author="Stuart McLarnon (NESO)" w:date="2024-11-18T11:12:00Z">
            <w:rPr>
              <w:rStyle w:val="Hyperlink"/>
            </w:rPr>
          </w:rPrChange>
        </w:rPr>
        <w:t>2</w:t>
      </w:r>
      <w:r w:rsidR="000526AC" w:rsidRPr="00B77E82">
        <w:rPr>
          <w:rFonts w:ascii="Poppins" w:hAnsi="Poppins"/>
          <w:color w:val="auto"/>
          <w:sz w:val="22"/>
          <w:rPrChange w:id="80" w:author="Stuart McLarnon (NESO)" w:date="2024-11-18T11:12:00Z">
            <w:rPr>
              <w:color w:val="auto"/>
              <w:sz w:val="22"/>
            </w:rPr>
          </w:rPrChange>
        </w:rPr>
        <w:tab/>
      </w:r>
      <w:r w:rsidR="000526AC" w:rsidRPr="00B77E82">
        <w:rPr>
          <w:rStyle w:val="Hyperlink"/>
          <w:rFonts w:ascii="Poppins" w:hAnsi="Poppins"/>
          <w:color w:val="auto"/>
          <w:rPrChange w:id="81" w:author="Stuart McLarnon (NESO)" w:date="2024-11-18T11:12:00Z">
            <w:rPr>
              <w:rStyle w:val="Hyperlink"/>
            </w:rPr>
          </w:rPrChange>
        </w:rPr>
        <w:t>Introduction</w:t>
      </w:r>
      <w:r w:rsidR="000526AC" w:rsidRPr="00B77E82">
        <w:rPr>
          <w:rFonts w:ascii="Poppins" w:hAnsi="Poppins"/>
          <w:webHidden/>
          <w:color w:val="auto"/>
          <w:rPrChange w:id="82" w:author="Stuart McLarnon (NESO)" w:date="2024-11-18T11:12:00Z">
            <w:rPr>
              <w:webHidden/>
            </w:rPr>
          </w:rPrChange>
        </w:rPr>
        <w:tab/>
      </w:r>
      <w:r w:rsidR="000526AC" w:rsidRPr="00B77E82">
        <w:rPr>
          <w:rFonts w:ascii="Poppins" w:hAnsi="Poppins"/>
          <w:webHidden/>
          <w:color w:val="auto"/>
          <w:rPrChange w:id="83" w:author="Stuart McLarnon (NESO)" w:date="2024-11-18T11:12:00Z">
            <w:rPr>
              <w:webHidden/>
            </w:rPr>
          </w:rPrChange>
        </w:rPr>
        <w:fldChar w:fldCharType="begin"/>
      </w:r>
      <w:r w:rsidR="000526AC" w:rsidRPr="00B77E82">
        <w:rPr>
          <w:rFonts w:ascii="Poppins" w:hAnsi="Poppins"/>
          <w:webHidden/>
          <w:color w:val="auto"/>
          <w:rPrChange w:id="84" w:author="Stuart McLarnon (NESO)" w:date="2024-11-18T11:12:00Z">
            <w:rPr>
              <w:webHidden/>
            </w:rPr>
          </w:rPrChange>
        </w:rPr>
        <w:instrText xml:space="preserve"> PAGEREF _Toc104197281 \h </w:instrText>
      </w:r>
      <w:r w:rsidR="000526AC" w:rsidRPr="009349F5">
        <w:rPr>
          <w:rFonts w:ascii="Poppins" w:hAnsi="Poppins"/>
          <w:webHidden/>
          <w:color w:val="auto"/>
        </w:rPr>
      </w:r>
      <w:r w:rsidR="000526AC" w:rsidRPr="00B77E82">
        <w:rPr>
          <w:rFonts w:ascii="Poppins" w:hAnsi="Poppins"/>
          <w:webHidden/>
          <w:color w:val="auto"/>
          <w:rPrChange w:id="85" w:author="Stuart McLarnon (NESO)" w:date="2024-11-18T11:12:00Z">
            <w:rPr>
              <w:webHidden/>
            </w:rPr>
          </w:rPrChange>
        </w:rPr>
        <w:fldChar w:fldCharType="separate"/>
      </w:r>
      <w:r w:rsidR="00195567">
        <w:rPr>
          <w:rFonts w:ascii="Poppins" w:hAnsi="Poppins"/>
          <w:webHidden/>
          <w:color w:val="auto"/>
          <w:rPrChange w:id="86" w:author="Stuart McLarnon (NESO)" w:date="2024-11-18T11:12:00Z">
            <w:rPr>
              <w:webHidden/>
            </w:rPr>
          </w:rPrChange>
        </w:rPr>
        <w:t>3</w:t>
      </w:r>
      <w:r w:rsidR="000526AC" w:rsidRPr="00B77E82">
        <w:rPr>
          <w:rFonts w:ascii="Poppins" w:hAnsi="Poppins"/>
          <w:webHidden/>
          <w:color w:val="auto"/>
          <w:rPrChange w:id="87" w:author="Stuart McLarnon (NESO)" w:date="2024-11-18T11:12:00Z">
            <w:rPr>
              <w:webHidden/>
            </w:rPr>
          </w:rPrChange>
        </w:rPr>
        <w:fldChar w:fldCharType="end"/>
      </w:r>
      <w:r>
        <w:rPr>
          <w:rFonts w:ascii="Poppins" w:hAnsi="Poppins"/>
          <w:color w:val="auto"/>
          <w:rPrChange w:id="88" w:author="Stuart McLarnon (NESO)" w:date="2024-11-18T11:12:00Z">
            <w:rPr/>
          </w:rPrChange>
        </w:rPr>
        <w:fldChar w:fldCharType="end"/>
      </w:r>
    </w:p>
    <w:p w14:paraId="558993E5" w14:textId="77789901" w:rsidR="000526AC" w:rsidRPr="00B77E82" w:rsidRDefault="00CD297F" w:rsidP="004C5C45">
      <w:pPr>
        <w:pStyle w:val="TOC1"/>
        <w:rPr>
          <w:rFonts w:ascii="Poppins" w:hAnsi="Poppins"/>
          <w:color w:val="auto"/>
          <w:sz w:val="22"/>
          <w:rPrChange w:id="89" w:author="Stuart McLarnon (NESO)" w:date="2024-11-18T11:12:00Z">
            <w:rPr>
              <w:color w:val="auto"/>
              <w:sz w:val="22"/>
            </w:rPr>
          </w:rPrChange>
        </w:rPr>
      </w:pPr>
      <w:r>
        <w:fldChar w:fldCharType="begin"/>
      </w:r>
      <w:r>
        <w:instrText>HYPERLINK \l "_Toc104197282"</w:instrText>
      </w:r>
      <w:r>
        <w:fldChar w:fldCharType="separate"/>
      </w:r>
      <w:r w:rsidR="000526AC" w:rsidRPr="00B77E82">
        <w:rPr>
          <w:rStyle w:val="Hyperlink"/>
          <w:rFonts w:ascii="Poppins" w:hAnsi="Poppins"/>
          <w:color w:val="auto"/>
          <w:rPrChange w:id="90" w:author="Stuart McLarnon (NESO)" w:date="2024-11-18T11:12:00Z">
            <w:rPr>
              <w:rStyle w:val="Hyperlink"/>
            </w:rPr>
          </w:rPrChange>
        </w:rPr>
        <w:t>3</w:t>
      </w:r>
      <w:r w:rsidR="000526AC" w:rsidRPr="00B77E82">
        <w:rPr>
          <w:rFonts w:ascii="Poppins" w:hAnsi="Poppins"/>
          <w:color w:val="auto"/>
          <w:sz w:val="22"/>
          <w:rPrChange w:id="91" w:author="Stuart McLarnon (NESO)" w:date="2024-11-18T11:12:00Z">
            <w:rPr>
              <w:color w:val="auto"/>
              <w:sz w:val="22"/>
            </w:rPr>
          </w:rPrChange>
        </w:rPr>
        <w:tab/>
      </w:r>
      <w:del w:id="92" w:author="Stuart McLarnon (NESO)" w:date="2024-11-18T11:12:00Z">
        <w:r w:rsidR="000526AC" w:rsidRPr="00E84EE9">
          <w:rPr>
            <w:rStyle w:val="Hyperlink"/>
            <w:i/>
            <w:iCs/>
            <w:highlight w:val="yellow"/>
          </w:rPr>
          <w:delText>(Link to be inserted)</w:delText>
        </w:r>
      </w:del>
      <w:r w:rsidR="000526AC" w:rsidRPr="00B77E82">
        <w:rPr>
          <w:rStyle w:val="Hyperlink"/>
          <w:rFonts w:ascii="Poppins" w:hAnsi="Poppins"/>
          <w:color w:val="auto"/>
          <w:rPrChange w:id="93" w:author="Stuart McLarnon (NESO)" w:date="2024-11-18T11:12:00Z">
            <w:rPr>
              <w:rStyle w:val="Hyperlink"/>
            </w:rPr>
          </w:rPrChange>
        </w:rPr>
        <w:t>System Restoration Plan</w:t>
      </w:r>
      <w:r w:rsidR="000526AC" w:rsidRPr="00B77E82">
        <w:rPr>
          <w:rFonts w:ascii="Poppins" w:hAnsi="Poppins"/>
          <w:webHidden/>
          <w:color w:val="auto"/>
          <w:rPrChange w:id="94" w:author="Stuart McLarnon (NESO)" w:date="2024-11-18T11:12:00Z">
            <w:rPr>
              <w:webHidden/>
            </w:rPr>
          </w:rPrChange>
        </w:rPr>
        <w:tab/>
      </w:r>
      <w:r w:rsidR="000526AC" w:rsidRPr="00B77E82">
        <w:rPr>
          <w:rFonts w:ascii="Poppins" w:hAnsi="Poppins"/>
          <w:webHidden/>
          <w:color w:val="auto"/>
          <w:rPrChange w:id="95" w:author="Stuart McLarnon (NESO)" w:date="2024-11-18T11:12:00Z">
            <w:rPr>
              <w:webHidden/>
            </w:rPr>
          </w:rPrChange>
        </w:rPr>
        <w:fldChar w:fldCharType="begin"/>
      </w:r>
      <w:r w:rsidR="000526AC" w:rsidRPr="00B77E82">
        <w:rPr>
          <w:rFonts w:ascii="Poppins" w:hAnsi="Poppins"/>
          <w:webHidden/>
          <w:color w:val="auto"/>
          <w:rPrChange w:id="96" w:author="Stuart McLarnon (NESO)" w:date="2024-11-18T11:12:00Z">
            <w:rPr>
              <w:webHidden/>
            </w:rPr>
          </w:rPrChange>
        </w:rPr>
        <w:instrText xml:space="preserve"> PAGEREF _Toc104197282 \h </w:instrText>
      </w:r>
      <w:r w:rsidR="000526AC" w:rsidRPr="009349F5">
        <w:rPr>
          <w:rFonts w:ascii="Poppins" w:hAnsi="Poppins"/>
          <w:webHidden/>
          <w:color w:val="auto"/>
        </w:rPr>
      </w:r>
      <w:r w:rsidR="000526AC" w:rsidRPr="00B77E82">
        <w:rPr>
          <w:rFonts w:ascii="Poppins" w:hAnsi="Poppins"/>
          <w:webHidden/>
          <w:color w:val="auto"/>
          <w:rPrChange w:id="97" w:author="Stuart McLarnon (NESO)" w:date="2024-11-18T11:12:00Z">
            <w:rPr>
              <w:webHidden/>
            </w:rPr>
          </w:rPrChange>
        </w:rPr>
        <w:fldChar w:fldCharType="separate"/>
      </w:r>
      <w:r w:rsidR="00195567">
        <w:rPr>
          <w:rFonts w:ascii="Poppins" w:hAnsi="Poppins"/>
          <w:webHidden/>
          <w:color w:val="auto"/>
          <w:rPrChange w:id="98" w:author="Stuart McLarnon (NESO)" w:date="2024-11-18T11:12:00Z">
            <w:rPr>
              <w:webHidden/>
            </w:rPr>
          </w:rPrChange>
        </w:rPr>
        <w:t>5</w:t>
      </w:r>
      <w:r w:rsidR="000526AC" w:rsidRPr="00B77E82">
        <w:rPr>
          <w:rFonts w:ascii="Poppins" w:hAnsi="Poppins"/>
          <w:webHidden/>
          <w:color w:val="auto"/>
          <w:rPrChange w:id="99" w:author="Stuart McLarnon (NESO)" w:date="2024-11-18T11:12:00Z">
            <w:rPr>
              <w:webHidden/>
            </w:rPr>
          </w:rPrChange>
        </w:rPr>
        <w:fldChar w:fldCharType="end"/>
      </w:r>
      <w:r>
        <w:rPr>
          <w:rFonts w:ascii="Poppins" w:hAnsi="Poppins"/>
          <w:color w:val="auto"/>
          <w:rPrChange w:id="100" w:author="Stuart McLarnon (NESO)" w:date="2024-11-18T11:12:00Z">
            <w:rPr/>
          </w:rPrChange>
        </w:rPr>
        <w:fldChar w:fldCharType="end"/>
      </w:r>
    </w:p>
    <w:p w14:paraId="19FB8AC4" w14:textId="332F0059" w:rsidR="000526AC" w:rsidRPr="00B77E82" w:rsidRDefault="00CD297F">
      <w:pPr>
        <w:pStyle w:val="TOC2"/>
        <w:tabs>
          <w:tab w:val="left" w:pos="660"/>
        </w:tabs>
        <w:rPr>
          <w:rFonts w:ascii="Poppins" w:hAnsi="Poppins"/>
          <w:color w:val="auto"/>
          <w:sz w:val="22"/>
          <w:rPrChange w:id="101" w:author="Stuart McLarnon (NESO)" w:date="2024-11-18T11:12:00Z">
            <w:rPr>
              <w:color w:val="auto"/>
              <w:sz w:val="22"/>
            </w:rPr>
          </w:rPrChange>
        </w:rPr>
      </w:pPr>
      <w:r>
        <w:fldChar w:fldCharType="begin"/>
      </w:r>
      <w:r>
        <w:instrText>HYPERLINK \l "_Toc104197283"</w:instrText>
      </w:r>
      <w:r>
        <w:fldChar w:fldCharType="separate"/>
      </w:r>
      <w:r w:rsidR="000526AC" w:rsidRPr="00B77E82">
        <w:rPr>
          <w:rStyle w:val="Hyperlink"/>
          <w:rFonts w:ascii="Poppins" w:hAnsi="Poppins"/>
          <w:color w:val="auto"/>
          <w:rPrChange w:id="102" w:author="Stuart McLarnon (NESO)" w:date="2024-11-18T11:12:00Z">
            <w:rPr>
              <w:rStyle w:val="Hyperlink"/>
            </w:rPr>
          </w:rPrChange>
        </w:rPr>
        <w:t>3.1</w:t>
      </w:r>
      <w:r w:rsidR="000526AC" w:rsidRPr="00B77E82">
        <w:rPr>
          <w:rFonts w:ascii="Poppins" w:hAnsi="Poppins"/>
          <w:color w:val="auto"/>
          <w:sz w:val="22"/>
          <w:rPrChange w:id="103" w:author="Stuart McLarnon (NESO)" w:date="2024-11-18T11:12:00Z">
            <w:rPr>
              <w:color w:val="auto"/>
              <w:sz w:val="22"/>
            </w:rPr>
          </w:rPrChange>
        </w:rPr>
        <w:tab/>
      </w:r>
      <w:r w:rsidR="000526AC" w:rsidRPr="00B77E82">
        <w:rPr>
          <w:rStyle w:val="Hyperlink"/>
          <w:rFonts w:ascii="Poppins" w:hAnsi="Poppins"/>
          <w:color w:val="auto"/>
          <w:rPrChange w:id="104" w:author="Stuart McLarnon (NESO)" w:date="2024-11-18T11:12:00Z">
            <w:rPr>
              <w:rStyle w:val="Hyperlink"/>
            </w:rPr>
          </w:rPrChange>
        </w:rPr>
        <w:t>Plan Overview</w:t>
      </w:r>
      <w:r w:rsidR="000526AC" w:rsidRPr="00B77E82">
        <w:rPr>
          <w:rFonts w:ascii="Poppins" w:hAnsi="Poppins"/>
          <w:webHidden/>
          <w:color w:val="auto"/>
          <w:rPrChange w:id="105" w:author="Stuart McLarnon (NESO)" w:date="2024-11-18T11:12:00Z">
            <w:rPr>
              <w:webHidden/>
            </w:rPr>
          </w:rPrChange>
        </w:rPr>
        <w:tab/>
      </w:r>
      <w:r w:rsidR="000526AC" w:rsidRPr="00B77E82">
        <w:rPr>
          <w:rFonts w:ascii="Poppins" w:hAnsi="Poppins"/>
          <w:webHidden/>
          <w:color w:val="auto"/>
          <w:rPrChange w:id="106" w:author="Stuart McLarnon (NESO)" w:date="2024-11-18T11:12:00Z">
            <w:rPr>
              <w:webHidden/>
            </w:rPr>
          </w:rPrChange>
        </w:rPr>
        <w:fldChar w:fldCharType="begin"/>
      </w:r>
      <w:r w:rsidR="000526AC" w:rsidRPr="00B77E82">
        <w:rPr>
          <w:rFonts w:ascii="Poppins" w:hAnsi="Poppins"/>
          <w:webHidden/>
          <w:color w:val="auto"/>
          <w:rPrChange w:id="107" w:author="Stuart McLarnon (NESO)" w:date="2024-11-18T11:12:00Z">
            <w:rPr>
              <w:webHidden/>
            </w:rPr>
          </w:rPrChange>
        </w:rPr>
        <w:instrText xml:space="preserve"> PAGEREF _Toc104197283 \h </w:instrText>
      </w:r>
      <w:r w:rsidR="000526AC" w:rsidRPr="009349F5">
        <w:rPr>
          <w:rFonts w:ascii="Poppins" w:hAnsi="Poppins"/>
          <w:webHidden/>
          <w:color w:val="auto"/>
        </w:rPr>
      </w:r>
      <w:r w:rsidR="000526AC" w:rsidRPr="00B77E82">
        <w:rPr>
          <w:rFonts w:ascii="Poppins" w:hAnsi="Poppins"/>
          <w:webHidden/>
          <w:color w:val="auto"/>
          <w:rPrChange w:id="108" w:author="Stuart McLarnon (NESO)" w:date="2024-11-18T11:12:00Z">
            <w:rPr>
              <w:webHidden/>
            </w:rPr>
          </w:rPrChange>
        </w:rPr>
        <w:fldChar w:fldCharType="separate"/>
      </w:r>
      <w:r w:rsidR="00195567">
        <w:rPr>
          <w:rFonts w:ascii="Poppins" w:hAnsi="Poppins"/>
          <w:webHidden/>
          <w:color w:val="auto"/>
          <w:rPrChange w:id="109" w:author="Stuart McLarnon (NESO)" w:date="2024-11-18T11:12:00Z">
            <w:rPr>
              <w:webHidden/>
            </w:rPr>
          </w:rPrChange>
        </w:rPr>
        <w:t>5</w:t>
      </w:r>
      <w:r w:rsidR="000526AC" w:rsidRPr="00B77E82">
        <w:rPr>
          <w:rFonts w:ascii="Poppins" w:hAnsi="Poppins"/>
          <w:webHidden/>
          <w:color w:val="auto"/>
          <w:rPrChange w:id="110" w:author="Stuart McLarnon (NESO)" w:date="2024-11-18T11:12:00Z">
            <w:rPr>
              <w:webHidden/>
            </w:rPr>
          </w:rPrChange>
        </w:rPr>
        <w:fldChar w:fldCharType="end"/>
      </w:r>
      <w:r>
        <w:rPr>
          <w:rFonts w:ascii="Poppins" w:hAnsi="Poppins"/>
          <w:color w:val="auto"/>
          <w:rPrChange w:id="111" w:author="Stuart McLarnon (NESO)" w:date="2024-11-18T11:12:00Z">
            <w:rPr/>
          </w:rPrChange>
        </w:rPr>
        <w:fldChar w:fldCharType="end"/>
      </w:r>
    </w:p>
    <w:p w14:paraId="62073B1F" w14:textId="38C3637C" w:rsidR="000526AC" w:rsidRPr="00B77E82" w:rsidRDefault="00CD297F">
      <w:pPr>
        <w:pStyle w:val="TOC2"/>
        <w:tabs>
          <w:tab w:val="left" w:pos="660"/>
        </w:tabs>
        <w:rPr>
          <w:rFonts w:ascii="Poppins" w:hAnsi="Poppins"/>
          <w:color w:val="auto"/>
          <w:sz w:val="22"/>
          <w:rPrChange w:id="112" w:author="Stuart McLarnon (NESO)" w:date="2024-11-18T11:12:00Z">
            <w:rPr>
              <w:color w:val="auto"/>
              <w:sz w:val="22"/>
            </w:rPr>
          </w:rPrChange>
        </w:rPr>
      </w:pPr>
      <w:r>
        <w:fldChar w:fldCharType="begin"/>
      </w:r>
      <w:r>
        <w:instrText>HYPERLINK \l "_Toc104197284"</w:instrText>
      </w:r>
      <w:r>
        <w:fldChar w:fldCharType="separate"/>
      </w:r>
      <w:r w:rsidR="000526AC" w:rsidRPr="00B77E82">
        <w:rPr>
          <w:rStyle w:val="Hyperlink"/>
          <w:rFonts w:ascii="Poppins" w:hAnsi="Poppins"/>
          <w:color w:val="auto"/>
          <w:rPrChange w:id="113" w:author="Stuart McLarnon (NESO)" w:date="2024-11-18T11:12:00Z">
            <w:rPr>
              <w:rStyle w:val="Hyperlink"/>
            </w:rPr>
          </w:rPrChange>
        </w:rPr>
        <w:t>3.2</w:t>
      </w:r>
      <w:r w:rsidR="000526AC" w:rsidRPr="00B77E82">
        <w:rPr>
          <w:rFonts w:ascii="Poppins" w:hAnsi="Poppins"/>
          <w:color w:val="auto"/>
          <w:sz w:val="22"/>
          <w:rPrChange w:id="114" w:author="Stuart McLarnon (NESO)" w:date="2024-11-18T11:12:00Z">
            <w:rPr>
              <w:color w:val="auto"/>
              <w:sz w:val="22"/>
            </w:rPr>
          </w:rPrChange>
        </w:rPr>
        <w:tab/>
      </w:r>
      <w:r w:rsidR="000526AC" w:rsidRPr="00B77E82">
        <w:rPr>
          <w:rStyle w:val="Hyperlink"/>
          <w:rFonts w:ascii="Poppins" w:hAnsi="Poppins"/>
          <w:color w:val="auto"/>
          <w:rPrChange w:id="115" w:author="Stuart McLarnon (NESO)" w:date="2024-11-18T11:12:00Z">
            <w:rPr>
              <w:rStyle w:val="Hyperlink"/>
            </w:rPr>
          </w:rPrChange>
        </w:rPr>
        <w:t>Activation of System Restoration Plan</w:t>
      </w:r>
      <w:r w:rsidR="000526AC" w:rsidRPr="00B77E82">
        <w:rPr>
          <w:rFonts w:ascii="Poppins" w:hAnsi="Poppins"/>
          <w:webHidden/>
          <w:color w:val="auto"/>
          <w:rPrChange w:id="116" w:author="Stuart McLarnon (NESO)" w:date="2024-11-18T11:12:00Z">
            <w:rPr>
              <w:webHidden/>
            </w:rPr>
          </w:rPrChange>
        </w:rPr>
        <w:tab/>
      </w:r>
      <w:r w:rsidR="000526AC" w:rsidRPr="00B77E82">
        <w:rPr>
          <w:rFonts w:ascii="Poppins" w:hAnsi="Poppins"/>
          <w:webHidden/>
          <w:color w:val="auto"/>
          <w:rPrChange w:id="117" w:author="Stuart McLarnon (NESO)" w:date="2024-11-18T11:12:00Z">
            <w:rPr>
              <w:webHidden/>
            </w:rPr>
          </w:rPrChange>
        </w:rPr>
        <w:fldChar w:fldCharType="begin"/>
      </w:r>
      <w:r w:rsidR="000526AC" w:rsidRPr="00B77E82">
        <w:rPr>
          <w:rFonts w:ascii="Poppins" w:hAnsi="Poppins" w:cs="Poppins"/>
          <w:webHidden/>
          <w:color w:val="auto"/>
        </w:rPr>
        <w:instrText xml:space="preserve"> PAGEREF _Toc104197284 \h </w:instrText>
      </w:r>
      <w:r w:rsidR="000526AC" w:rsidRPr="009349F5">
        <w:rPr>
          <w:rFonts w:ascii="Poppins" w:hAnsi="Poppins"/>
          <w:webHidden/>
          <w:color w:val="auto"/>
        </w:rPr>
      </w:r>
      <w:r w:rsidR="000526AC" w:rsidRPr="00B77E82">
        <w:rPr>
          <w:rFonts w:ascii="Poppins" w:hAnsi="Poppins"/>
          <w:webHidden/>
          <w:color w:val="auto"/>
          <w:rPrChange w:id="118" w:author="Stuart McLarnon (NESO)" w:date="2024-11-18T11:12:00Z">
            <w:rPr>
              <w:webHidden/>
            </w:rPr>
          </w:rPrChange>
        </w:rPr>
        <w:fldChar w:fldCharType="separate"/>
      </w:r>
      <w:r w:rsidR="00195567">
        <w:rPr>
          <w:rFonts w:ascii="Poppins" w:hAnsi="Poppins" w:cs="Poppins"/>
          <w:webHidden/>
          <w:color w:val="auto"/>
        </w:rPr>
        <w:t>7</w:t>
      </w:r>
      <w:r w:rsidR="000526AC" w:rsidRPr="00B77E82">
        <w:rPr>
          <w:rFonts w:ascii="Poppins" w:hAnsi="Poppins"/>
          <w:webHidden/>
          <w:color w:val="auto"/>
          <w:rPrChange w:id="119" w:author="Stuart McLarnon (NESO)" w:date="2024-11-18T11:12:00Z">
            <w:rPr>
              <w:webHidden/>
            </w:rPr>
          </w:rPrChange>
        </w:rPr>
        <w:fldChar w:fldCharType="end"/>
      </w:r>
      <w:r>
        <w:rPr>
          <w:rFonts w:ascii="Poppins" w:hAnsi="Poppins"/>
          <w:color w:val="auto"/>
          <w:rPrChange w:id="120" w:author="Stuart McLarnon (NESO)" w:date="2024-11-18T11:12:00Z">
            <w:rPr/>
          </w:rPrChange>
        </w:rPr>
        <w:fldChar w:fldCharType="end"/>
      </w:r>
    </w:p>
    <w:p w14:paraId="4A73FDC3" w14:textId="4F4DBD0C" w:rsidR="000526AC" w:rsidRPr="00B77E82" w:rsidRDefault="00CD297F" w:rsidP="004C5C45">
      <w:pPr>
        <w:pStyle w:val="TOC1"/>
        <w:rPr>
          <w:rFonts w:ascii="Poppins" w:hAnsi="Poppins"/>
          <w:color w:val="auto"/>
          <w:sz w:val="22"/>
          <w:rPrChange w:id="121" w:author="Stuart McLarnon (NESO)" w:date="2024-11-18T11:12:00Z">
            <w:rPr>
              <w:color w:val="auto"/>
              <w:sz w:val="22"/>
            </w:rPr>
          </w:rPrChange>
        </w:rPr>
      </w:pPr>
      <w:r>
        <w:fldChar w:fldCharType="begin"/>
      </w:r>
      <w:r>
        <w:instrText>HYPERLINK \l "_Toc104197285"</w:instrText>
      </w:r>
      <w:r>
        <w:fldChar w:fldCharType="separate"/>
      </w:r>
      <w:r w:rsidR="000526AC" w:rsidRPr="00B77E82">
        <w:rPr>
          <w:rStyle w:val="Hyperlink"/>
          <w:rFonts w:ascii="Poppins" w:hAnsi="Poppins"/>
          <w:color w:val="auto"/>
          <w:rPrChange w:id="122" w:author="Stuart McLarnon (NESO)" w:date="2024-11-18T11:12:00Z">
            <w:rPr>
              <w:rStyle w:val="Hyperlink"/>
            </w:rPr>
          </w:rPrChange>
        </w:rPr>
        <w:t>4</w:t>
      </w:r>
      <w:r w:rsidR="000526AC" w:rsidRPr="00B77E82">
        <w:rPr>
          <w:rFonts w:ascii="Poppins" w:hAnsi="Poppins"/>
          <w:color w:val="auto"/>
          <w:sz w:val="22"/>
          <w:rPrChange w:id="123" w:author="Stuart McLarnon (NESO)" w:date="2024-11-18T11:12:00Z">
            <w:rPr>
              <w:color w:val="auto"/>
              <w:sz w:val="22"/>
            </w:rPr>
          </w:rPrChange>
        </w:rPr>
        <w:tab/>
      </w:r>
      <w:r w:rsidR="000526AC" w:rsidRPr="00B77E82">
        <w:rPr>
          <w:rStyle w:val="Hyperlink"/>
          <w:rFonts w:ascii="Poppins" w:hAnsi="Poppins"/>
          <w:color w:val="auto"/>
          <w:rPrChange w:id="124" w:author="Stuart McLarnon (NESO)" w:date="2024-11-18T11:12:00Z">
            <w:rPr>
              <w:rStyle w:val="Hyperlink"/>
            </w:rPr>
          </w:rPrChange>
        </w:rPr>
        <w:t>System Restoration Plan Procedures</w:t>
      </w:r>
      <w:r w:rsidR="000526AC" w:rsidRPr="00B77E82">
        <w:rPr>
          <w:rFonts w:ascii="Poppins" w:hAnsi="Poppins"/>
          <w:webHidden/>
          <w:color w:val="auto"/>
          <w:rPrChange w:id="125" w:author="Stuart McLarnon (NESO)" w:date="2024-11-18T11:12:00Z">
            <w:rPr>
              <w:webHidden/>
            </w:rPr>
          </w:rPrChange>
        </w:rPr>
        <w:tab/>
      </w:r>
      <w:r w:rsidR="000526AC" w:rsidRPr="00B77E82">
        <w:rPr>
          <w:rFonts w:ascii="Poppins" w:hAnsi="Poppins"/>
          <w:webHidden/>
          <w:color w:val="auto"/>
          <w:rPrChange w:id="126" w:author="Stuart McLarnon (NESO)" w:date="2024-11-18T11:12:00Z">
            <w:rPr>
              <w:webHidden/>
            </w:rPr>
          </w:rPrChange>
        </w:rPr>
        <w:fldChar w:fldCharType="begin"/>
      </w:r>
      <w:r w:rsidR="000526AC" w:rsidRPr="00B77E82">
        <w:rPr>
          <w:rFonts w:ascii="Poppins" w:hAnsi="Poppins" w:cs="Poppins"/>
          <w:webHidden/>
          <w:color w:val="auto"/>
        </w:rPr>
        <w:instrText xml:space="preserve"> PAGEREF _Toc104197285 \h </w:instrText>
      </w:r>
      <w:r w:rsidR="000526AC" w:rsidRPr="009349F5">
        <w:rPr>
          <w:rFonts w:ascii="Poppins" w:hAnsi="Poppins"/>
          <w:webHidden/>
          <w:color w:val="auto"/>
        </w:rPr>
      </w:r>
      <w:r w:rsidR="000526AC" w:rsidRPr="00B77E82">
        <w:rPr>
          <w:rFonts w:ascii="Poppins" w:hAnsi="Poppins"/>
          <w:webHidden/>
          <w:color w:val="auto"/>
          <w:rPrChange w:id="127" w:author="Stuart McLarnon (NESO)" w:date="2024-11-18T11:12:00Z">
            <w:rPr>
              <w:webHidden/>
            </w:rPr>
          </w:rPrChange>
        </w:rPr>
        <w:fldChar w:fldCharType="separate"/>
      </w:r>
      <w:r w:rsidR="00195567">
        <w:rPr>
          <w:rFonts w:ascii="Poppins" w:hAnsi="Poppins" w:cs="Poppins"/>
          <w:webHidden/>
          <w:color w:val="auto"/>
        </w:rPr>
        <w:t>10</w:t>
      </w:r>
      <w:r w:rsidR="000526AC" w:rsidRPr="00B77E82">
        <w:rPr>
          <w:rFonts w:ascii="Poppins" w:hAnsi="Poppins"/>
          <w:webHidden/>
          <w:color w:val="auto"/>
          <w:rPrChange w:id="128" w:author="Stuart McLarnon (NESO)" w:date="2024-11-18T11:12:00Z">
            <w:rPr>
              <w:webHidden/>
            </w:rPr>
          </w:rPrChange>
        </w:rPr>
        <w:fldChar w:fldCharType="end"/>
      </w:r>
      <w:r>
        <w:rPr>
          <w:rFonts w:ascii="Poppins" w:hAnsi="Poppins"/>
          <w:color w:val="auto"/>
          <w:rPrChange w:id="129" w:author="Stuart McLarnon (NESO)" w:date="2024-11-18T11:12:00Z">
            <w:rPr/>
          </w:rPrChange>
        </w:rPr>
        <w:fldChar w:fldCharType="end"/>
      </w:r>
    </w:p>
    <w:p w14:paraId="5EDAF216" w14:textId="4B1E00D9" w:rsidR="000526AC" w:rsidRPr="00B77E82" w:rsidRDefault="00CD297F">
      <w:pPr>
        <w:pStyle w:val="TOC2"/>
        <w:tabs>
          <w:tab w:val="left" w:pos="660"/>
        </w:tabs>
        <w:rPr>
          <w:rFonts w:ascii="Poppins" w:hAnsi="Poppins"/>
          <w:color w:val="auto"/>
          <w:sz w:val="22"/>
          <w:rPrChange w:id="130" w:author="Stuart McLarnon (NESO)" w:date="2024-11-18T11:12:00Z">
            <w:rPr>
              <w:color w:val="auto"/>
              <w:sz w:val="22"/>
            </w:rPr>
          </w:rPrChange>
        </w:rPr>
      </w:pPr>
      <w:r>
        <w:fldChar w:fldCharType="begin"/>
      </w:r>
      <w:r>
        <w:instrText>HYPERLINK \l "_Toc104197286"</w:instrText>
      </w:r>
      <w:r>
        <w:fldChar w:fldCharType="separate"/>
      </w:r>
      <w:r w:rsidR="000526AC" w:rsidRPr="00B77E82">
        <w:rPr>
          <w:rStyle w:val="Hyperlink"/>
          <w:rFonts w:ascii="Poppins" w:hAnsi="Poppins"/>
          <w:color w:val="auto"/>
          <w:lang w:val="en-US"/>
          <w:rPrChange w:id="131" w:author="Stuart McLarnon (NESO)" w:date="2024-11-18T11:12:00Z">
            <w:rPr>
              <w:rStyle w:val="Hyperlink"/>
              <w:lang w:val="en-US"/>
            </w:rPr>
          </w:rPrChange>
        </w:rPr>
        <w:t>4.1</w:t>
      </w:r>
      <w:r w:rsidR="000526AC" w:rsidRPr="00B77E82">
        <w:rPr>
          <w:rFonts w:ascii="Poppins" w:hAnsi="Poppins"/>
          <w:color w:val="auto"/>
          <w:sz w:val="22"/>
          <w:rPrChange w:id="132" w:author="Stuart McLarnon (NESO)" w:date="2024-11-18T11:12:00Z">
            <w:rPr>
              <w:color w:val="auto"/>
              <w:sz w:val="22"/>
            </w:rPr>
          </w:rPrChange>
        </w:rPr>
        <w:tab/>
      </w:r>
      <w:r w:rsidR="000526AC" w:rsidRPr="00B77E82">
        <w:rPr>
          <w:rStyle w:val="Hyperlink"/>
          <w:rFonts w:ascii="Poppins" w:hAnsi="Poppins"/>
          <w:color w:val="auto"/>
          <w:lang w:val="en-US"/>
          <w:rPrChange w:id="133" w:author="Stuart McLarnon (NESO)" w:date="2024-11-18T11:12:00Z">
            <w:rPr>
              <w:rStyle w:val="Hyperlink"/>
              <w:lang w:val="en-US"/>
            </w:rPr>
          </w:rPrChange>
        </w:rPr>
        <w:t>Re-energisation procedure</w:t>
      </w:r>
      <w:r w:rsidR="000526AC" w:rsidRPr="00B77E82">
        <w:rPr>
          <w:rFonts w:ascii="Poppins" w:hAnsi="Poppins"/>
          <w:webHidden/>
          <w:color w:val="auto"/>
          <w:rPrChange w:id="134" w:author="Stuart McLarnon (NESO)" w:date="2024-11-18T11:12:00Z">
            <w:rPr>
              <w:webHidden/>
            </w:rPr>
          </w:rPrChange>
        </w:rPr>
        <w:tab/>
      </w:r>
      <w:r w:rsidR="000526AC" w:rsidRPr="00B77E82">
        <w:rPr>
          <w:rFonts w:ascii="Poppins" w:hAnsi="Poppins"/>
          <w:webHidden/>
          <w:color w:val="auto"/>
          <w:rPrChange w:id="135" w:author="Stuart McLarnon (NESO)" w:date="2024-11-18T11:12:00Z">
            <w:rPr>
              <w:webHidden/>
            </w:rPr>
          </w:rPrChange>
        </w:rPr>
        <w:fldChar w:fldCharType="begin"/>
      </w:r>
      <w:r w:rsidR="000526AC" w:rsidRPr="00B77E82">
        <w:rPr>
          <w:rFonts w:ascii="Poppins" w:hAnsi="Poppins" w:cs="Poppins"/>
          <w:webHidden/>
          <w:color w:val="auto"/>
        </w:rPr>
        <w:instrText xml:space="preserve"> PAGEREF _Toc104197286 \h </w:instrText>
      </w:r>
      <w:r w:rsidR="000526AC" w:rsidRPr="009349F5">
        <w:rPr>
          <w:rFonts w:ascii="Poppins" w:hAnsi="Poppins"/>
          <w:webHidden/>
          <w:color w:val="auto"/>
        </w:rPr>
      </w:r>
      <w:r w:rsidR="000526AC" w:rsidRPr="00B77E82">
        <w:rPr>
          <w:rFonts w:ascii="Poppins" w:hAnsi="Poppins"/>
          <w:webHidden/>
          <w:color w:val="auto"/>
          <w:rPrChange w:id="136" w:author="Stuart McLarnon (NESO)" w:date="2024-11-18T11:12:00Z">
            <w:rPr>
              <w:webHidden/>
            </w:rPr>
          </w:rPrChange>
        </w:rPr>
        <w:fldChar w:fldCharType="separate"/>
      </w:r>
      <w:r w:rsidR="00195567">
        <w:rPr>
          <w:rFonts w:ascii="Poppins" w:hAnsi="Poppins" w:cs="Poppins"/>
          <w:webHidden/>
          <w:color w:val="auto"/>
        </w:rPr>
        <w:t>10</w:t>
      </w:r>
      <w:r w:rsidR="000526AC" w:rsidRPr="00B77E82">
        <w:rPr>
          <w:rFonts w:ascii="Poppins" w:hAnsi="Poppins"/>
          <w:webHidden/>
          <w:color w:val="auto"/>
          <w:rPrChange w:id="137" w:author="Stuart McLarnon (NESO)" w:date="2024-11-18T11:12:00Z">
            <w:rPr>
              <w:webHidden/>
            </w:rPr>
          </w:rPrChange>
        </w:rPr>
        <w:fldChar w:fldCharType="end"/>
      </w:r>
      <w:r>
        <w:rPr>
          <w:rFonts w:ascii="Poppins" w:hAnsi="Poppins"/>
          <w:color w:val="auto"/>
          <w:rPrChange w:id="138" w:author="Stuart McLarnon (NESO)" w:date="2024-11-18T11:12:00Z">
            <w:rPr/>
          </w:rPrChange>
        </w:rPr>
        <w:fldChar w:fldCharType="end"/>
      </w:r>
    </w:p>
    <w:p w14:paraId="10862471" w14:textId="59E11E99" w:rsidR="000526AC" w:rsidRPr="00B77E82" w:rsidRDefault="00CD297F">
      <w:pPr>
        <w:pStyle w:val="TOC2"/>
        <w:tabs>
          <w:tab w:val="left" w:pos="660"/>
        </w:tabs>
        <w:rPr>
          <w:rFonts w:ascii="Poppins" w:hAnsi="Poppins"/>
          <w:color w:val="auto"/>
          <w:sz w:val="22"/>
          <w:rPrChange w:id="139" w:author="Stuart McLarnon (NESO)" w:date="2024-11-18T11:12:00Z">
            <w:rPr>
              <w:color w:val="auto"/>
              <w:sz w:val="22"/>
            </w:rPr>
          </w:rPrChange>
        </w:rPr>
      </w:pPr>
      <w:r>
        <w:fldChar w:fldCharType="begin"/>
      </w:r>
      <w:r>
        <w:instrText>HYPERLINK \l "_Toc104197287"</w:instrText>
      </w:r>
      <w:r>
        <w:fldChar w:fldCharType="separate"/>
      </w:r>
      <w:r w:rsidR="000526AC" w:rsidRPr="00B77E82">
        <w:rPr>
          <w:rStyle w:val="Hyperlink"/>
          <w:rFonts w:ascii="Poppins" w:hAnsi="Poppins"/>
          <w:color w:val="auto"/>
          <w:rPrChange w:id="140" w:author="Stuart McLarnon (NESO)" w:date="2024-11-18T11:12:00Z">
            <w:rPr>
              <w:rStyle w:val="Hyperlink"/>
            </w:rPr>
          </w:rPrChange>
        </w:rPr>
        <w:t>4.2</w:t>
      </w:r>
      <w:r w:rsidR="000526AC" w:rsidRPr="00B77E82">
        <w:rPr>
          <w:rFonts w:ascii="Poppins" w:hAnsi="Poppins"/>
          <w:color w:val="auto"/>
          <w:sz w:val="22"/>
          <w:rPrChange w:id="141" w:author="Stuart McLarnon (NESO)" w:date="2024-11-18T11:12:00Z">
            <w:rPr>
              <w:color w:val="auto"/>
              <w:sz w:val="22"/>
            </w:rPr>
          </w:rPrChange>
        </w:rPr>
        <w:tab/>
      </w:r>
      <w:r w:rsidR="000526AC" w:rsidRPr="00B77E82">
        <w:rPr>
          <w:rStyle w:val="Hyperlink"/>
          <w:rFonts w:ascii="Poppins" w:hAnsi="Poppins"/>
          <w:color w:val="auto"/>
          <w:lang w:val="en-US"/>
          <w:rPrChange w:id="142" w:author="Stuart McLarnon (NESO)" w:date="2024-11-18T11:12:00Z">
            <w:rPr>
              <w:rStyle w:val="Hyperlink"/>
              <w:lang w:val="en-US"/>
            </w:rPr>
          </w:rPrChange>
        </w:rPr>
        <w:t>Re-synchronisation procedure</w:t>
      </w:r>
      <w:r w:rsidR="000526AC" w:rsidRPr="00B77E82">
        <w:rPr>
          <w:rFonts w:ascii="Poppins" w:hAnsi="Poppins"/>
          <w:webHidden/>
          <w:color w:val="auto"/>
          <w:rPrChange w:id="143" w:author="Stuart McLarnon (NESO)" w:date="2024-11-18T11:12:00Z">
            <w:rPr>
              <w:webHidden/>
            </w:rPr>
          </w:rPrChange>
        </w:rPr>
        <w:tab/>
      </w:r>
      <w:r w:rsidR="000526AC" w:rsidRPr="00B77E82">
        <w:rPr>
          <w:rFonts w:ascii="Poppins" w:hAnsi="Poppins"/>
          <w:webHidden/>
          <w:color w:val="auto"/>
          <w:rPrChange w:id="144" w:author="Stuart McLarnon (NESO)" w:date="2024-11-18T11:12:00Z">
            <w:rPr>
              <w:webHidden/>
            </w:rPr>
          </w:rPrChange>
        </w:rPr>
        <w:fldChar w:fldCharType="begin"/>
      </w:r>
      <w:r w:rsidR="000526AC" w:rsidRPr="00B77E82">
        <w:rPr>
          <w:rFonts w:ascii="Poppins" w:hAnsi="Poppins" w:cs="Poppins"/>
          <w:webHidden/>
          <w:color w:val="auto"/>
        </w:rPr>
        <w:instrText xml:space="preserve"> PAGEREF _Toc104197287 \h </w:instrText>
      </w:r>
      <w:r w:rsidR="000526AC" w:rsidRPr="009349F5">
        <w:rPr>
          <w:rFonts w:ascii="Poppins" w:hAnsi="Poppins"/>
          <w:webHidden/>
          <w:color w:val="auto"/>
        </w:rPr>
      </w:r>
      <w:r w:rsidR="000526AC" w:rsidRPr="00B77E82">
        <w:rPr>
          <w:rFonts w:ascii="Poppins" w:hAnsi="Poppins"/>
          <w:webHidden/>
          <w:color w:val="auto"/>
          <w:rPrChange w:id="145" w:author="Stuart McLarnon (NESO)" w:date="2024-11-18T11:12:00Z">
            <w:rPr>
              <w:webHidden/>
            </w:rPr>
          </w:rPrChange>
        </w:rPr>
        <w:fldChar w:fldCharType="separate"/>
      </w:r>
      <w:r w:rsidR="00195567">
        <w:rPr>
          <w:rFonts w:ascii="Poppins" w:hAnsi="Poppins" w:cs="Poppins"/>
          <w:webHidden/>
          <w:color w:val="auto"/>
        </w:rPr>
        <w:t>14</w:t>
      </w:r>
      <w:r w:rsidR="000526AC" w:rsidRPr="00B77E82">
        <w:rPr>
          <w:rFonts w:ascii="Poppins" w:hAnsi="Poppins"/>
          <w:webHidden/>
          <w:color w:val="auto"/>
          <w:rPrChange w:id="146" w:author="Stuart McLarnon (NESO)" w:date="2024-11-18T11:12:00Z">
            <w:rPr>
              <w:webHidden/>
            </w:rPr>
          </w:rPrChange>
        </w:rPr>
        <w:fldChar w:fldCharType="end"/>
      </w:r>
      <w:r>
        <w:rPr>
          <w:rFonts w:ascii="Poppins" w:hAnsi="Poppins"/>
          <w:color w:val="auto"/>
          <w:rPrChange w:id="147" w:author="Stuart McLarnon (NESO)" w:date="2024-11-18T11:12:00Z">
            <w:rPr/>
          </w:rPrChange>
        </w:rPr>
        <w:fldChar w:fldCharType="end"/>
      </w:r>
    </w:p>
    <w:p w14:paraId="7146BDC8" w14:textId="7204E66F" w:rsidR="000526AC" w:rsidRPr="00B77E82" w:rsidRDefault="00CD297F">
      <w:pPr>
        <w:pStyle w:val="TOC2"/>
        <w:tabs>
          <w:tab w:val="left" w:pos="660"/>
        </w:tabs>
        <w:rPr>
          <w:rFonts w:ascii="Poppins" w:hAnsi="Poppins"/>
          <w:color w:val="auto"/>
          <w:sz w:val="22"/>
          <w:rPrChange w:id="148" w:author="Stuart McLarnon (NESO)" w:date="2024-11-18T11:12:00Z">
            <w:rPr>
              <w:color w:val="auto"/>
              <w:sz w:val="22"/>
            </w:rPr>
          </w:rPrChange>
        </w:rPr>
      </w:pPr>
      <w:r>
        <w:fldChar w:fldCharType="begin"/>
      </w:r>
      <w:r>
        <w:instrText>HYPERLINK \l "_Toc104197301"</w:instrText>
      </w:r>
      <w:r>
        <w:fldChar w:fldCharType="separate"/>
      </w:r>
      <w:r w:rsidR="000526AC" w:rsidRPr="00B77E82">
        <w:rPr>
          <w:rStyle w:val="Hyperlink"/>
          <w:rFonts w:ascii="Poppins" w:hAnsi="Poppins"/>
          <w:color w:val="auto"/>
          <w:rPrChange w:id="149" w:author="Stuart McLarnon (NESO)" w:date="2024-11-18T11:12:00Z">
            <w:rPr>
              <w:rStyle w:val="Hyperlink"/>
            </w:rPr>
          </w:rPrChange>
        </w:rPr>
        <w:t>4.3</w:t>
      </w:r>
      <w:r w:rsidR="000526AC" w:rsidRPr="00B77E82">
        <w:rPr>
          <w:rFonts w:ascii="Poppins" w:hAnsi="Poppins"/>
          <w:color w:val="auto"/>
          <w:sz w:val="22"/>
          <w:rPrChange w:id="150" w:author="Stuart McLarnon (NESO)" w:date="2024-11-18T11:12:00Z">
            <w:rPr>
              <w:color w:val="auto"/>
              <w:sz w:val="22"/>
            </w:rPr>
          </w:rPrChange>
        </w:rPr>
        <w:tab/>
      </w:r>
      <w:r w:rsidR="000526AC" w:rsidRPr="00B77E82">
        <w:rPr>
          <w:rStyle w:val="Hyperlink"/>
          <w:rFonts w:ascii="Poppins" w:hAnsi="Poppins"/>
          <w:color w:val="auto"/>
          <w:rPrChange w:id="151" w:author="Stuart McLarnon (NESO)" w:date="2024-11-18T11:12:00Z">
            <w:rPr>
              <w:rStyle w:val="Hyperlink"/>
            </w:rPr>
          </w:rPrChange>
        </w:rPr>
        <w:t>Frequency management procedure</w:t>
      </w:r>
      <w:r w:rsidR="000526AC" w:rsidRPr="00B77E82">
        <w:rPr>
          <w:rFonts w:ascii="Poppins" w:hAnsi="Poppins"/>
          <w:webHidden/>
          <w:color w:val="auto"/>
          <w:rPrChange w:id="152" w:author="Stuart McLarnon (NESO)" w:date="2024-11-18T11:12:00Z">
            <w:rPr>
              <w:webHidden/>
            </w:rPr>
          </w:rPrChange>
        </w:rPr>
        <w:tab/>
      </w:r>
      <w:r w:rsidR="000526AC" w:rsidRPr="00B77E82">
        <w:rPr>
          <w:rFonts w:ascii="Poppins" w:hAnsi="Poppins"/>
          <w:webHidden/>
          <w:color w:val="auto"/>
          <w:rPrChange w:id="153" w:author="Stuart McLarnon (NESO)" w:date="2024-11-18T11:12:00Z">
            <w:rPr>
              <w:webHidden/>
            </w:rPr>
          </w:rPrChange>
        </w:rPr>
        <w:fldChar w:fldCharType="begin"/>
      </w:r>
      <w:r w:rsidR="000526AC" w:rsidRPr="00B77E82">
        <w:rPr>
          <w:rFonts w:ascii="Poppins" w:hAnsi="Poppins" w:cs="Poppins"/>
          <w:webHidden/>
          <w:color w:val="auto"/>
        </w:rPr>
        <w:instrText xml:space="preserve"> PAGEREF _Toc104197301 \h </w:instrText>
      </w:r>
      <w:r w:rsidR="000526AC" w:rsidRPr="009349F5">
        <w:rPr>
          <w:rFonts w:ascii="Poppins" w:hAnsi="Poppins"/>
          <w:webHidden/>
          <w:color w:val="auto"/>
        </w:rPr>
      </w:r>
      <w:r w:rsidR="000526AC" w:rsidRPr="00B77E82">
        <w:rPr>
          <w:rFonts w:ascii="Poppins" w:hAnsi="Poppins"/>
          <w:webHidden/>
          <w:color w:val="auto"/>
          <w:rPrChange w:id="154" w:author="Stuart McLarnon (NESO)" w:date="2024-11-18T11:12:00Z">
            <w:rPr>
              <w:webHidden/>
            </w:rPr>
          </w:rPrChange>
        </w:rPr>
        <w:fldChar w:fldCharType="separate"/>
      </w:r>
      <w:r w:rsidR="00195567">
        <w:rPr>
          <w:rFonts w:ascii="Poppins" w:hAnsi="Poppins" w:cs="Poppins"/>
          <w:webHidden/>
          <w:color w:val="auto"/>
        </w:rPr>
        <w:t>16</w:t>
      </w:r>
      <w:r w:rsidR="000526AC" w:rsidRPr="00B77E82">
        <w:rPr>
          <w:rFonts w:ascii="Poppins" w:hAnsi="Poppins"/>
          <w:webHidden/>
          <w:color w:val="auto"/>
          <w:rPrChange w:id="155" w:author="Stuart McLarnon (NESO)" w:date="2024-11-18T11:12:00Z">
            <w:rPr>
              <w:webHidden/>
            </w:rPr>
          </w:rPrChange>
        </w:rPr>
        <w:fldChar w:fldCharType="end"/>
      </w:r>
      <w:r>
        <w:rPr>
          <w:rFonts w:ascii="Poppins" w:hAnsi="Poppins"/>
          <w:color w:val="auto"/>
          <w:rPrChange w:id="156" w:author="Stuart McLarnon (NESO)" w:date="2024-11-18T11:12:00Z">
            <w:rPr/>
          </w:rPrChange>
        </w:rPr>
        <w:fldChar w:fldCharType="end"/>
      </w:r>
    </w:p>
    <w:p w14:paraId="41EB9E30" w14:textId="1430AF7D" w:rsidR="000526AC" w:rsidRPr="00B77E82" w:rsidRDefault="00CD297F" w:rsidP="004C5C45">
      <w:pPr>
        <w:pStyle w:val="TOC1"/>
        <w:rPr>
          <w:rFonts w:ascii="Poppins" w:hAnsi="Poppins"/>
          <w:color w:val="auto"/>
          <w:sz w:val="22"/>
          <w:rPrChange w:id="157" w:author="Stuart McLarnon (NESO)" w:date="2024-11-18T11:12:00Z">
            <w:rPr>
              <w:color w:val="auto"/>
              <w:sz w:val="22"/>
            </w:rPr>
          </w:rPrChange>
        </w:rPr>
      </w:pPr>
      <w:r>
        <w:fldChar w:fldCharType="begin"/>
      </w:r>
      <w:r>
        <w:instrText>HYPERLINK \l "_Toc104197302"</w:instrText>
      </w:r>
      <w:r>
        <w:fldChar w:fldCharType="separate"/>
      </w:r>
      <w:r w:rsidR="000526AC" w:rsidRPr="00B77E82">
        <w:rPr>
          <w:rStyle w:val="Hyperlink"/>
          <w:rFonts w:ascii="Poppins" w:hAnsi="Poppins"/>
          <w:color w:val="auto"/>
          <w:rPrChange w:id="158" w:author="Stuart McLarnon (NESO)" w:date="2024-11-18T11:12:00Z">
            <w:rPr>
              <w:rStyle w:val="Hyperlink"/>
            </w:rPr>
          </w:rPrChange>
        </w:rPr>
        <w:t>5.</w:t>
      </w:r>
      <w:r w:rsidR="000526AC" w:rsidRPr="00B77E82">
        <w:rPr>
          <w:rFonts w:ascii="Poppins" w:hAnsi="Poppins"/>
          <w:color w:val="auto"/>
          <w:sz w:val="22"/>
          <w:rPrChange w:id="159" w:author="Stuart McLarnon (NESO)" w:date="2024-11-18T11:12:00Z">
            <w:rPr>
              <w:color w:val="auto"/>
              <w:sz w:val="22"/>
            </w:rPr>
          </w:rPrChange>
        </w:rPr>
        <w:tab/>
      </w:r>
      <w:r w:rsidR="000526AC" w:rsidRPr="00B77E82">
        <w:rPr>
          <w:rStyle w:val="Hyperlink"/>
          <w:rFonts w:ascii="Poppins" w:hAnsi="Poppins"/>
          <w:color w:val="auto"/>
          <w:rPrChange w:id="160" w:author="Stuart McLarnon (NESO)" w:date="2024-11-18T11:12:00Z">
            <w:rPr>
              <w:rStyle w:val="Hyperlink"/>
            </w:rPr>
          </w:rPrChange>
        </w:rPr>
        <w:t>System Restoration to Normal State operation</w:t>
      </w:r>
      <w:r w:rsidR="000526AC" w:rsidRPr="00B77E82">
        <w:rPr>
          <w:rFonts w:ascii="Poppins" w:hAnsi="Poppins"/>
          <w:webHidden/>
          <w:color w:val="auto"/>
          <w:rPrChange w:id="161" w:author="Stuart McLarnon (NESO)" w:date="2024-11-18T11:12:00Z">
            <w:rPr>
              <w:webHidden/>
            </w:rPr>
          </w:rPrChange>
        </w:rPr>
        <w:tab/>
      </w:r>
      <w:r w:rsidR="000526AC" w:rsidRPr="00B77E82">
        <w:rPr>
          <w:rFonts w:ascii="Poppins" w:hAnsi="Poppins"/>
          <w:webHidden/>
          <w:color w:val="auto"/>
          <w:rPrChange w:id="162" w:author="Stuart McLarnon (NESO)" w:date="2024-11-18T11:12:00Z">
            <w:rPr>
              <w:webHidden/>
            </w:rPr>
          </w:rPrChange>
        </w:rPr>
        <w:fldChar w:fldCharType="begin"/>
      </w:r>
      <w:r w:rsidR="000526AC" w:rsidRPr="00B77E82">
        <w:rPr>
          <w:rFonts w:ascii="Poppins" w:hAnsi="Poppins" w:cs="Poppins"/>
          <w:webHidden/>
          <w:color w:val="auto"/>
        </w:rPr>
        <w:instrText xml:space="preserve"> PAGEREF _Toc104197302 \h </w:instrText>
      </w:r>
      <w:r w:rsidR="000526AC" w:rsidRPr="009349F5">
        <w:rPr>
          <w:rFonts w:ascii="Poppins" w:hAnsi="Poppins"/>
          <w:webHidden/>
          <w:color w:val="auto"/>
        </w:rPr>
      </w:r>
      <w:r w:rsidR="000526AC" w:rsidRPr="00B77E82">
        <w:rPr>
          <w:rFonts w:ascii="Poppins" w:hAnsi="Poppins"/>
          <w:webHidden/>
          <w:color w:val="auto"/>
          <w:rPrChange w:id="163" w:author="Stuart McLarnon (NESO)" w:date="2024-11-18T11:12:00Z">
            <w:rPr>
              <w:webHidden/>
            </w:rPr>
          </w:rPrChange>
        </w:rPr>
        <w:fldChar w:fldCharType="separate"/>
      </w:r>
      <w:r w:rsidR="00195567">
        <w:rPr>
          <w:rFonts w:ascii="Poppins" w:hAnsi="Poppins" w:cs="Poppins"/>
          <w:webHidden/>
          <w:color w:val="auto"/>
        </w:rPr>
        <w:t>19</w:t>
      </w:r>
      <w:r w:rsidR="000526AC" w:rsidRPr="00B77E82">
        <w:rPr>
          <w:rFonts w:ascii="Poppins" w:hAnsi="Poppins"/>
          <w:webHidden/>
          <w:color w:val="auto"/>
          <w:rPrChange w:id="164" w:author="Stuart McLarnon (NESO)" w:date="2024-11-18T11:12:00Z">
            <w:rPr>
              <w:webHidden/>
            </w:rPr>
          </w:rPrChange>
        </w:rPr>
        <w:fldChar w:fldCharType="end"/>
      </w:r>
      <w:r>
        <w:rPr>
          <w:rFonts w:ascii="Poppins" w:hAnsi="Poppins"/>
          <w:color w:val="auto"/>
          <w:rPrChange w:id="165" w:author="Stuart McLarnon (NESO)" w:date="2024-11-18T11:12:00Z">
            <w:rPr/>
          </w:rPrChange>
        </w:rPr>
        <w:fldChar w:fldCharType="end"/>
      </w:r>
    </w:p>
    <w:p w14:paraId="07206D16" w14:textId="7DF540A4" w:rsidR="000526AC" w:rsidRPr="00B77E82" w:rsidRDefault="00CD297F" w:rsidP="004C5C45">
      <w:pPr>
        <w:pStyle w:val="TOC1"/>
        <w:rPr>
          <w:rFonts w:ascii="Poppins" w:hAnsi="Poppins"/>
          <w:color w:val="auto"/>
          <w:sz w:val="22"/>
          <w:rPrChange w:id="166" w:author="Stuart McLarnon (NESO)" w:date="2024-11-18T11:12:00Z">
            <w:rPr>
              <w:color w:val="auto"/>
              <w:sz w:val="22"/>
            </w:rPr>
          </w:rPrChange>
        </w:rPr>
      </w:pPr>
      <w:r>
        <w:fldChar w:fldCharType="begin"/>
      </w:r>
      <w:r>
        <w:instrText>HYPERLINK \l "_Toc104197303"</w:instrText>
      </w:r>
      <w:r>
        <w:fldChar w:fldCharType="separate"/>
      </w:r>
      <w:r w:rsidR="000526AC" w:rsidRPr="00B77E82">
        <w:rPr>
          <w:rStyle w:val="Hyperlink"/>
          <w:rFonts w:ascii="Poppins" w:hAnsi="Poppins"/>
          <w:color w:val="auto"/>
          <w:rPrChange w:id="167" w:author="Stuart McLarnon (NESO)" w:date="2024-11-18T11:12:00Z">
            <w:rPr>
              <w:rStyle w:val="Hyperlink"/>
            </w:rPr>
          </w:rPrChange>
        </w:rPr>
        <w:t>6.</w:t>
      </w:r>
      <w:r w:rsidR="000526AC" w:rsidRPr="00B77E82">
        <w:rPr>
          <w:rFonts w:ascii="Poppins" w:hAnsi="Poppins"/>
          <w:color w:val="auto"/>
          <w:sz w:val="22"/>
          <w:rPrChange w:id="168" w:author="Stuart McLarnon (NESO)" w:date="2024-11-18T11:12:00Z">
            <w:rPr>
              <w:color w:val="auto"/>
              <w:sz w:val="22"/>
            </w:rPr>
          </w:rPrChange>
        </w:rPr>
        <w:tab/>
      </w:r>
      <w:r w:rsidR="000526AC" w:rsidRPr="00B77E82">
        <w:rPr>
          <w:rStyle w:val="Hyperlink"/>
          <w:rFonts w:ascii="Poppins" w:hAnsi="Poppins"/>
          <w:color w:val="auto"/>
          <w:rPrChange w:id="169" w:author="Stuart McLarnon (NESO)" w:date="2024-11-18T11:12:00Z">
            <w:rPr>
              <w:rStyle w:val="Hyperlink"/>
            </w:rPr>
          </w:rPrChange>
        </w:rPr>
        <w:t>System Restoration Plan Implementation</w:t>
      </w:r>
      <w:r w:rsidR="000526AC" w:rsidRPr="00B77E82">
        <w:rPr>
          <w:rFonts w:ascii="Poppins" w:hAnsi="Poppins"/>
          <w:webHidden/>
          <w:color w:val="auto"/>
          <w:rPrChange w:id="170" w:author="Stuart McLarnon (NESO)" w:date="2024-11-18T11:12:00Z">
            <w:rPr>
              <w:webHidden/>
            </w:rPr>
          </w:rPrChange>
        </w:rPr>
        <w:tab/>
      </w:r>
      <w:r w:rsidR="000526AC" w:rsidRPr="00B77E82">
        <w:rPr>
          <w:rFonts w:ascii="Poppins" w:hAnsi="Poppins"/>
          <w:webHidden/>
          <w:color w:val="auto"/>
          <w:rPrChange w:id="171" w:author="Stuart McLarnon (NESO)" w:date="2024-11-18T11:12:00Z">
            <w:rPr>
              <w:webHidden/>
            </w:rPr>
          </w:rPrChange>
        </w:rPr>
        <w:fldChar w:fldCharType="begin"/>
      </w:r>
      <w:r w:rsidR="000526AC" w:rsidRPr="00B77E82">
        <w:rPr>
          <w:rFonts w:ascii="Poppins" w:hAnsi="Poppins" w:cs="Poppins"/>
          <w:webHidden/>
          <w:color w:val="auto"/>
        </w:rPr>
        <w:instrText xml:space="preserve"> PAGEREF _Toc104197303 \h </w:instrText>
      </w:r>
      <w:r w:rsidR="000526AC" w:rsidRPr="009349F5">
        <w:rPr>
          <w:rFonts w:ascii="Poppins" w:hAnsi="Poppins"/>
          <w:webHidden/>
          <w:color w:val="auto"/>
        </w:rPr>
      </w:r>
      <w:r w:rsidR="000526AC" w:rsidRPr="00B77E82">
        <w:rPr>
          <w:rFonts w:ascii="Poppins" w:hAnsi="Poppins"/>
          <w:webHidden/>
          <w:color w:val="auto"/>
          <w:rPrChange w:id="172" w:author="Stuart McLarnon (NESO)" w:date="2024-11-18T11:12:00Z">
            <w:rPr>
              <w:webHidden/>
            </w:rPr>
          </w:rPrChange>
        </w:rPr>
        <w:fldChar w:fldCharType="separate"/>
      </w:r>
      <w:r w:rsidR="00195567">
        <w:rPr>
          <w:rFonts w:ascii="Poppins" w:hAnsi="Poppins" w:cs="Poppins"/>
          <w:webHidden/>
          <w:color w:val="auto"/>
        </w:rPr>
        <w:t>21</w:t>
      </w:r>
      <w:r w:rsidR="000526AC" w:rsidRPr="00B77E82">
        <w:rPr>
          <w:rFonts w:ascii="Poppins" w:hAnsi="Poppins"/>
          <w:webHidden/>
          <w:color w:val="auto"/>
          <w:rPrChange w:id="173" w:author="Stuart McLarnon (NESO)" w:date="2024-11-18T11:12:00Z">
            <w:rPr>
              <w:webHidden/>
            </w:rPr>
          </w:rPrChange>
        </w:rPr>
        <w:fldChar w:fldCharType="end"/>
      </w:r>
      <w:r>
        <w:rPr>
          <w:rFonts w:ascii="Poppins" w:hAnsi="Poppins"/>
          <w:color w:val="auto"/>
          <w:rPrChange w:id="174" w:author="Stuart McLarnon (NESO)" w:date="2024-11-18T11:12:00Z">
            <w:rPr/>
          </w:rPrChange>
        </w:rPr>
        <w:fldChar w:fldCharType="end"/>
      </w:r>
    </w:p>
    <w:p w14:paraId="020589B6" w14:textId="6892A9BB" w:rsidR="000526AC" w:rsidRPr="00B77E82" w:rsidRDefault="00CD297F" w:rsidP="004C5C45">
      <w:pPr>
        <w:pStyle w:val="TOC1"/>
        <w:rPr>
          <w:rFonts w:ascii="Poppins" w:hAnsi="Poppins"/>
          <w:color w:val="auto"/>
          <w:sz w:val="22"/>
          <w:rPrChange w:id="175" w:author="Stuart McLarnon (NESO)" w:date="2024-11-18T11:12:00Z">
            <w:rPr>
              <w:color w:val="auto"/>
              <w:sz w:val="22"/>
            </w:rPr>
          </w:rPrChange>
        </w:rPr>
      </w:pPr>
      <w:r>
        <w:fldChar w:fldCharType="begin"/>
      </w:r>
      <w:r>
        <w:instrText>HYPERLINK \l "_Toc104197304"</w:instrText>
      </w:r>
      <w:r>
        <w:fldChar w:fldCharType="separate"/>
      </w:r>
      <w:r w:rsidR="000526AC" w:rsidRPr="00B77E82">
        <w:rPr>
          <w:rStyle w:val="Hyperlink"/>
          <w:rFonts w:ascii="Poppins" w:hAnsi="Poppins"/>
          <w:color w:val="auto"/>
          <w:rPrChange w:id="176" w:author="Stuart McLarnon (NESO)" w:date="2024-11-18T11:12:00Z">
            <w:rPr>
              <w:rStyle w:val="Hyperlink"/>
            </w:rPr>
          </w:rPrChange>
        </w:rPr>
        <w:t>7.</w:t>
      </w:r>
      <w:r w:rsidR="000526AC" w:rsidRPr="00B77E82">
        <w:rPr>
          <w:rFonts w:ascii="Poppins" w:hAnsi="Poppins"/>
          <w:color w:val="auto"/>
          <w:sz w:val="22"/>
          <w:rPrChange w:id="177" w:author="Stuart McLarnon (NESO)" w:date="2024-11-18T11:12:00Z">
            <w:rPr>
              <w:color w:val="auto"/>
              <w:sz w:val="22"/>
            </w:rPr>
          </w:rPrChange>
        </w:rPr>
        <w:tab/>
      </w:r>
      <w:r w:rsidR="000526AC" w:rsidRPr="00B77E82">
        <w:rPr>
          <w:rStyle w:val="Hyperlink"/>
          <w:rFonts w:ascii="Poppins" w:hAnsi="Poppins"/>
          <w:color w:val="auto"/>
          <w:rPrChange w:id="178" w:author="Stuart McLarnon (NESO)" w:date="2024-11-18T11:12:00Z">
            <w:rPr>
              <w:rStyle w:val="Hyperlink"/>
            </w:rPr>
          </w:rPrChange>
        </w:rPr>
        <w:t xml:space="preserve">Resilience measures to be implemented by the </w:t>
      </w:r>
      <w:del w:id="179" w:author="Stuart McLarnon (NESO)" w:date="2024-11-18T11:12:00Z">
        <w:r w:rsidR="000526AC" w:rsidRPr="00E84EE9">
          <w:rPr>
            <w:rStyle w:val="Hyperlink"/>
          </w:rPr>
          <w:delText>NGESO</w:delText>
        </w:r>
      </w:del>
      <w:ins w:id="180" w:author="Stuart McLarnon (NESO)" w:date="2024-11-18T11:12:00Z">
        <w:r w:rsidR="00C34B53">
          <w:rPr>
            <w:rStyle w:val="Hyperlink"/>
            <w:rFonts w:ascii="Poppins" w:hAnsi="Poppins" w:cs="Poppins"/>
            <w:color w:val="auto"/>
          </w:rPr>
          <w:t>NESO</w:t>
        </w:r>
      </w:ins>
      <w:r w:rsidR="000526AC" w:rsidRPr="00B77E82">
        <w:rPr>
          <w:rStyle w:val="Hyperlink"/>
          <w:rFonts w:ascii="Poppins" w:hAnsi="Poppins"/>
          <w:color w:val="auto"/>
          <w:rPrChange w:id="181" w:author="Stuart McLarnon (NESO)" w:date="2024-11-18T11:12:00Z">
            <w:rPr>
              <w:rStyle w:val="Hyperlink"/>
            </w:rPr>
          </w:rPrChange>
        </w:rPr>
        <w:t>, Transmission Licensees and Network Operators</w:t>
      </w:r>
      <w:r w:rsidR="000526AC" w:rsidRPr="00B77E82">
        <w:rPr>
          <w:rFonts w:ascii="Poppins" w:hAnsi="Poppins"/>
          <w:webHidden/>
          <w:color w:val="auto"/>
          <w:rPrChange w:id="182" w:author="Stuart McLarnon (NESO)" w:date="2024-11-18T11:12:00Z">
            <w:rPr>
              <w:webHidden/>
            </w:rPr>
          </w:rPrChange>
        </w:rPr>
        <w:tab/>
      </w:r>
      <w:r w:rsidR="000526AC" w:rsidRPr="00B77E82">
        <w:rPr>
          <w:rFonts w:ascii="Poppins" w:hAnsi="Poppins"/>
          <w:webHidden/>
          <w:color w:val="auto"/>
          <w:rPrChange w:id="183" w:author="Stuart McLarnon (NESO)" w:date="2024-11-18T11:12:00Z">
            <w:rPr>
              <w:webHidden/>
            </w:rPr>
          </w:rPrChange>
        </w:rPr>
        <w:fldChar w:fldCharType="begin"/>
      </w:r>
      <w:r w:rsidR="000526AC" w:rsidRPr="00B77E82">
        <w:rPr>
          <w:rFonts w:ascii="Poppins" w:hAnsi="Poppins" w:cs="Poppins"/>
          <w:webHidden/>
          <w:color w:val="auto"/>
        </w:rPr>
        <w:instrText xml:space="preserve"> PAGEREF _Toc104197304 \h </w:instrText>
      </w:r>
      <w:r w:rsidR="000526AC" w:rsidRPr="009349F5">
        <w:rPr>
          <w:rFonts w:ascii="Poppins" w:hAnsi="Poppins"/>
          <w:webHidden/>
          <w:color w:val="auto"/>
        </w:rPr>
      </w:r>
      <w:r w:rsidR="000526AC" w:rsidRPr="00B77E82">
        <w:rPr>
          <w:rFonts w:ascii="Poppins" w:hAnsi="Poppins"/>
          <w:webHidden/>
          <w:color w:val="auto"/>
          <w:rPrChange w:id="184" w:author="Stuart McLarnon (NESO)" w:date="2024-11-18T11:12:00Z">
            <w:rPr>
              <w:webHidden/>
            </w:rPr>
          </w:rPrChange>
        </w:rPr>
        <w:fldChar w:fldCharType="separate"/>
      </w:r>
      <w:r w:rsidR="00195567">
        <w:rPr>
          <w:rFonts w:ascii="Poppins" w:hAnsi="Poppins" w:cs="Poppins"/>
          <w:webHidden/>
          <w:color w:val="auto"/>
        </w:rPr>
        <w:t>21</w:t>
      </w:r>
      <w:r w:rsidR="000526AC" w:rsidRPr="00B77E82">
        <w:rPr>
          <w:rFonts w:ascii="Poppins" w:hAnsi="Poppins"/>
          <w:webHidden/>
          <w:color w:val="auto"/>
          <w:rPrChange w:id="185" w:author="Stuart McLarnon (NESO)" w:date="2024-11-18T11:12:00Z">
            <w:rPr>
              <w:webHidden/>
            </w:rPr>
          </w:rPrChange>
        </w:rPr>
        <w:fldChar w:fldCharType="end"/>
      </w:r>
      <w:r>
        <w:rPr>
          <w:rFonts w:ascii="Poppins" w:hAnsi="Poppins"/>
          <w:color w:val="auto"/>
          <w:rPrChange w:id="186" w:author="Stuart McLarnon (NESO)" w:date="2024-11-18T11:12:00Z">
            <w:rPr/>
          </w:rPrChange>
        </w:rPr>
        <w:fldChar w:fldCharType="end"/>
      </w:r>
    </w:p>
    <w:p w14:paraId="2980BEBF" w14:textId="733EC7C6" w:rsidR="000526AC" w:rsidRPr="00B77E82" w:rsidRDefault="00CD297F" w:rsidP="004C5C45">
      <w:pPr>
        <w:pStyle w:val="TOC1"/>
        <w:rPr>
          <w:rFonts w:ascii="Poppins" w:hAnsi="Poppins"/>
          <w:color w:val="auto"/>
          <w:sz w:val="22"/>
          <w:rPrChange w:id="187" w:author="Stuart McLarnon (NESO)" w:date="2024-11-18T11:12:00Z">
            <w:rPr>
              <w:color w:val="auto"/>
              <w:sz w:val="22"/>
            </w:rPr>
          </w:rPrChange>
        </w:rPr>
      </w:pPr>
      <w:r>
        <w:fldChar w:fldCharType="begin"/>
      </w:r>
      <w:r>
        <w:instrText>HYPERLINK \l "_Toc104197305"</w:instrText>
      </w:r>
      <w:r>
        <w:fldChar w:fldCharType="separate"/>
      </w:r>
      <w:r w:rsidR="000526AC" w:rsidRPr="00B77E82">
        <w:rPr>
          <w:rStyle w:val="Hyperlink"/>
          <w:rFonts w:ascii="Poppins" w:hAnsi="Poppins"/>
          <w:color w:val="auto"/>
          <w:rPrChange w:id="188" w:author="Stuart McLarnon (NESO)" w:date="2024-11-18T11:12:00Z">
            <w:rPr>
              <w:rStyle w:val="Hyperlink"/>
            </w:rPr>
          </w:rPrChange>
        </w:rPr>
        <w:t>8.</w:t>
      </w:r>
      <w:r w:rsidR="000526AC" w:rsidRPr="00B77E82">
        <w:rPr>
          <w:rFonts w:ascii="Poppins" w:hAnsi="Poppins"/>
          <w:color w:val="auto"/>
          <w:sz w:val="22"/>
          <w:rPrChange w:id="189" w:author="Stuart McLarnon (NESO)" w:date="2024-11-18T11:12:00Z">
            <w:rPr>
              <w:color w:val="auto"/>
              <w:sz w:val="22"/>
            </w:rPr>
          </w:rPrChange>
        </w:rPr>
        <w:tab/>
      </w:r>
      <w:r w:rsidR="000526AC" w:rsidRPr="00B77E82">
        <w:rPr>
          <w:rStyle w:val="Hyperlink"/>
          <w:rFonts w:ascii="Poppins" w:hAnsi="Poppins"/>
          <w:color w:val="auto"/>
          <w:rPrChange w:id="190" w:author="Stuart McLarnon (NESO)" w:date="2024-11-18T11:12:00Z">
            <w:rPr>
              <w:rStyle w:val="Hyperlink"/>
            </w:rPr>
          </w:rPrChange>
        </w:rPr>
        <w:t>Plan Review</w:t>
      </w:r>
      <w:r w:rsidR="000526AC" w:rsidRPr="00B77E82">
        <w:rPr>
          <w:rFonts w:ascii="Poppins" w:hAnsi="Poppins"/>
          <w:webHidden/>
          <w:color w:val="auto"/>
          <w:rPrChange w:id="191" w:author="Stuart McLarnon (NESO)" w:date="2024-11-18T11:12:00Z">
            <w:rPr>
              <w:webHidden/>
            </w:rPr>
          </w:rPrChange>
        </w:rPr>
        <w:tab/>
      </w:r>
      <w:r w:rsidR="000526AC" w:rsidRPr="00B77E82">
        <w:rPr>
          <w:rFonts w:ascii="Poppins" w:hAnsi="Poppins"/>
          <w:webHidden/>
          <w:color w:val="auto"/>
          <w:rPrChange w:id="192" w:author="Stuart McLarnon (NESO)" w:date="2024-11-18T11:12:00Z">
            <w:rPr>
              <w:webHidden/>
            </w:rPr>
          </w:rPrChange>
        </w:rPr>
        <w:fldChar w:fldCharType="begin"/>
      </w:r>
      <w:r w:rsidR="000526AC" w:rsidRPr="00B77E82">
        <w:rPr>
          <w:rFonts w:ascii="Poppins" w:hAnsi="Poppins" w:cs="Poppins"/>
          <w:webHidden/>
          <w:color w:val="auto"/>
        </w:rPr>
        <w:instrText xml:space="preserve"> PAGEREF _Toc104197305 \h </w:instrText>
      </w:r>
      <w:r w:rsidR="000526AC" w:rsidRPr="009349F5">
        <w:rPr>
          <w:rFonts w:ascii="Poppins" w:hAnsi="Poppins"/>
          <w:webHidden/>
          <w:color w:val="auto"/>
        </w:rPr>
      </w:r>
      <w:r w:rsidR="000526AC" w:rsidRPr="00B77E82">
        <w:rPr>
          <w:rFonts w:ascii="Poppins" w:hAnsi="Poppins"/>
          <w:webHidden/>
          <w:color w:val="auto"/>
          <w:rPrChange w:id="193" w:author="Stuart McLarnon (NESO)" w:date="2024-11-18T11:12:00Z">
            <w:rPr>
              <w:webHidden/>
            </w:rPr>
          </w:rPrChange>
        </w:rPr>
        <w:fldChar w:fldCharType="separate"/>
      </w:r>
      <w:r w:rsidR="00195567">
        <w:rPr>
          <w:rFonts w:ascii="Poppins" w:hAnsi="Poppins" w:cs="Poppins"/>
          <w:webHidden/>
          <w:color w:val="auto"/>
        </w:rPr>
        <w:t>25</w:t>
      </w:r>
      <w:r w:rsidR="000526AC" w:rsidRPr="00B77E82">
        <w:rPr>
          <w:rFonts w:ascii="Poppins" w:hAnsi="Poppins"/>
          <w:webHidden/>
          <w:color w:val="auto"/>
          <w:rPrChange w:id="194" w:author="Stuart McLarnon (NESO)" w:date="2024-11-18T11:12:00Z">
            <w:rPr>
              <w:webHidden/>
            </w:rPr>
          </w:rPrChange>
        </w:rPr>
        <w:fldChar w:fldCharType="end"/>
      </w:r>
      <w:r>
        <w:rPr>
          <w:rFonts w:ascii="Poppins" w:hAnsi="Poppins"/>
          <w:color w:val="auto"/>
          <w:rPrChange w:id="195" w:author="Stuart McLarnon (NESO)" w:date="2024-11-18T11:12:00Z">
            <w:rPr/>
          </w:rPrChange>
        </w:rPr>
        <w:fldChar w:fldCharType="end"/>
      </w:r>
    </w:p>
    <w:p w14:paraId="4B225EA2" w14:textId="1E43FA08" w:rsidR="000526AC" w:rsidRPr="00B77E82" w:rsidRDefault="00CD297F" w:rsidP="004C5C45">
      <w:pPr>
        <w:pStyle w:val="TOC1"/>
        <w:rPr>
          <w:rFonts w:ascii="Poppins" w:hAnsi="Poppins"/>
          <w:color w:val="auto"/>
          <w:sz w:val="22"/>
          <w:rPrChange w:id="196" w:author="Stuart McLarnon (NESO)" w:date="2024-11-18T11:12:00Z">
            <w:rPr>
              <w:color w:val="auto"/>
              <w:sz w:val="22"/>
            </w:rPr>
          </w:rPrChange>
        </w:rPr>
      </w:pPr>
      <w:r>
        <w:fldChar w:fldCharType="begin"/>
      </w:r>
      <w:r>
        <w:instrText>HYPERLINK \l "_Toc104197306"</w:instrText>
      </w:r>
      <w:r>
        <w:fldChar w:fldCharType="separate"/>
      </w:r>
      <w:r w:rsidR="000526AC" w:rsidRPr="00B77E82">
        <w:rPr>
          <w:rStyle w:val="Hyperlink"/>
          <w:rFonts w:ascii="Poppins" w:hAnsi="Poppins"/>
          <w:color w:val="auto"/>
          <w:rPrChange w:id="197" w:author="Stuart McLarnon (NESO)" w:date="2024-11-18T11:12:00Z">
            <w:rPr>
              <w:rStyle w:val="Hyperlink"/>
            </w:rPr>
          </w:rPrChange>
        </w:rPr>
        <w:t>Appendix A: GB Parties within the scope of the System Restoration Plan</w:t>
      </w:r>
      <w:r w:rsidR="000526AC" w:rsidRPr="00B77E82">
        <w:rPr>
          <w:rFonts w:ascii="Poppins" w:hAnsi="Poppins"/>
          <w:webHidden/>
          <w:color w:val="auto"/>
          <w:rPrChange w:id="198" w:author="Stuart McLarnon (NESO)" w:date="2024-11-18T11:12:00Z">
            <w:rPr>
              <w:webHidden/>
            </w:rPr>
          </w:rPrChange>
        </w:rPr>
        <w:tab/>
      </w:r>
      <w:r w:rsidR="000526AC" w:rsidRPr="00B77E82">
        <w:rPr>
          <w:rFonts w:ascii="Poppins" w:hAnsi="Poppins"/>
          <w:webHidden/>
          <w:color w:val="auto"/>
          <w:rPrChange w:id="199" w:author="Stuart McLarnon (NESO)" w:date="2024-11-18T11:12:00Z">
            <w:rPr>
              <w:webHidden/>
            </w:rPr>
          </w:rPrChange>
        </w:rPr>
        <w:fldChar w:fldCharType="begin"/>
      </w:r>
      <w:r w:rsidR="000526AC" w:rsidRPr="00B77E82">
        <w:rPr>
          <w:rFonts w:ascii="Poppins" w:hAnsi="Poppins" w:cs="Poppins"/>
          <w:webHidden/>
          <w:color w:val="auto"/>
        </w:rPr>
        <w:instrText xml:space="preserve"> PAGEREF _Toc104197306 \h </w:instrText>
      </w:r>
      <w:r w:rsidR="000526AC" w:rsidRPr="009349F5">
        <w:rPr>
          <w:rFonts w:ascii="Poppins" w:hAnsi="Poppins"/>
          <w:webHidden/>
          <w:color w:val="auto"/>
        </w:rPr>
      </w:r>
      <w:r w:rsidR="000526AC" w:rsidRPr="00B77E82">
        <w:rPr>
          <w:rFonts w:ascii="Poppins" w:hAnsi="Poppins"/>
          <w:webHidden/>
          <w:color w:val="auto"/>
          <w:rPrChange w:id="200" w:author="Stuart McLarnon (NESO)" w:date="2024-11-18T11:12:00Z">
            <w:rPr>
              <w:webHidden/>
            </w:rPr>
          </w:rPrChange>
        </w:rPr>
        <w:fldChar w:fldCharType="separate"/>
      </w:r>
      <w:r w:rsidR="00195567">
        <w:rPr>
          <w:rFonts w:ascii="Poppins" w:hAnsi="Poppins" w:cs="Poppins"/>
          <w:webHidden/>
          <w:color w:val="auto"/>
        </w:rPr>
        <w:t>27</w:t>
      </w:r>
      <w:r w:rsidR="000526AC" w:rsidRPr="00B77E82">
        <w:rPr>
          <w:rFonts w:ascii="Poppins" w:hAnsi="Poppins"/>
          <w:webHidden/>
          <w:color w:val="auto"/>
          <w:rPrChange w:id="201" w:author="Stuart McLarnon (NESO)" w:date="2024-11-18T11:12:00Z">
            <w:rPr>
              <w:webHidden/>
            </w:rPr>
          </w:rPrChange>
        </w:rPr>
        <w:fldChar w:fldCharType="end"/>
      </w:r>
      <w:r>
        <w:rPr>
          <w:rFonts w:ascii="Poppins" w:hAnsi="Poppins"/>
          <w:color w:val="auto"/>
          <w:rPrChange w:id="202" w:author="Stuart McLarnon (NESO)" w:date="2024-11-18T11:12:00Z">
            <w:rPr/>
          </w:rPrChange>
        </w:rPr>
        <w:fldChar w:fldCharType="end"/>
      </w:r>
    </w:p>
    <w:p w14:paraId="00955502" w14:textId="7D2B407F" w:rsidR="000526AC" w:rsidRPr="00B77E82" w:rsidRDefault="00CD297F" w:rsidP="004C5C45">
      <w:pPr>
        <w:pStyle w:val="TOC1"/>
        <w:rPr>
          <w:rFonts w:ascii="Poppins" w:hAnsi="Poppins"/>
          <w:color w:val="auto"/>
          <w:sz w:val="22"/>
          <w:rPrChange w:id="203" w:author="Stuart McLarnon (NESO)" w:date="2024-11-18T11:12:00Z">
            <w:rPr>
              <w:color w:val="auto"/>
              <w:sz w:val="22"/>
            </w:rPr>
          </w:rPrChange>
        </w:rPr>
      </w:pPr>
      <w:r>
        <w:fldChar w:fldCharType="begin"/>
      </w:r>
      <w:r>
        <w:instrText>HYPERLINK \l "_Toc104197307"</w:instrText>
      </w:r>
      <w:r>
        <w:fldChar w:fldCharType="separate"/>
      </w:r>
      <w:r w:rsidR="000526AC" w:rsidRPr="00B77E82">
        <w:rPr>
          <w:rStyle w:val="Hyperlink"/>
          <w:rFonts w:ascii="Poppins" w:hAnsi="Poppins"/>
          <w:color w:val="auto"/>
          <w:rPrChange w:id="204" w:author="Stuart McLarnon (NESO)" w:date="2024-11-18T11:12:00Z">
            <w:rPr>
              <w:rStyle w:val="Hyperlink"/>
            </w:rPr>
          </w:rPrChange>
        </w:rPr>
        <w:t>Appendix B: High Priority SGUs &amp; Terms of Re-energisation</w:t>
      </w:r>
      <w:r w:rsidR="000526AC" w:rsidRPr="00B77E82">
        <w:rPr>
          <w:rFonts w:ascii="Poppins" w:hAnsi="Poppins"/>
          <w:webHidden/>
          <w:color w:val="auto"/>
          <w:rPrChange w:id="205" w:author="Stuart McLarnon (NESO)" w:date="2024-11-18T11:12:00Z">
            <w:rPr>
              <w:webHidden/>
            </w:rPr>
          </w:rPrChange>
        </w:rPr>
        <w:tab/>
      </w:r>
      <w:r w:rsidR="000526AC" w:rsidRPr="00B77E82">
        <w:rPr>
          <w:rFonts w:ascii="Poppins" w:hAnsi="Poppins"/>
          <w:webHidden/>
          <w:color w:val="auto"/>
          <w:rPrChange w:id="206" w:author="Stuart McLarnon (NESO)" w:date="2024-11-18T11:12:00Z">
            <w:rPr>
              <w:webHidden/>
            </w:rPr>
          </w:rPrChange>
        </w:rPr>
        <w:fldChar w:fldCharType="begin"/>
      </w:r>
      <w:r w:rsidR="000526AC" w:rsidRPr="00B77E82">
        <w:rPr>
          <w:rFonts w:ascii="Poppins" w:hAnsi="Poppins" w:cs="Poppins"/>
          <w:webHidden/>
          <w:color w:val="auto"/>
        </w:rPr>
        <w:instrText xml:space="preserve"> PAGEREF _Toc104197307 \h </w:instrText>
      </w:r>
      <w:r w:rsidR="000526AC" w:rsidRPr="009349F5">
        <w:rPr>
          <w:rFonts w:ascii="Poppins" w:hAnsi="Poppins"/>
          <w:webHidden/>
          <w:color w:val="auto"/>
        </w:rPr>
      </w:r>
      <w:r w:rsidR="000526AC" w:rsidRPr="00B77E82">
        <w:rPr>
          <w:rFonts w:ascii="Poppins" w:hAnsi="Poppins"/>
          <w:webHidden/>
          <w:color w:val="auto"/>
          <w:rPrChange w:id="207" w:author="Stuart McLarnon (NESO)" w:date="2024-11-18T11:12:00Z">
            <w:rPr>
              <w:webHidden/>
            </w:rPr>
          </w:rPrChange>
        </w:rPr>
        <w:fldChar w:fldCharType="separate"/>
      </w:r>
      <w:r w:rsidR="00195567">
        <w:rPr>
          <w:rFonts w:ascii="Poppins" w:hAnsi="Poppins" w:cs="Poppins"/>
          <w:webHidden/>
          <w:color w:val="auto"/>
        </w:rPr>
        <w:t>48</w:t>
      </w:r>
      <w:r w:rsidR="000526AC" w:rsidRPr="00B77E82">
        <w:rPr>
          <w:rFonts w:ascii="Poppins" w:hAnsi="Poppins"/>
          <w:webHidden/>
          <w:color w:val="auto"/>
          <w:rPrChange w:id="208" w:author="Stuart McLarnon (NESO)" w:date="2024-11-18T11:12:00Z">
            <w:rPr>
              <w:webHidden/>
            </w:rPr>
          </w:rPrChange>
        </w:rPr>
        <w:fldChar w:fldCharType="end"/>
      </w:r>
      <w:r>
        <w:rPr>
          <w:rFonts w:ascii="Poppins" w:hAnsi="Poppins"/>
          <w:color w:val="auto"/>
          <w:rPrChange w:id="209" w:author="Stuart McLarnon (NESO)" w:date="2024-11-18T11:12:00Z">
            <w:rPr/>
          </w:rPrChange>
        </w:rPr>
        <w:fldChar w:fldCharType="end"/>
      </w:r>
    </w:p>
    <w:p w14:paraId="7BEACD45" w14:textId="2B27EE88" w:rsidR="000526AC" w:rsidRPr="00B77E82" w:rsidRDefault="00CD297F" w:rsidP="004C5C45">
      <w:pPr>
        <w:pStyle w:val="TOC1"/>
        <w:rPr>
          <w:rFonts w:ascii="Poppins" w:hAnsi="Poppins"/>
          <w:color w:val="auto"/>
          <w:sz w:val="22"/>
          <w:rPrChange w:id="210" w:author="Stuart McLarnon (NESO)" w:date="2024-11-18T11:12:00Z">
            <w:rPr>
              <w:color w:val="auto"/>
              <w:sz w:val="22"/>
            </w:rPr>
          </w:rPrChange>
        </w:rPr>
      </w:pPr>
      <w:r>
        <w:fldChar w:fldCharType="begin"/>
      </w:r>
      <w:r>
        <w:instrText>HYPERLINK \l "_Toc104197308"</w:instrText>
      </w:r>
      <w:r>
        <w:fldChar w:fldCharType="separate"/>
      </w:r>
      <w:r w:rsidR="000526AC" w:rsidRPr="00B77E82">
        <w:rPr>
          <w:rStyle w:val="Hyperlink"/>
          <w:rFonts w:ascii="Poppins" w:hAnsi="Poppins"/>
          <w:color w:val="auto"/>
          <w:rPrChange w:id="211" w:author="Stuart McLarnon (NESO)" w:date="2024-11-18T11:12:00Z">
            <w:rPr>
              <w:rStyle w:val="Hyperlink"/>
            </w:rPr>
          </w:rPrChange>
        </w:rPr>
        <w:t>Appendix C: List of Transmission Licensees and Network Operators responsible for Implementing System Restoration Plan Measures</w:t>
      </w:r>
      <w:r w:rsidR="000526AC" w:rsidRPr="00B77E82">
        <w:rPr>
          <w:rFonts w:ascii="Poppins" w:hAnsi="Poppins"/>
          <w:webHidden/>
          <w:color w:val="auto"/>
          <w:rPrChange w:id="212" w:author="Stuart McLarnon (NESO)" w:date="2024-11-18T11:12:00Z">
            <w:rPr>
              <w:webHidden/>
            </w:rPr>
          </w:rPrChange>
        </w:rPr>
        <w:tab/>
      </w:r>
      <w:r w:rsidR="000526AC" w:rsidRPr="00B77E82">
        <w:rPr>
          <w:rFonts w:ascii="Poppins" w:hAnsi="Poppins"/>
          <w:webHidden/>
          <w:color w:val="auto"/>
          <w:rPrChange w:id="213" w:author="Stuart McLarnon (NESO)" w:date="2024-11-18T11:12:00Z">
            <w:rPr>
              <w:webHidden/>
            </w:rPr>
          </w:rPrChange>
        </w:rPr>
        <w:fldChar w:fldCharType="begin"/>
      </w:r>
      <w:r w:rsidR="000526AC" w:rsidRPr="00B77E82">
        <w:rPr>
          <w:rFonts w:ascii="Poppins" w:hAnsi="Poppins" w:cs="Poppins"/>
          <w:webHidden/>
          <w:color w:val="auto"/>
        </w:rPr>
        <w:instrText xml:space="preserve"> PAGEREF _Toc104197308 \h </w:instrText>
      </w:r>
      <w:r w:rsidR="000526AC" w:rsidRPr="009349F5">
        <w:rPr>
          <w:rFonts w:ascii="Poppins" w:hAnsi="Poppins"/>
          <w:webHidden/>
          <w:color w:val="auto"/>
        </w:rPr>
      </w:r>
      <w:r w:rsidR="000526AC" w:rsidRPr="00B77E82">
        <w:rPr>
          <w:rFonts w:ascii="Poppins" w:hAnsi="Poppins"/>
          <w:webHidden/>
          <w:color w:val="auto"/>
          <w:rPrChange w:id="214" w:author="Stuart McLarnon (NESO)" w:date="2024-11-18T11:12:00Z">
            <w:rPr>
              <w:webHidden/>
            </w:rPr>
          </w:rPrChange>
        </w:rPr>
        <w:fldChar w:fldCharType="separate"/>
      </w:r>
      <w:r w:rsidR="00195567">
        <w:rPr>
          <w:rFonts w:ascii="Poppins" w:hAnsi="Poppins" w:cs="Poppins"/>
          <w:webHidden/>
          <w:color w:val="auto"/>
        </w:rPr>
        <w:t>49</w:t>
      </w:r>
      <w:r w:rsidR="000526AC" w:rsidRPr="00B77E82">
        <w:rPr>
          <w:rFonts w:ascii="Poppins" w:hAnsi="Poppins"/>
          <w:webHidden/>
          <w:color w:val="auto"/>
          <w:rPrChange w:id="215" w:author="Stuart McLarnon (NESO)" w:date="2024-11-18T11:12:00Z">
            <w:rPr>
              <w:webHidden/>
            </w:rPr>
          </w:rPrChange>
        </w:rPr>
        <w:fldChar w:fldCharType="end"/>
      </w:r>
      <w:r>
        <w:rPr>
          <w:rFonts w:ascii="Poppins" w:hAnsi="Poppins"/>
          <w:color w:val="auto"/>
          <w:rPrChange w:id="216" w:author="Stuart McLarnon (NESO)" w:date="2024-11-18T11:12:00Z">
            <w:rPr/>
          </w:rPrChange>
        </w:rPr>
        <w:fldChar w:fldCharType="end"/>
      </w:r>
    </w:p>
    <w:p w14:paraId="79D1BBF6" w14:textId="50293B87" w:rsidR="000526AC" w:rsidRPr="00B77E82" w:rsidRDefault="00CD297F" w:rsidP="004C5C45">
      <w:pPr>
        <w:pStyle w:val="TOC1"/>
        <w:rPr>
          <w:rFonts w:ascii="Poppins" w:hAnsi="Poppins"/>
          <w:color w:val="auto"/>
          <w:sz w:val="22"/>
          <w:rPrChange w:id="217" w:author="Stuart McLarnon (NESO)" w:date="2024-11-18T11:12:00Z">
            <w:rPr>
              <w:color w:val="auto"/>
              <w:sz w:val="22"/>
            </w:rPr>
          </w:rPrChange>
        </w:rPr>
      </w:pPr>
      <w:r>
        <w:fldChar w:fldCharType="begin"/>
      </w:r>
      <w:r>
        <w:instrText>HYPERLINK \l "_Toc104197309"</w:instrText>
      </w:r>
      <w:r>
        <w:fldChar w:fldCharType="separate"/>
      </w:r>
      <w:r w:rsidR="000526AC" w:rsidRPr="00B77E82">
        <w:rPr>
          <w:rStyle w:val="Hyperlink"/>
          <w:rFonts w:ascii="Poppins" w:hAnsi="Poppins"/>
          <w:color w:val="auto"/>
          <w:rPrChange w:id="218" w:author="Stuart McLarnon (NESO)" w:date="2024-11-18T11:12:00Z">
            <w:rPr>
              <w:rStyle w:val="Hyperlink"/>
            </w:rPr>
          </w:rPrChange>
        </w:rPr>
        <w:t>Appendix D: Glossary</w:t>
      </w:r>
      <w:r w:rsidR="000526AC" w:rsidRPr="00B77E82">
        <w:rPr>
          <w:rFonts w:ascii="Poppins" w:hAnsi="Poppins"/>
          <w:webHidden/>
          <w:color w:val="auto"/>
          <w:rPrChange w:id="219" w:author="Stuart McLarnon (NESO)" w:date="2024-11-18T11:12:00Z">
            <w:rPr>
              <w:webHidden/>
            </w:rPr>
          </w:rPrChange>
        </w:rPr>
        <w:tab/>
      </w:r>
      <w:r w:rsidR="000526AC" w:rsidRPr="00B77E82">
        <w:rPr>
          <w:rFonts w:ascii="Poppins" w:hAnsi="Poppins"/>
          <w:webHidden/>
          <w:color w:val="auto"/>
          <w:rPrChange w:id="220" w:author="Stuart McLarnon (NESO)" w:date="2024-11-18T11:12:00Z">
            <w:rPr>
              <w:webHidden/>
            </w:rPr>
          </w:rPrChange>
        </w:rPr>
        <w:fldChar w:fldCharType="begin"/>
      </w:r>
      <w:r w:rsidR="000526AC" w:rsidRPr="00B77E82">
        <w:rPr>
          <w:rFonts w:ascii="Poppins" w:hAnsi="Poppins" w:cs="Poppins"/>
          <w:webHidden/>
          <w:color w:val="auto"/>
        </w:rPr>
        <w:instrText xml:space="preserve"> PAGEREF _Toc104197309 \h </w:instrText>
      </w:r>
      <w:r w:rsidR="000526AC" w:rsidRPr="009349F5">
        <w:rPr>
          <w:rFonts w:ascii="Poppins" w:hAnsi="Poppins"/>
          <w:webHidden/>
          <w:color w:val="auto"/>
        </w:rPr>
      </w:r>
      <w:r w:rsidR="000526AC" w:rsidRPr="00B77E82">
        <w:rPr>
          <w:rFonts w:ascii="Poppins" w:hAnsi="Poppins"/>
          <w:webHidden/>
          <w:color w:val="auto"/>
          <w:rPrChange w:id="221" w:author="Stuart McLarnon (NESO)" w:date="2024-11-18T11:12:00Z">
            <w:rPr>
              <w:webHidden/>
            </w:rPr>
          </w:rPrChange>
        </w:rPr>
        <w:fldChar w:fldCharType="separate"/>
      </w:r>
      <w:r w:rsidR="00195567">
        <w:rPr>
          <w:rFonts w:ascii="Poppins" w:hAnsi="Poppins" w:cs="Poppins"/>
          <w:webHidden/>
          <w:color w:val="auto"/>
        </w:rPr>
        <w:t>50</w:t>
      </w:r>
      <w:r w:rsidR="000526AC" w:rsidRPr="00B77E82">
        <w:rPr>
          <w:rFonts w:ascii="Poppins" w:hAnsi="Poppins"/>
          <w:webHidden/>
          <w:color w:val="auto"/>
          <w:rPrChange w:id="222" w:author="Stuart McLarnon (NESO)" w:date="2024-11-18T11:12:00Z">
            <w:rPr>
              <w:webHidden/>
            </w:rPr>
          </w:rPrChange>
        </w:rPr>
        <w:fldChar w:fldCharType="end"/>
      </w:r>
      <w:r>
        <w:rPr>
          <w:rFonts w:ascii="Poppins" w:hAnsi="Poppins"/>
          <w:color w:val="auto"/>
          <w:rPrChange w:id="223" w:author="Stuart McLarnon (NESO)" w:date="2024-11-18T11:12:00Z">
            <w:rPr/>
          </w:rPrChange>
        </w:rPr>
        <w:fldChar w:fldCharType="end"/>
      </w:r>
    </w:p>
    <w:p w14:paraId="5D865A33" w14:textId="77777777" w:rsidR="0065406D" w:rsidRPr="003E1EE5" w:rsidRDefault="00A97C8B" w:rsidP="004C5C45">
      <w:pPr>
        <w:pStyle w:val="TOC1"/>
        <w:rPr>
          <w:del w:id="224" w:author="Stuart McLarnon (NESO)" w:date="2024-11-18T11:12:00Z"/>
        </w:rPr>
      </w:pPr>
      <w:r w:rsidRPr="00B77E82">
        <w:rPr>
          <w:rFonts w:ascii="Poppins" w:hAnsi="Poppins"/>
          <w:rPrChange w:id="225" w:author="Stuart McLarnon (NESO)" w:date="2024-11-18T11:12:00Z">
            <w:rPr/>
          </w:rPrChange>
        </w:rPr>
        <w:fldChar w:fldCharType="end"/>
      </w:r>
    </w:p>
    <w:p w14:paraId="063F4C9E" w14:textId="77777777" w:rsidR="008A72C9" w:rsidRPr="00A1119B" w:rsidRDefault="008A72C9" w:rsidP="00E86BD9">
      <w:pPr>
        <w:pStyle w:val="BodyText"/>
        <w:rPr>
          <w:del w:id="226" w:author="Stuart McLarnon (NESO)" w:date="2024-11-18T11:12:00Z"/>
        </w:rPr>
      </w:pPr>
    </w:p>
    <w:p w14:paraId="456B0710" w14:textId="77777777" w:rsidR="00CE13FA" w:rsidRPr="00A1119B" w:rsidRDefault="00CE13FA" w:rsidP="00E86BD9">
      <w:pPr>
        <w:pStyle w:val="BodyText"/>
        <w:rPr>
          <w:del w:id="227" w:author="Stuart McLarnon (NESO)" w:date="2024-11-18T11:12:00Z"/>
        </w:rPr>
        <w:sectPr w:rsidR="00CE13FA" w:rsidRPr="00A1119B" w:rsidSect="00BE3D3C">
          <w:headerReference w:type="first" r:id="rId16"/>
          <w:footerReference w:type="first" r:id="rId17"/>
          <w:pgSz w:w="11906" w:h="16838" w:code="9"/>
          <w:pgMar w:top="2608" w:right="1588" w:bottom="1134" w:left="3402" w:header="567" w:footer="567" w:gutter="0"/>
          <w:cols w:space="708"/>
          <w:docGrid w:linePitch="360"/>
        </w:sectPr>
      </w:pPr>
    </w:p>
    <w:p w14:paraId="35FADD76" w14:textId="77777777" w:rsidR="00325261" w:rsidRPr="00767CC0" w:rsidRDefault="00325261" w:rsidP="00A14E4B">
      <w:pPr>
        <w:pStyle w:val="SectionNumber"/>
        <w:numPr>
          <w:ilvl w:val="0"/>
          <w:numId w:val="0"/>
        </w:numPr>
        <w:ind w:left="-1134"/>
        <w:rPr>
          <w:del w:id="228" w:author="Stuart McLarnon (NESO)" w:date="2024-11-18T11:12:00Z"/>
        </w:rPr>
      </w:pPr>
    </w:p>
    <w:p w14:paraId="740EB9E0" w14:textId="77777777" w:rsidR="003530E1" w:rsidRDefault="007F7D75" w:rsidP="005749F2">
      <w:pPr>
        <w:pStyle w:val="SectionTitle"/>
        <w:rPr>
          <w:del w:id="229" w:author="Stuart McLarnon (NESO)" w:date="2024-11-18T11:12:00Z"/>
        </w:rPr>
      </w:pPr>
      <w:bookmarkStart w:id="230" w:name="_Toc531945370"/>
      <w:bookmarkStart w:id="231" w:name="_Toc99023988"/>
      <w:bookmarkStart w:id="232" w:name="_Toc99031138"/>
      <w:bookmarkStart w:id="233" w:name="_Toc99034369"/>
      <w:bookmarkStart w:id="234" w:name="_Toc104197279"/>
      <w:bookmarkStart w:id="235" w:name="_Toc16950001"/>
      <w:del w:id="236" w:author="Stuart McLarnon (NESO)" w:date="2024-11-18T11:12:00Z">
        <w:r>
          <w:delText>EU NCER</w:delText>
        </w:r>
        <w:r w:rsidR="003C403C">
          <w:delText>: System Restoration Plan</w:delText>
        </w:r>
        <w:bookmarkEnd w:id="230"/>
        <w:bookmarkEnd w:id="231"/>
        <w:bookmarkEnd w:id="232"/>
        <w:bookmarkEnd w:id="233"/>
        <w:bookmarkEnd w:id="234"/>
        <w:bookmarkEnd w:id="235"/>
      </w:del>
    </w:p>
    <w:p w14:paraId="73FDC78C" w14:textId="77777777" w:rsidR="0065406D" w:rsidRDefault="0065406D" w:rsidP="00E86BD9">
      <w:pPr>
        <w:pStyle w:val="BodyText"/>
        <w:rPr>
          <w:del w:id="237" w:author="Stuart McLarnon (NESO)" w:date="2024-11-18T11:12:00Z"/>
        </w:rPr>
        <w:sectPr w:rsidR="0065406D" w:rsidSect="005D2C9F">
          <w:headerReference w:type="first" r:id="rId18"/>
          <w:footerReference w:type="first" r:id="rId19"/>
          <w:pgSz w:w="11906" w:h="16838" w:code="9"/>
          <w:pgMar w:top="2608" w:right="1588" w:bottom="1134" w:left="3402" w:header="567" w:footer="567" w:gutter="0"/>
          <w:cols w:space="708"/>
          <w:titlePg/>
          <w:docGrid w:linePitch="360"/>
        </w:sectPr>
      </w:pPr>
    </w:p>
    <w:p w14:paraId="3FAB3801" w14:textId="69DD4BC1" w:rsidR="00CE13FA" w:rsidRPr="00B77E82" w:rsidRDefault="00CE13FA" w:rsidP="00B36ECA">
      <w:pPr>
        <w:pStyle w:val="TOC1"/>
        <w:rPr>
          <w:ins w:id="238" w:author="Stuart McLarnon (NESO)" w:date="2024-11-18T11:12:00Z"/>
          <w:rFonts w:ascii="Poppins" w:hAnsi="Poppins" w:cs="Poppins"/>
        </w:rPr>
        <w:sectPr w:rsidR="00CE13FA" w:rsidRPr="00B77E82" w:rsidSect="00BE3D3C">
          <w:headerReference w:type="first" r:id="rId20"/>
          <w:footerReference w:type="first" r:id="rId21"/>
          <w:pgSz w:w="11906" w:h="16838" w:code="9"/>
          <w:pgMar w:top="2608" w:right="1588" w:bottom="1134" w:left="3402" w:header="567" w:footer="567" w:gutter="0"/>
          <w:cols w:space="708"/>
          <w:docGrid w:linePitch="360"/>
        </w:sectPr>
      </w:pPr>
    </w:p>
    <w:p w14:paraId="32AB15CE" w14:textId="04673F32" w:rsidR="0065406D" w:rsidRPr="00B77E82" w:rsidRDefault="00B36ECA" w:rsidP="00E86BD9">
      <w:pPr>
        <w:pStyle w:val="BodyText"/>
        <w:rPr>
          <w:ins w:id="243" w:author="Stuart McLarnon (NESO)" w:date="2024-11-18T11:12:00Z"/>
          <w:rFonts w:ascii="Poppins" w:hAnsi="Poppins" w:cs="Poppins"/>
        </w:rPr>
        <w:sectPr w:rsidR="0065406D" w:rsidRPr="00B77E82" w:rsidSect="005D2C9F">
          <w:headerReference w:type="first" r:id="rId22"/>
          <w:footerReference w:type="first" r:id="rId23"/>
          <w:pgSz w:w="11906" w:h="16838" w:code="9"/>
          <w:pgMar w:top="2608" w:right="1588" w:bottom="1134" w:left="3402" w:header="567" w:footer="567" w:gutter="0"/>
          <w:cols w:space="708"/>
          <w:titlePg/>
          <w:docGrid w:linePitch="360"/>
        </w:sectPr>
      </w:pPr>
      <w:ins w:id="264" w:author="Stuart McLarnon (NESO)" w:date="2024-11-18T11:12:00Z">
        <w:r w:rsidRPr="00B77E82">
          <w:rPr>
            <w:rFonts w:ascii="Poppins" w:hAnsi="Poppins" w:cs="Poppins"/>
            <w:noProof/>
          </w:rPr>
          <w:lastRenderedPageBreak/>
          <mc:AlternateContent>
            <mc:Choice Requires="wps">
              <w:drawing>
                <wp:anchor distT="0" distB="0" distL="114300" distR="114300" simplePos="0" relativeHeight="251665409" behindDoc="0" locked="0" layoutInCell="1" allowOverlap="1" wp14:anchorId="07F01312" wp14:editId="402F6B14">
                  <wp:simplePos x="0" y="0"/>
                  <wp:positionH relativeFrom="margin">
                    <wp:posOffset>-1807845</wp:posOffset>
                  </wp:positionH>
                  <wp:positionV relativeFrom="paragraph">
                    <wp:posOffset>4325620</wp:posOffset>
                  </wp:positionV>
                  <wp:extent cx="6934200" cy="1924050"/>
                  <wp:effectExtent l="0" t="0" r="19050" b="19050"/>
                  <wp:wrapSquare wrapText="bothSides"/>
                  <wp:docPr id="1" name="Text Box 1"/>
                  <wp:cNvGraphicFramePr/>
                  <a:graphic xmlns:a="http://schemas.openxmlformats.org/drawingml/2006/main">
                    <a:graphicData uri="http://schemas.microsoft.com/office/word/2010/wordprocessingShape">
                      <wps:wsp>
                        <wps:cNvSpPr txBox="1"/>
                        <wps:spPr>
                          <a:xfrm>
                            <a:off x="0" y="0"/>
                            <a:ext cx="6934200" cy="1924050"/>
                          </a:xfrm>
                          <a:prstGeom prst="rect">
                            <a:avLst/>
                          </a:prstGeom>
                          <a:solidFill>
                            <a:srgbClr val="3F0731"/>
                          </a:solidFill>
                          <a:ln w="6350">
                            <a:solidFill>
                              <a:srgbClr val="3F0731"/>
                            </a:solidFill>
                          </a:ln>
                        </wps:spPr>
                        <wps:txbx>
                          <w:txbxContent>
                            <w:p w14:paraId="73E50F3D" w14:textId="77777777" w:rsidR="00B36ECA" w:rsidRPr="00B36ECA" w:rsidRDefault="00B36ECA" w:rsidP="00B36ECA">
                              <w:pPr>
                                <w:rPr>
                                  <w:ins w:id="265" w:author="Stuart McLarnon (NESO)" w:date="2024-11-18T11:12:00Z"/>
                                  <w:rFonts w:ascii="Poppins Medium" w:hAnsi="Poppins Medium" w:cs="Poppins Medium"/>
                                  <w:color w:val="FFFFFF" w:themeColor="background1"/>
                                  <w:sz w:val="68"/>
                                  <w:szCs w:val="68"/>
                                </w:rPr>
                              </w:pPr>
                              <w:ins w:id="266" w:author="Stuart McLarnon (NESO)" w:date="2024-11-18T11:12:00Z">
                                <w:r w:rsidRPr="00B36ECA">
                                  <w:rPr>
                                    <w:rFonts w:ascii="Poppins Medium" w:hAnsi="Poppins Medium" w:cs="Poppins Medium"/>
                                    <w:color w:val="FFFFFF" w:themeColor="background1"/>
                                    <w:sz w:val="68"/>
                                    <w:szCs w:val="68"/>
                                  </w:rPr>
                                  <w:t>EU NCER: System Restoration Plan</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01312" id="Text Box 1" o:spid="_x0000_s1029" type="#_x0000_t202" style="position:absolute;margin-left:-142.35pt;margin-top:340.6pt;width:546pt;height:151.5pt;z-index:25166540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" fillcolor="#3f0731" strokecolor="#3f0731" strokeweight=".5pt">
                  <v:textbox>
                    <w:txbxContent>
                      <w:p w14:paraId="73E50F3D" w14:textId="77777777" w:rsidR="00B36ECA" w:rsidRPr="00B36ECA" w:rsidRDefault="00B36ECA" w:rsidP="00B36ECA">
                        <w:pPr>
                          <w:rPr>
                            <w:ins w:id="267" w:author="Stuart McLarnon (NESO)" w:date="2024-11-18T11:12:00Z"/>
                            <w:rFonts w:ascii="Poppins Medium" w:hAnsi="Poppins Medium" w:cs="Poppins Medium"/>
                            <w:color w:val="FFFFFF" w:themeColor="background1"/>
                            <w:sz w:val="68"/>
                            <w:szCs w:val="68"/>
                          </w:rPr>
                        </w:pPr>
                        <w:ins w:id="268" w:author="Stuart McLarnon (NESO)" w:date="2024-11-18T11:12:00Z">
                          <w:r w:rsidRPr="00B36ECA">
                            <w:rPr>
                              <w:rFonts w:ascii="Poppins Medium" w:hAnsi="Poppins Medium" w:cs="Poppins Medium"/>
                              <w:color w:val="FFFFFF" w:themeColor="background1"/>
                              <w:sz w:val="68"/>
                              <w:szCs w:val="68"/>
                            </w:rPr>
                            <w:t>EU NCER: System Restoration Plan</w:t>
                          </w:r>
                        </w:ins>
                      </w:p>
                    </w:txbxContent>
                  </v:textbox>
                  <w10:wrap type="square" anchorx="margin"/>
                </v:shape>
              </w:pict>
            </mc:Fallback>
          </mc:AlternateContent>
        </w:r>
      </w:ins>
    </w:p>
    <w:p w14:paraId="2C7AF836" w14:textId="3F539C58" w:rsidR="002F46B4" w:rsidRPr="00B77E82" w:rsidRDefault="002F46B4" w:rsidP="00BE3D3C">
      <w:pPr>
        <w:pStyle w:val="PageTitle"/>
        <w:framePr w:wrap="notBeside"/>
        <w:rPr>
          <w:rFonts w:ascii="Poppins" w:hAnsi="Poppins"/>
          <w:rPrChange w:id="269" w:author="Stuart McLarnon (NESO)" w:date="2024-11-18T11:12:00Z">
            <w:rPr/>
          </w:rPrChange>
        </w:rPr>
      </w:pPr>
    </w:p>
    <w:p w14:paraId="0AE1A0B2" w14:textId="41CFBD81" w:rsidR="001409AB" w:rsidRPr="004B44A6" w:rsidRDefault="001409AB" w:rsidP="00B17178">
      <w:pPr>
        <w:pStyle w:val="Heading1"/>
        <w:rPr>
          <w:rFonts w:ascii="Poppins Medium" w:hAnsi="Poppins Medium"/>
          <w:color w:val="3F0731"/>
          <w:sz w:val="32"/>
          <w:rPrChange w:id="270" w:author="Stuart McLarnon (NESO)" w:date="2024-11-18T11:12:00Z">
            <w:rPr/>
          </w:rPrChange>
        </w:rPr>
      </w:pPr>
      <w:bookmarkStart w:id="271" w:name="_Toc104197280"/>
      <w:bookmarkStart w:id="272" w:name="_Toc524093826"/>
      <w:r w:rsidRPr="004B44A6">
        <w:rPr>
          <w:rFonts w:ascii="Poppins Medium" w:hAnsi="Poppins Medium"/>
          <w:color w:val="3F0731"/>
          <w:sz w:val="32"/>
          <w:rPrChange w:id="273" w:author="Stuart McLarnon (NESO)" w:date="2024-11-18T11:12:00Z">
            <w:rPr/>
          </w:rPrChange>
        </w:rPr>
        <w:t>Version Control</w:t>
      </w:r>
      <w:bookmarkEnd w:id="271"/>
      <w:r w:rsidRPr="004B44A6">
        <w:rPr>
          <w:rFonts w:ascii="Poppins Medium" w:hAnsi="Poppins Medium"/>
          <w:color w:val="3F0731"/>
          <w:sz w:val="32"/>
          <w:rPrChange w:id="274" w:author="Stuart McLarnon (NESO)" w:date="2024-11-18T11:12:00Z">
            <w:rPr/>
          </w:rPrChange>
        </w:rPr>
        <w:t xml:space="preserve"> </w:t>
      </w:r>
    </w:p>
    <w:p w14:paraId="59A5DE4B" w14:textId="60F126B2" w:rsidR="001409AB" w:rsidRPr="00B77E82" w:rsidRDefault="001409AB" w:rsidP="001409AB">
      <w:pPr>
        <w:pStyle w:val="BodyText"/>
        <w:rPr>
          <w:rFonts w:ascii="Poppins" w:hAnsi="Poppins"/>
          <w:rPrChange w:id="275" w:author="Stuart McLarnon (NESO)" w:date="2024-11-18T11:12:00Z">
            <w:rPr/>
          </w:rPrChange>
        </w:rPr>
      </w:pPr>
    </w:p>
    <w:tbl>
      <w:tblPr>
        <w:tblStyle w:val="NationalGrid"/>
        <w:tblW w:w="0" w:type="auto"/>
        <w:tblBorders>
          <w:top w:val="single" w:sz="4" w:space="0" w:color="3F0731"/>
          <w:bottom w:val="single" w:sz="4" w:space="0" w:color="3F0731"/>
          <w:insideH w:val="single" w:sz="4" w:space="0" w:color="3F0731"/>
        </w:tblBorders>
        <w:tblLayout w:type="fixed"/>
        <w:tblLook w:val="04A0" w:firstRow="1" w:lastRow="0" w:firstColumn="1" w:lastColumn="0" w:noHBand="0" w:noVBand="1"/>
      </w:tblPr>
      <w:tblGrid>
        <w:gridCol w:w="993"/>
        <w:gridCol w:w="1275"/>
        <w:gridCol w:w="851"/>
        <w:gridCol w:w="3797"/>
        <w:tblGridChange w:id="276">
          <w:tblGrid>
            <w:gridCol w:w="793"/>
            <w:gridCol w:w="200"/>
            <w:gridCol w:w="893"/>
            <w:gridCol w:w="382"/>
            <w:gridCol w:w="455"/>
            <w:gridCol w:w="396"/>
            <w:gridCol w:w="3065"/>
            <w:gridCol w:w="732"/>
          </w:tblGrid>
        </w:tblGridChange>
      </w:tblGrid>
      <w:tr w:rsidR="00CD297F" w:rsidRPr="00B77E82" w14:paraId="227DE8BF" w14:textId="77777777" w:rsidTr="002945AC">
        <w:trPr>
          <w:cnfStyle w:val="100000000000" w:firstRow="1" w:lastRow="0" w:firstColumn="0" w:lastColumn="0" w:oddVBand="0" w:evenVBand="0" w:oddHBand="0" w:evenHBand="0" w:firstRowFirstColumn="0" w:firstRowLastColumn="0" w:lastRowFirstColumn="0" w:lastRowLastColumn="0"/>
        </w:trPr>
        <w:tc>
          <w:tcPr>
            <w:tcW w:w="993" w:type="dxa"/>
          </w:tcPr>
          <w:p w14:paraId="212A0DBF" w14:textId="7B9ED267" w:rsidR="0034317A" w:rsidRPr="00B77E82" w:rsidRDefault="0034317A" w:rsidP="001409AB">
            <w:pPr>
              <w:pStyle w:val="BodyText"/>
              <w:rPr>
                <w:rFonts w:ascii="Poppins" w:hAnsi="Poppins"/>
                <w:color w:val="auto"/>
                <w:rPrChange w:id="277" w:author="Stuart McLarnon (NESO)" w:date="2024-11-18T11:12:00Z">
                  <w:rPr>
                    <w:color w:val="auto"/>
                  </w:rPr>
                </w:rPrChange>
              </w:rPr>
            </w:pPr>
            <w:r w:rsidRPr="00B77E82">
              <w:rPr>
                <w:rFonts w:ascii="Poppins" w:hAnsi="Poppins"/>
                <w:color w:val="auto"/>
                <w:rPrChange w:id="278" w:author="Stuart McLarnon (NESO)" w:date="2024-11-18T11:12:00Z">
                  <w:rPr>
                    <w:color w:val="auto"/>
                  </w:rPr>
                </w:rPrChange>
              </w:rPr>
              <w:t>Version</w:t>
            </w:r>
          </w:p>
        </w:tc>
        <w:tc>
          <w:tcPr>
            <w:tcW w:w="1275" w:type="dxa"/>
          </w:tcPr>
          <w:p w14:paraId="655E2D0E" w14:textId="52A5563A" w:rsidR="0034317A" w:rsidRPr="00B77E82" w:rsidRDefault="0034317A" w:rsidP="001409AB">
            <w:pPr>
              <w:pStyle w:val="BodyText"/>
              <w:rPr>
                <w:rFonts w:ascii="Poppins" w:hAnsi="Poppins"/>
                <w:color w:val="auto"/>
                <w:rPrChange w:id="279" w:author="Stuart McLarnon (NESO)" w:date="2024-11-18T11:12:00Z">
                  <w:rPr>
                    <w:color w:val="auto"/>
                  </w:rPr>
                </w:rPrChange>
              </w:rPr>
            </w:pPr>
            <w:r w:rsidRPr="00B77E82">
              <w:rPr>
                <w:rFonts w:ascii="Poppins" w:hAnsi="Poppins"/>
                <w:color w:val="auto"/>
                <w:rPrChange w:id="280" w:author="Stuart McLarnon (NESO)" w:date="2024-11-18T11:12:00Z">
                  <w:rPr>
                    <w:color w:val="auto"/>
                  </w:rPr>
                </w:rPrChange>
              </w:rPr>
              <w:t>Date</w:t>
            </w:r>
          </w:p>
        </w:tc>
        <w:tc>
          <w:tcPr>
            <w:tcW w:w="851" w:type="dxa"/>
          </w:tcPr>
          <w:p w14:paraId="68F355AA" w14:textId="19B11EC9" w:rsidR="0034317A" w:rsidRPr="00B77E82" w:rsidRDefault="0034317A" w:rsidP="001409AB">
            <w:pPr>
              <w:pStyle w:val="BodyText"/>
              <w:rPr>
                <w:rFonts w:ascii="Poppins" w:hAnsi="Poppins"/>
                <w:color w:val="auto"/>
                <w:rPrChange w:id="281" w:author="Stuart McLarnon (NESO)" w:date="2024-11-18T11:12:00Z">
                  <w:rPr>
                    <w:color w:val="auto"/>
                  </w:rPr>
                </w:rPrChange>
              </w:rPr>
            </w:pPr>
            <w:r w:rsidRPr="00B77E82">
              <w:rPr>
                <w:rFonts w:ascii="Poppins" w:hAnsi="Poppins"/>
                <w:color w:val="auto"/>
                <w:rPrChange w:id="282" w:author="Stuart McLarnon (NESO)" w:date="2024-11-18T11:12:00Z">
                  <w:rPr>
                    <w:color w:val="auto"/>
                  </w:rPr>
                </w:rPrChange>
              </w:rPr>
              <w:t>Author</w:t>
            </w:r>
          </w:p>
        </w:tc>
        <w:tc>
          <w:tcPr>
            <w:tcW w:w="3797" w:type="dxa"/>
          </w:tcPr>
          <w:p w14:paraId="5A2A43F5" w14:textId="5E489A36" w:rsidR="0034317A" w:rsidRPr="00B77E82" w:rsidRDefault="0034317A" w:rsidP="001409AB">
            <w:pPr>
              <w:pStyle w:val="BodyText"/>
              <w:rPr>
                <w:rFonts w:ascii="Poppins" w:hAnsi="Poppins"/>
                <w:color w:val="auto"/>
                <w:rPrChange w:id="283" w:author="Stuart McLarnon (NESO)" w:date="2024-11-18T11:12:00Z">
                  <w:rPr>
                    <w:color w:val="auto"/>
                  </w:rPr>
                </w:rPrChange>
              </w:rPr>
            </w:pPr>
            <w:r w:rsidRPr="00B77E82">
              <w:rPr>
                <w:rFonts w:ascii="Poppins" w:hAnsi="Poppins"/>
                <w:color w:val="auto"/>
                <w:rPrChange w:id="284" w:author="Stuart McLarnon (NESO)" w:date="2024-11-18T11:12:00Z">
                  <w:rPr>
                    <w:color w:val="auto"/>
                  </w:rPr>
                </w:rPrChange>
              </w:rPr>
              <w:t xml:space="preserve">Rationale </w:t>
            </w:r>
          </w:p>
        </w:tc>
      </w:tr>
      <w:tr w:rsidR="00B77E82" w:rsidRPr="00B77E82" w14:paraId="13C95ADB" w14:textId="77777777" w:rsidTr="002945AC">
        <w:tblPrEx>
          <w:tblW w:w="0" w:type="auto"/>
          <w:tblBorders>
            <w:top w:val="single" w:sz="4" w:space="0" w:color="3F0731"/>
            <w:bottom w:val="single" w:sz="4" w:space="0" w:color="3F0731"/>
            <w:insideH w:val="single" w:sz="4" w:space="0" w:color="3F0731"/>
          </w:tblBorders>
          <w:tblLayout w:type="fixed"/>
          <w:tblPrExChange w:id="285" w:author="Stuart McLarnon (NESO)" w:date="2024-11-18T11:12:00Z">
            <w:tblPrEx>
              <w:tblW w:w="0" w:type="auto"/>
              <w:tblBorders>
                <w:top w:val="single" w:sz="4" w:space="0" w:color="3F0731"/>
                <w:bottom w:val="single" w:sz="4" w:space="0" w:color="3F0731"/>
                <w:insideH w:val="single" w:sz="4" w:space="0" w:color="3F0731"/>
              </w:tblBorders>
              <w:tblLayout w:type="fixed"/>
            </w:tblPrEx>
          </w:tblPrExChange>
        </w:tblPrEx>
        <w:trPr>
          <w:trPrChange w:id="286" w:author="Stuart McLarnon (NESO)" w:date="2024-11-18T11:12:00Z">
            <w:trPr>
              <w:gridAfter w:val="0"/>
            </w:trPr>
          </w:trPrChange>
        </w:trPr>
        <w:tc>
          <w:tcPr>
            <w:tcW w:w="993" w:type="dxa"/>
            <w:tcPrChange w:id="287" w:author="Stuart McLarnon (NESO)" w:date="2024-11-18T11:12:00Z">
              <w:tcPr>
                <w:tcW w:w="793" w:type="dxa"/>
              </w:tcPr>
            </w:tcPrChange>
          </w:tcPr>
          <w:p w14:paraId="53569996" w14:textId="4BF41726" w:rsidR="00FE5265" w:rsidRPr="00B77E82" w:rsidRDefault="008145F9" w:rsidP="00FE5265">
            <w:pPr>
              <w:pStyle w:val="BodyText"/>
              <w:rPr>
                <w:rFonts w:ascii="Poppins" w:hAnsi="Poppins"/>
                <w:color w:val="auto"/>
                <w:rPrChange w:id="288" w:author="Stuart McLarnon (NESO)" w:date="2024-11-18T11:12:00Z">
                  <w:rPr>
                    <w:color w:val="auto"/>
                  </w:rPr>
                </w:rPrChange>
              </w:rPr>
            </w:pPr>
            <w:r w:rsidRPr="00B77E82">
              <w:rPr>
                <w:rFonts w:ascii="Poppins" w:hAnsi="Poppins"/>
                <w:color w:val="auto"/>
                <w:rPrChange w:id="289" w:author="Stuart McLarnon (NESO)" w:date="2024-11-18T11:12:00Z">
                  <w:rPr>
                    <w:color w:val="auto"/>
                  </w:rPr>
                </w:rPrChange>
              </w:rPr>
              <w:t>Issue 1</w:t>
            </w:r>
          </w:p>
        </w:tc>
        <w:tc>
          <w:tcPr>
            <w:tcW w:w="1275" w:type="dxa"/>
            <w:tcPrChange w:id="290" w:author="Stuart McLarnon (NESO)" w:date="2024-11-18T11:12:00Z">
              <w:tcPr>
                <w:tcW w:w="1037" w:type="dxa"/>
                <w:gridSpan w:val="2"/>
              </w:tcPr>
            </w:tcPrChange>
          </w:tcPr>
          <w:p w14:paraId="3C4F0428" w14:textId="15830B89" w:rsidR="00FE5265" w:rsidRPr="00B77E82" w:rsidRDefault="00FE5265" w:rsidP="00FE5265">
            <w:pPr>
              <w:pStyle w:val="BodyText"/>
              <w:rPr>
                <w:rFonts w:ascii="Poppins" w:hAnsi="Poppins"/>
                <w:color w:val="auto"/>
                <w:rPrChange w:id="291" w:author="Stuart McLarnon (NESO)" w:date="2024-11-18T11:12:00Z">
                  <w:rPr>
                    <w:color w:val="auto"/>
                  </w:rPr>
                </w:rPrChange>
              </w:rPr>
            </w:pPr>
            <w:r w:rsidRPr="00B77E82">
              <w:rPr>
                <w:rFonts w:ascii="Poppins" w:hAnsi="Poppins"/>
                <w:color w:val="auto"/>
                <w:rPrChange w:id="292" w:author="Stuart McLarnon (NESO)" w:date="2024-11-18T11:12:00Z">
                  <w:rPr>
                    <w:color w:val="auto"/>
                  </w:rPr>
                </w:rPrChange>
              </w:rPr>
              <w:t>Dec 2018</w:t>
            </w:r>
          </w:p>
        </w:tc>
        <w:tc>
          <w:tcPr>
            <w:tcW w:w="851" w:type="dxa"/>
            <w:tcPrChange w:id="293" w:author="Stuart McLarnon (NESO)" w:date="2024-11-18T11:12:00Z">
              <w:tcPr>
                <w:tcW w:w="837" w:type="dxa"/>
                <w:gridSpan w:val="2"/>
              </w:tcPr>
            </w:tcPrChange>
          </w:tcPr>
          <w:p w14:paraId="3E5F4541" w14:textId="748A07D3" w:rsidR="00FE5265" w:rsidRPr="00B77E82" w:rsidRDefault="00FE5265" w:rsidP="00FE5265">
            <w:pPr>
              <w:pStyle w:val="BodyText"/>
              <w:rPr>
                <w:rFonts w:ascii="Poppins" w:hAnsi="Poppins"/>
                <w:color w:val="auto"/>
                <w:rPrChange w:id="294" w:author="Stuart McLarnon (NESO)" w:date="2024-11-18T11:12:00Z">
                  <w:rPr>
                    <w:color w:val="auto"/>
                  </w:rPr>
                </w:rPrChange>
              </w:rPr>
            </w:pPr>
            <w:del w:id="295" w:author="Stuart McLarnon (NESO)" w:date="2024-11-18T11:12:00Z">
              <w:r w:rsidRPr="00D702C7">
                <w:rPr>
                  <w:color w:val="auto"/>
                </w:rPr>
                <w:delText>NGESO</w:delText>
              </w:r>
            </w:del>
            <w:ins w:id="296" w:author="Stuart McLarnon (NESO)" w:date="2024-11-18T11:12:00Z">
              <w:r w:rsidR="00C34B53">
                <w:rPr>
                  <w:rFonts w:ascii="Poppins" w:hAnsi="Poppins" w:cs="Poppins"/>
                  <w:color w:val="auto"/>
                </w:rPr>
                <w:t>NESO</w:t>
              </w:r>
            </w:ins>
          </w:p>
        </w:tc>
        <w:tc>
          <w:tcPr>
            <w:tcW w:w="3797" w:type="dxa"/>
            <w:tcPrChange w:id="297" w:author="Stuart McLarnon (NESO)" w:date="2024-11-18T11:12:00Z">
              <w:tcPr>
                <w:tcW w:w="3461" w:type="dxa"/>
                <w:gridSpan w:val="2"/>
              </w:tcPr>
            </w:tcPrChange>
          </w:tcPr>
          <w:p w14:paraId="67F09678" w14:textId="4FEACE57" w:rsidR="00FE5265" w:rsidRPr="00B77E82" w:rsidRDefault="00FE5265" w:rsidP="00DD59C0">
            <w:pPr>
              <w:pStyle w:val="BodyText"/>
              <w:jc w:val="both"/>
              <w:rPr>
                <w:rFonts w:ascii="Poppins" w:hAnsi="Poppins"/>
                <w:color w:val="auto"/>
                <w:rPrChange w:id="298" w:author="Stuart McLarnon (NESO)" w:date="2024-11-18T11:12:00Z">
                  <w:rPr>
                    <w:color w:val="auto"/>
                  </w:rPr>
                </w:rPrChange>
              </w:rPr>
            </w:pPr>
            <w:r w:rsidRPr="00B77E82">
              <w:rPr>
                <w:rFonts w:ascii="Poppins" w:hAnsi="Poppins"/>
                <w:color w:val="auto"/>
                <w:rPrChange w:id="299" w:author="Stuart McLarnon (NESO)" w:date="2024-11-18T11:12:00Z">
                  <w:rPr>
                    <w:color w:val="auto"/>
                  </w:rPr>
                </w:rPrChange>
              </w:rPr>
              <w:t xml:space="preserve">By December 2018, each TSO shall notify the regulatory authority of the system </w:t>
            </w:r>
            <w:r w:rsidR="00674381" w:rsidRPr="00B77E82">
              <w:rPr>
                <w:rFonts w:ascii="Poppins" w:hAnsi="Poppins"/>
                <w:color w:val="auto"/>
                <w:rPrChange w:id="300" w:author="Stuart McLarnon (NESO)" w:date="2024-11-18T11:12:00Z">
                  <w:rPr>
                    <w:color w:val="auto"/>
                  </w:rPr>
                </w:rPrChange>
              </w:rPr>
              <w:t xml:space="preserve">restoration </w:t>
            </w:r>
            <w:r w:rsidRPr="00B77E82">
              <w:rPr>
                <w:rFonts w:ascii="Poppins" w:hAnsi="Poppins"/>
                <w:color w:val="auto"/>
                <w:rPrChange w:id="301" w:author="Stuart McLarnon (NESO)" w:date="2024-11-18T11:12:00Z">
                  <w:rPr>
                    <w:color w:val="auto"/>
                  </w:rPr>
                </w:rPrChange>
              </w:rPr>
              <w:t xml:space="preserve">plan designed pursuant to Article </w:t>
            </w:r>
            <w:r w:rsidR="00E62BF7" w:rsidRPr="00B77E82">
              <w:rPr>
                <w:rFonts w:ascii="Poppins" w:hAnsi="Poppins"/>
                <w:color w:val="auto"/>
                <w:rPrChange w:id="302" w:author="Stuart McLarnon (NESO)" w:date="2024-11-18T11:12:00Z">
                  <w:rPr>
                    <w:color w:val="auto"/>
                  </w:rPr>
                </w:rPrChange>
              </w:rPr>
              <w:t xml:space="preserve">23. </w:t>
            </w:r>
          </w:p>
        </w:tc>
      </w:tr>
      <w:tr w:rsidR="00B77E82" w:rsidRPr="00B77E82" w14:paraId="6C019680" w14:textId="77777777" w:rsidTr="002945AC">
        <w:tblPrEx>
          <w:tblW w:w="0" w:type="auto"/>
          <w:tblBorders>
            <w:top w:val="single" w:sz="4" w:space="0" w:color="3F0731"/>
            <w:bottom w:val="single" w:sz="4" w:space="0" w:color="3F0731"/>
            <w:insideH w:val="single" w:sz="4" w:space="0" w:color="3F0731"/>
          </w:tblBorders>
          <w:tblLayout w:type="fixed"/>
          <w:tblPrExChange w:id="303" w:author="Stuart McLarnon (NESO)" w:date="2024-11-18T11:12:00Z">
            <w:tblPrEx>
              <w:tblW w:w="0" w:type="auto"/>
              <w:tblBorders>
                <w:top w:val="single" w:sz="4" w:space="0" w:color="3F0731"/>
                <w:bottom w:val="single" w:sz="4" w:space="0" w:color="3F0731"/>
                <w:insideH w:val="single" w:sz="4" w:space="0" w:color="3F0731"/>
              </w:tblBorders>
              <w:tblLayout w:type="fixed"/>
            </w:tblPrEx>
          </w:tblPrExChange>
        </w:tblPrEx>
        <w:trPr>
          <w:trPrChange w:id="304" w:author="Stuart McLarnon (NESO)" w:date="2024-11-18T11:12:00Z">
            <w:trPr>
              <w:gridAfter w:val="0"/>
            </w:trPr>
          </w:trPrChange>
        </w:trPr>
        <w:tc>
          <w:tcPr>
            <w:tcW w:w="993" w:type="dxa"/>
            <w:tcPrChange w:id="305" w:author="Stuart McLarnon (NESO)" w:date="2024-11-18T11:12:00Z">
              <w:tcPr>
                <w:tcW w:w="793" w:type="dxa"/>
              </w:tcPr>
            </w:tcPrChange>
          </w:tcPr>
          <w:p w14:paraId="2EAF2E32" w14:textId="0086B97D" w:rsidR="00FE5265" w:rsidRPr="00B77E82" w:rsidRDefault="008145F9" w:rsidP="00FE5265">
            <w:pPr>
              <w:pStyle w:val="BodyText"/>
              <w:rPr>
                <w:rFonts w:ascii="Poppins" w:hAnsi="Poppins"/>
                <w:color w:val="auto"/>
                <w:rPrChange w:id="306" w:author="Stuart McLarnon (NESO)" w:date="2024-11-18T11:12:00Z">
                  <w:rPr>
                    <w:color w:val="auto"/>
                  </w:rPr>
                </w:rPrChange>
              </w:rPr>
            </w:pPr>
            <w:r w:rsidRPr="00B77E82">
              <w:rPr>
                <w:rFonts w:ascii="Poppins" w:hAnsi="Poppins"/>
                <w:color w:val="auto"/>
                <w:rPrChange w:id="307" w:author="Stuart McLarnon (NESO)" w:date="2024-11-18T11:12:00Z">
                  <w:rPr>
                    <w:color w:val="auto"/>
                  </w:rPr>
                </w:rPrChange>
              </w:rPr>
              <w:t>Issue 2</w:t>
            </w:r>
          </w:p>
        </w:tc>
        <w:tc>
          <w:tcPr>
            <w:tcW w:w="1275" w:type="dxa"/>
            <w:tcPrChange w:id="308" w:author="Stuart McLarnon (NESO)" w:date="2024-11-18T11:12:00Z">
              <w:tcPr>
                <w:tcW w:w="1037" w:type="dxa"/>
                <w:gridSpan w:val="2"/>
              </w:tcPr>
            </w:tcPrChange>
          </w:tcPr>
          <w:p w14:paraId="118BF534" w14:textId="195BE6C7" w:rsidR="00FE5265" w:rsidRPr="00B77E82" w:rsidRDefault="00FE5265" w:rsidP="00FE5265">
            <w:pPr>
              <w:pStyle w:val="BodyText"/>
              <w:rPr>
                <w:rFonts w:ascii="Poppins" w:hAnsi="Poppins"/>
                <w:color w:val="auto"/>
                <w:rPrChange w:id="309" w:author="Stuart McLarnon (NESO)" w:date="2024-11-18T11:12:00Z">
                  <w:rPr>
                    <w:color w:val="auto"/>
                  </w:rPr>
                </w:rPrChange>
              </w:rPr>
            </w:pPr>
            <w:r w:rsidRPr="00B77E82">
              <w:rPr>
                <w:rFonts w:ascii="Poppins" w:hAnsi="Poppins"/>
                <w:color w:val="auto"/>
                <w:rPrChange w:id="310" w:author="Stuart McLarnon (NESO)" w:date="2024-11-18T11:12:00Z">
                  <w:rPr>
                    <w:color w:val="auto"/>
                  </w:rPr>
                </w:rPrChange>
              </w:rPr>
              <w:t>July 2019</w:t>
            </w:r>
          </w:p>
        </w:tc>
        <w:tc>
          <w:tcPr>
            <w:tcW w:w="851" w:type="dxa"/>
            <w:tcPrChange w:id="311" w:author="Stuart McLarnon (NESO)" w:date="2024-11-18T11:12:00Z">
              <w:tcPr>
                <w:tcW w:w="837" w:type="dxa"/>
                <w:gridSpan w:val="2"/>
              </w:tcPr>
            </w:tcPrChange>
          </w:tcPr>
          <w:p w14:paraId="414A98D8" w14:textId="6E5B268E" w:rsidR="00FE5265" w:rsidRPr="00B77E82" w:rsidRDefault="00FE5265" w:rsidP="00FE5265">
            <w:pPr>
              <w:pStyle w:val="BodyText"/>
              <w:rPr>
                <w:rFonts w:ascii="Poppins" w:hAnsi="Poppins"/>
                <w:color w:val="auto"/>
                <w:rPrChange w:id="312" w:author="Stuart McLarnon (NESO)" w:date="2024-11-18T11:12:00Z">
                  <w:rPr>
                    <w:color w:val="auto"/>
                  </w:rPr>
                </w:rPrChange>
              </w:rPr>
            </w:pPr>
            <w:del w:id="313" w:author="Stuart McLarnon (NESO)" w:date="2024-11-18T11:12:00Z">
              <w:r w:rsidRPr="00D702C7">
                <w:rPr>
                  <w:color w:val="auto"/>
                </w:rPr>
                <w:delText>NGESO</w:delText>
              </w:r>
            </w:del>
            <w:ins w:id="314" w:author="Stuart McLarnon (NESO)" w:date="2024-11-18T11:12:00Z">
              <w:r w:rsidR="00C34B53">
                <w:rPr>
                  <w:rFonts w:ascii="Poppins" w:hAnsi="Poppins" w:cs="Poppins"/>
                  <w:color w:val="auto"/>
                </w:rPr>
                <w:t>NESO</w:t>
              </w:r>
            </w:ins>
          </w:p>
        </w:tc>
        <w:tc>
          <w:tcPr>
            <w:tcW w:w="3797" w:type="dxa"/>
            <w:tcPrChange w:id="315" w:author="Stuart McLarnon (NESO)" w:date="2024-11-18T11:12:00Z">
              <w:tcPr>
                <w:tcW w:w="3461" w:type="dxa"/>
                <w:gridSpan w:val="2"/>
              </w:tcPr>
            </w:tcPrChange>
          </w:tcPr>
          <w:p w14:paraId="65D65ED9" w14:textId="39BFA7DC" w:rsidR="00FE5265" w:rsidRPr="00B77E82" w:rsidRDefault="003E5E98" w:rsidP="00DD59C0">
            <w:pPr>
              <w:pStyle w:val="BodyText"/>
              <w:jc w:val="both"/>
              <w:rPr>
                <w:rFonts w:ascii="Poppins" w:hAnsi="Poppins"/>
                <w:color w:val="auto"/>
                <w:rPrChange w:id="316" w:author="Stuart McLarnon (NESO)" w:date="2024-11-18T11:12:00Z">
                  <w:rPr>
                    <w:color w:val="auto"/>
                  </w:rPr>
                </w:rPrChange>
              </w:rPr>
            </w:pPr>
            <w:r w:rsidRPr="00B77E82">
              <w:rPr>
                <w:rStyle w:val="normaltextrun"/>
                <w:rFonts w:ascii="Poppins" w:hAnsi="Poppins"/>
                <w:color w:val="auto"/>
                <w:shd w:val="clear" w:color="auto" w:fill="FFFFFF"/>
                <w:rPrChange w:id="317" w:author="Stuart McLarnon (NESO)" w:date="2024-11-18T11:12:00Z">
                  <w:rPr>
                    <w:rStyle w:val="normaltextrun"/>
                    <w:rFonts w:ascii="Arial" w:hAnsi="Arial"/>
                    <w:color w:val="auto"/>
                    <w:shd w:val="clear" w:color="auto" w:fill="FFFFFF"/>
                  </w:rPr>
                </w:rPrChange>
              </w:rPr>
              <w:t>Further detail added to define SGU’s</w:t>
            </w:r>
            <w:r w:rsidR="00731627" w:rsidRPr="00B77E82">
              <w:rPr>
                <w:rStyle w:val="normaltextrun"/>
                <w:rFonts w:ascii="Poppins" w:hAnsi="Poppins"/>
                <w:color w:val="auto"/>
                <w:shd w:val="clear" w:color="auto" w:fill="FFFFFF"/>
                <w:rPrChange w:id="318" w:author="Stuart McLarnon (NESO)" w:date="2024-11-18T11:12:00Z">
                  <w:rPr>
                    <w:rStyle w:val="normaltextrun"/>
                    <w:rFonts w:ascii="Arial" w:hAnsi="Arial"/>
                    <w:color w:val="auto"/>
                    <w:shd w:val="clear" w:color="auto" w:fill="FFFFFF"/>
                  </w:rPr>
                </w:rPrChange>
              </w:rPr>
              <w:t xml:space="preserve"> and outline</w:t>
            </w:r>
            <w:r w:rsidR="00B42B53" w:rsidRPr="00B77E82">
              <w:rPr>
                <w:rStyle w:val="normaltextrun"/>
                <w:rFonts w:ascii="Poppins" w:hAnsi="Poppins"/>
                <w:color w:val="auto"/>
                <w:shd w:val="clear" w:color="auto" w:fill="FFFFFF"/>
                <w:rPrChange w:id="319" w:author="Stuart McLarnon (NESO)" w:date="2024-11-18T11:12:00Z">
                  <w:rPr>
                    <w:rStyle w:val="normaltextrun"/>
                    <w:rFonts w:ascii="Arial" w:hAnsi="Arial"/>
                    <w:color w:val="auto"/>
                    <w:shd w:val="clear" w:color="auto" w:fill="FFFFFF"/>
                  </w:rPr>
                </w:rPrChange>
              </w:rPr>
              <w:t xml:space="preserve"> the plan review</w:t>
            </w:r>
            <w:r w:rsidR="00B01069" w:rsidRPr="00B77E82">
              <w:rPr>
                <w:rStyle w:val="normaltextrun"/>
                <w:rFonts w:ascii="Poppins" w:hAnsi="Poppins"/>
                <w:color w:val="auto"/>
                <w:shd w:val="clear" w:color="auto" w:fill="FFFFFF"/>
                <w:rPrChange w:id="320" w:author="Stuart McLarnon (NESO)" w:date="2024-11-18T11:12:00Z">
                  <w:rPr>
                    <w:rStyle w:val="normaltextrun"/>
                    <w:rFonts w:ascii="Arial" w:hAnsi="Arial"/>
                    <w:color w:val="auto"/>
                    <w:shd w:val="clear" w:color="auto" w:fill="FFFFFF"/>
                  </w:rPr>
                </w:rPrChange>
              </w:rPr>
              <w:t>.</w:t>
            </w:r>
            <w:r w:rsidR="00B42B53" w:rsidRPr="00B77E82">
              <w:rPr>
                <w:rStyle w:val="normaltextrun"/>
                <w:rFonts w:ascii="Poppins" w:hAnsi="Poppins"/>
                <w:color w:val="auto"/>
                <w:shd w:val="clear" w:color="auto" w:fill="FFFFFF"/>
                <w:rPrChange w:id="321" w:author="Stuart McLarnon (NESO)" w:date="2024-11-18T11:12:00Z">
                  <w:rPr>
                    <w:rStyle w:val="normaltextrun"/>
                    <w:rFonts w:ascii="Arial" w:hAnsi="Arial"/>
                    <w:color w:val="auto"/>
                    <w:shd w:val="clear" w:color="auto" w:fill="FFFFFF"/>
                  </w:rPr>
                </w:rPrChange>
              </w:rPr>
              <w:t xml:space="preserve"> </w:t>
            </w:r>
          </w:p>
        </w:tc>
      </w:tr>
      <w:tr w:rsidR="00B77E82" w:rsidRPr="00B77E82" w14:paraId="202C4BF9" w14:textId="77777777" w:rsidTr="002945AC">
        <w:tblPrEx>
          <w:tblW w:w="0" w:type="auto"/>
          <w:tblBorders>
            <w:top w:val="single" w:sz="4" w:space="0" w:color="3F0731"/>
            <w:bottom w:val="single" w:sz="4" w:space="0" w:color="3F0731"/>
            <w:insideH w:val="single" w:sz="4" w:space="0" w:color="3F0731"/>
          </w:tblBorders>
          <w:tblLayout w:type="fixed"/>
          <w:tblPrExChange w:id="322" w:author="Stuart McLarnon (NESO)" w:date="2024-11-18T11:12:00Z">
            <w:tblPrEx>
              <w:tblW w:w="0" w:type="auto"/>
              <w:tblBorders>
                <w:top w:val="single" w:sz="4" w:space="0" w:color="3F0731"/>
                <w:bottom w:val="single" w:sz="4" w:space="0" w:color="3F0731"/>
                <w:insideH w:val="single" w:sz="4" w:space="0" w:color="3F0731"/>
              </w:tblBorders>
              <w:tblLayout w:type="fixed"/>
            </w:tblPrEx>
          </w:tblPrExChange>
        </w:tblPrEx>
        <w:trPr>
          <w:trPrChange w:id="323" w:author="Stuart McLarnon (NESO)" w:date="2024-11-18T11:12:00Z">
            <w:trPr>
              <w:gridAfter w:val="0"/>
            </w:trPr>
          </w:trPrChange>
        </w:trPr>
        <w:tc>
          <w:tcPr>
            <w:tcW w:w="993" w:type="dxa"/>
            <w:tcPrChange w:id="324" w:author="Stuart McLarnon (NESO)" w:date="2024-11-18T11:12:00Z">
              <w:tcPr>
                <w:tcW w:w="793" w:type="dxa"/>
              </w:tcPr>
            </w:tcPrChange>
          </w:tcPr>
          <w:p w14:paraId="13F7AD61" w14:textId="2C8E4A14" w:rsidR="00FE5265" w:rsidRPr="00B77E82" w:rsidRDefault="00190EB5" w:rsidP="00FE5265">
            <w:pPr>
              <w:pStyle w:val="BodyText"/>
              <w:rPr>
                <w:rFonts w:ascii="Poppins" w:hAnsi="Poppins"/>
                <w:color w:val="auto"/>
                <w:rPrChange w:id="325" w:author="Stuart McLarnon (NESO)" w:date="2024-11-18T11:12:00Z">
                  <w:rPr>
                    <w:color w:val="auto"/>
                  </w:rPr>
                </w:rPrChange>
              </w:rPr>
            </w:pPr>
            <w:r w:rsidRPr="00B77E82">
              <w:rPr>
                <w:rFonts w:ascii="Poppins" w:hAnsi="Poppins"/>
                <w:color w:val="auto"/>
                <w:rPrChange w:id="326" w:author="Stuart McLarnon (NESO)" w:date="2024-11-18T11:12:00Z">
                  <w:rPr>
                    <w:color w:val="auto"/>
                  </w:rPr>
                </w:rPrChange>
              </w:rPr>
              <w:t>Issue 3</w:t>
            </w:r>
          </w:p>
        </w:tc>
        <w:tc>
          <w:tcPr>
            <w:tcW w:w="1275" w:type="dxa"/>
            <w:tcPrChange w:id="327" w:author="Stuart McLarnon (NESO)" w:date="2024-11-18T11:12:00Z">
              <w:tcPr>
                <w:tcW w:w="1037" w:type="dxa"/>
                <w:gridSpan w:val="2"/>
              </w:tcPr>
            </w:tcPrChange>
          </w:tcPr>
          <w:p w14:paraId="1FC325E7" w14:textId="24453DF7" w:rsidR="00FE5265" w:rsidRPr="00B77E82" w:rsidRDefault="00FE5265" w:rsidP="00FE5265">
            <w:pPr>
              <w:pStyle w:val="BodyText"/>
              <w:rPr>
                <w:rFonts w:ascii="Poppins" w:hAnsi="Poppins"/>
                <w:color w:val="auto"/>
                <w:rPrChange w:id="328" w:author="Stuart McLarnon (NESO)" w:date="2024-11-18T11:12:00Z">
                  <w:rPr>
                    <w:color w:val="auto"/>
                  </w:rPr>
                </w:rPrChange>
              </w:rPr>
            </w:pPr>
            <w:r w:rsidRPr="00B77E82">
              <w:rPr>
                <w:rFonts w:ascii="Poppins" w:hAnsi="Poppins"/>
                <w:color w:val="auto"/>
                <w:rPrChange w:id="329" w:author="Stuart McLarnon (NESO)" w:date="2024-11-18T11:12:00Z">
                  <w:rPr>
                    <w:color w:val="auto"/>
                  </w:rPr>
                </w:rPrChange>
              </w:rPr>
              <w:t>December 2019</w:t>
            </w:r>
          </w:p>
        </w:tc>
        <w:tc>
          <w:tcPr>
            <w:tcW w:w="851" w:type="dxa"/>
            <w:tcPrChange w:id="330" w:author="Stuart McLarnon (NESO)" w:date="2024-11-18T11:12:00Z">
              <w:tcPr>
                <w:tcW w:w="837" w:type="dxa"/>
                <w:gridSpan w:val="2"/>
              </w:tcPr>
            </w:tcPrChange>
          </w:tcPr>
          <w:p w14:paraId="1C91C338" w14:textId="39E30DFF" w:rsidR="00FE5265" w:rsidRPr="00B77E82" w:rsidRDefault="00FE5265" w:rsidP="00FE5265">
            <w:pPr>
              <w:pStyle w:val="BodyText"/>
              <w:rPr>
                <w:rFonts w:ascii="Poppins" w:hAnsi="Poppins"/>
                <w:color w:val="auto"/>
                <w:rPrChange w:id="331" w:author="Stuart McLarnon (NESO)" w:date="2024-11-18T11:12:00Z">
                  <w:rPr>
                    <w:color w:val="auto"/>
                  </w:rPr>
                </w:rPrChange>
              </w:rPr>
            </w:pPr>
            <w:del w:id="332" w:author="Stuart McLarnon (NESO)" w:date="2024-11-18T11:12:00Z">
              <w:r w:rsidRPr="00D702C7">
                <w:rPr>
                  <w:color w:val="auto"/>
                </w:rPr>
                <w:delText>NGESO</w:delText>
              </w:r>
            </w:del>
            <w:ins w:id="333" w:author="Stuart McLarnon (NESO)" w:date="2024-11-18T11:12:00Z">
              <w:r w:rsidR="00C34B53">
                <w:rPr>
                  <w:rFonts w:ascii="Poppins" w:hAnsi="Poppins" w:cs="Poppins"/>
                  <w:color w:val="auto"/>
                </w:rPr>
                <w:t>NESO</w:t>
              </w:r>
            </w:ins>
          </w:p>
        </w:tc>
        <w:tc>
          <w:tcPr>
            <w:tcW w:w="3797" w:type="dxa"/>
            <w:tcPrChange w:id="334" w:author="Stuart McLarnon (NESO)" w:date="2024-11-18T11:12:00Z">
              <w:tcPr>
                <w:tcW w:w="3461" w:type="dxa"/>
                <w:gridSpan w:val="2"/>
              </w:tcPr>
            </w:tcPrChange>
          </w:tcPr>
          <w:p w14:paraId="1EFB0CF1" w14:textId="6975C8AD" w:rsidR="00FE5265" w:rsidRPr="00B77E82" w:rsidRDefault="000E3036" w:rsidP="00DD59C0">
            <w:pPr>
              <w:pStyle w:val="BodyText"/>
              <w:jc w:val="both"/>
              <w:rPr>
                <w:rFonts w:ascii="Poppins" w:hAnsi="Poppins"/>
                <w:color w:val="auto"/>
                <w:rPrChange w:id="335" w:author="Stuart McLarnon (NESO)" w:date="2024-11-18T11:12:00Z">
                  <w:rPr>
                    <w:color w:val="auto"/>
                  </w:rPr>
                </w:rPrChange>
              </w:rPr>
            </w:pPr>
            <w:r w:rsidRPr="00B77E82">
              <w:rPr>
                <w:rStyle w:val="normaltextrun"/>
                <w:rFonts w:ascii="Poppins" w:hAnsi="Poppins"/>
                <w:color w:val="auto"/>
                <w:shd w:val="clear" w:color="auto" w:fill="FFFFFF"/>
                <w:rPrChange w:id="336" w:author="Stuart McLarnon (NESO)" w:date="2024-11-18T11:12:00Z">
                  <w:rPr>
                    <w:rStyle w:val="normaltextrun"/>
                    <w:rFonts w:ascii="Arial" w:hAnsi="Arial"/>
                    <w:color w:val="auto"/>
                    <w:shd w:val="clear" w:color="auto" w:fill="FFFFFF"/>
                  </w:rPr>
                </w:rPrChange>
              </w:rPr>
              <w:t>Updates to the SGU list and High Priority SGUs.  Updates to glossary and definitions. </w:t>
            </w:r>
            <w:r w:rsidR="00561766" w:rsidRPr="00B77E82">
              <w:rPr>
                <w:rStyle w:val="eop"/>
                <w:rFonts w:ascii="Poppins" w:hAnsi="Poppins"/>
                <w:color w:val="auto"/>
                <w:shd w:val="clear" w:color="auto" w:fill="FFFFFF"/>
                <w:rPrChange w:id="337" w:author="Stuart McLarnon (NESO)" w:date="2024-11-18T11:12:00Z">
                  <w:rPr>
                    <w:rStyle w:val="eop"/>
                    <w:rFonts w:ascii="Arial" w:hAnsi="Arial"/>
                    <w:color w:val="auto"/>
                    <w:shd w:val="clear" w:color="auto" w:fill="FFFFFF"/>
                  </w:rPr>
                </w:rPrChange>
              </w:rPr>
              <w:t xml:space="preserve">Updated to reflect compliance requirements for implementation of </w:t>
            </w:r>
            <w:r w:rsidR="00160006" w:rsidRPr="00B77E82">
              <w:rPr>
                <w:rStyle w:val="eop"/>
                <w:rFonts w:ascii="Poppins" w:hAnsi="Poppins"/>
                <w:color w:val="auto"/>
                <w:shd w:val="clear" w:color="auto" w:fill="FFFFFF"/>
                <w:rPrChange w:id="338" w:author="Stuart McLarnon (NESO)" w:date="2024-11-18T11:12:00Z">
                  <w:rPr>
                    <w:rStyle w:val="eop"/>
                    <w:rFonts w:ascii="Arial" w:hAnsi="Arial"/>
                    <w:color w:val="auto"/>
                    <w:shd w:val="clear" w:color="auto" w:fill="FFFFFF"/>
                  </w:rPr>
                </w:rPrChange>
              </w:rPr>
              <w:t xml:space="preserve">NCER by December 2019. </w:t>
            </w:r>
          </w:p>
        </w:tc>
      </w:tr>
      <w:tr w:rsidR="00B77E82" w:rsidRPr="00B77E82" w14:paraId="460EB8D8" w14:textId="77777777" w:rsidTr="002945AC">
        <w:tblPrEx>
          <w:tblW w:w="0" w:type="auto"/>
          <w:tblBorders>
            <w:top w:val="single" w:sz="4" w:space="0" w:color="3F0731"/>
            <w:bottom w:val="single" w:sz="4" w:space="0" w:color="3F0731"/>
            <w:insideH w:val="single" w:sz="4" w:space="0" w:color="3F0731"/>
          </w:tblBorders>
          <w:tblLayout w:type="fixed"/>
          <w:tblPrExChange w:id="339" w:author="Stuart McLarnon (NESO)" w:date="2024-11-18T11:12:00Z">
            <w:tblPrEx>
              <w:tblW w:w="0" w:type="auto"/>
              <w:tblBorders>
                <w:top w:val="single" w:sz="4" w:space="0" w:color="3F0731"/>
                <w:bottom w:val="single" w:sz="4" w:space="0" w:color="3F0731"/>
                <w:insideH w:val="single" w:sz="4" w:space="0" w:color="3F0731"/>
              </w:tblBorders>
              <w:tblLayout w:type="fixed"/>
            </w:tblPrEx>
          </w:tblPrExChange>
        </w:tblPrEx>
        <w:trPr>
          <w:trPrChange w:id="340" w:author="Stuart McLarnon (NESO)" w:date="2024-11-18T11:12:00Z">
            <w:trPr>
              <w:gridAfter w:val="0"/>
            </w:trPr>
          </w:trPrChange>
        </w:trPr>
        <w:tc>
          <w:tcPr>
            <w:tcW w:w="993" w:type="dxa"/>
            <w:tcPrChange w:id="341" w:author="Stuart McLarnon (NESO)" w:date="2024-11-18T11:12:00Z">
              <w:tcPr>
                <w:tcW w:w="793" w:type="dxa"/>
              </w:tcPr>
            </w:tcPrChange>
          </w:tcPr>
          <w:p w14:paraId="5E6B61CD" w14:textId="1FDDF513" w:rsidR="00FE5265" w:rsidRPr="00B77E82" w:rsidRDefault="00190EB5" w:rsidP="00FE5265">
            <w:pPr>
              <w:pStyle w:val="BodyText"/>
              <w:rPr>
                <w:rFonts w:ascii="Poppins" w:hAnsi="Poppins"/>
                <w:color w:val="auto"/>
                <w:rPrChange w:id="342" w:author="Stuart McLarnon (NESO)" w:date="2024-11-18T11:12:00Z">
                  <w:rPr>
                    <w:color w:val="auto"/>
                  </w:rPr>
                </w:rPrChange>
              </w:rPr>
            </w:pPr>
            <w:r w:rsidRPr="00B77E82">
              <w:rPr>
                <w:rFonts w:ascii="Poppins" w:hAnsi="Poppins"/>
                <w:color w:val="auto"/>
                <w:rPrChange w:id="343" w:author="Stuart McLarnon (NESO)" w:date="2024-11-18T11:12:00Z">
                  <w:rPr>
                    <w:color w:val="auto"/>
                  </w:rPr>
                </w:rPrChange>
              </w:rPr>
              <w:t>Issue 4</w:t>
            </w:r>
          </w:p>
        </w:tc>
        <w:tc>
          <w:tcPr>
            <w:tcW w:w="1275" w:type="dxa"/>
            <w:tcPrChange w:id="344" w:author="Stuart McLarnon (NESO)" w:date="2024-11-18T11:12:00Z">
              <w:tcPr>
                <w:tcW w:w="1037" w:type="dxa"/>
                <w:gridSpan w:val="2"/>
              </w:tcPr>
            </w:tcPrChange>
          </w:tcPr>
          <w:p w14:paraId="5893E736" w14:textId="302159E2" w:rsidR="00FE5265" w:rsidRPr="00B77E82" w:rsidRDefault="003F6247" w:rsidP="00FE5265">
            <w:pPr>
              <w:pStyle w:val="BodyText"/>
              <w:rPr>
                <w:rFonts w:ascii="Poppins" w:hAnsi="Poppins"/>
                <w:color w:val="auto"/>
                <w:rPrChange w:id="345" w:author="Stuart McLarnon (NESO)" w:date="2024-11-18T11:12:00Z">
                  <w:rPr>
                    <w:color w:val="auto"/>
                  </w:rPr>
                </w:rPrChange>
              </w:rPr>
            </w:pPr>
            <w:r w:rsidRPr="00B77E82">
              <w:rPr>
                <w:rFonts w:ascii="Poppins" w:hAnsi="Poppins"/>
                <w:color w:val="auto"/>
                <w:rPrChange w:id="346" w:author="Stuart McLarnon (NESO)" w:date="2024-11-18T11:12:00Z">
                  <w:rPr>
                    <w:color w:val="auto"/>
                  </w:rPr>
                </w:rPrChange>
              </w:rPr>
              <w:t>September</w:t>
            </w:r>
            <w:r w:rsidR="000C038E" w:rsidRPr="00B77E82">
              <w:rPr>
                <w:rFonts w:ascii="Poppins" w:hAnsi="Poppins"/>
                <w:color w:val="auto"/>
                <w:rPrChange w:id="347" w:author="Stuart McLarnon (NESO)" w:date="2024-11-18T11:12:00Z">
                  <w:rPr>
                    <w:color w:val="auto"/>
                  </w:rPr>
                </w:rPrChange>
              </w:rPr>
              <w:t xml:space="preserve"> </w:t>
            </w:r>
            <w:r w:rsidR="00FE5265" w:rsidRPr="00B77E82">
              <w:rPr>
                <w:rFonts w:ascii="Poppins" w:hAnsi="Poppins"/>
                <w:color w:val="auto"/>
                <w:rPrChange w:id="348" w:author="Stuart McLarnon (NESO)" w:date="2024-11-18T11:12:00Z">
                  <w:rPr>
                    <w:color w:val="auto"/>
                  </w:rPr>
                </w:rPrChange>
              </w:rPr>
              <w:t>202</w:t>
            </w:r>
            <w:r w:rsidRPr="00B77E82">
              <w:rPr>
                <w:rFonts w:ascii="Poppins" w:hAnsi="Poppins"/>
                <w:color w:val="auto"/>
                <w:rPrChange w:id="349" w:author="Stuart McLarnon (NESO)" w:date="2024-11-18T11:12:00Z">
                  <w:rPr>
                    <w:color w:val="auto"/>
                  </w:rPr>
                </w:rPrChange>
              </w:rPr>
              <w:t>3</w:t>
            </w:r>
          </w:p>
        </w:tc>
        <w:tc>
          <w:tcPr>
            <w:tcW w:w="851" w:type="dxa"/>
            <w:tcPrChange w:id="350" w:author="Stuart McLarnon (NESO)" w:date="2024-11-18T11:12:00Z">
              <w:tcPr>
                <w:tcW w:w="837" w:type="dxa"/>
                <w:gridSpan w:val="2"/>
              </w:tcPr>
            </w:tcPrChange>
          </w:tcPr>
          <w:p w14:paraId="3D19F87B" w14:textId="569CC594" w:rsidR="00FE5265" w:rsidRPr="00B77E82" w:rsidRDefault="00FE5265" w:rsidP="00FE5265">
            <w:pPr>
              <w:pStyle w:val="BodyText"/>
              <w:rPr>
                <w:rFonts w:ascii="Poppins" w:hAnsi="Poppins"/>
                <w:color w:val="auto"/>
                <w:rPrChange w:id="351" w:author="Stuart McLarnon (NESO)" w:date="2024-11-18T11:12:00Z">
                  <w:rPr>
                    <w:color w:val="auto"/>
                  </w:rPr>
                </w:rPrChange>
              </w:rPr>
            </w:pPr>
            <w:del w:id="352" w:author="Stuart McLarnon (NESO)" w:date="2024-11-18T11:12:00Z">
              <w:r w:rsidRPr="00343AF6">
                <w:rPr>
                  <w:color w:val="auto"/>
                </w:rPr>
                <w:delText>NGESO</w:delText>
              </w:r>
            </w:del>
            <w:ins w:id="353" w:author="Stuart McLarnon (NESO)" w:date="2024-11-18T11:12:00Z">
              <w:r w:rsidR="00C34B53">
                <w:rPr>
                  <w:rFonts w:ascii="Poppins" w:hAnsi="Poppins" w:cs="Poppins"/>
                  <w:color w:val="auto"/>
                </w:rPr>
                <w:t>NESO</w:t>
              </w:r>
            </w:ins>
          </w:p>
        </w:tc>
        <w:tc>
          <w:tcPr>
            <w:tcW w:w="3797" w:type="dxa"/>
            <w:tcPrChange w:id="354" w:author="Stuart McLarnon (NESO)" w:date="2024-11-18T11:12:00Z">
              <w:tcPr>
                <w:tcW w:w="3461" w:type="dxa"/>
                <w:gridSpan w:val="2"/>
              </w:tcPr>
            </w:tcPrChange>
          </w:tcPr>
          <w:p w14:paraId="285E55CF" w14:textId="0F3295F3" w:rsidR="00FE5265" w:rsidRPr="00B77E82" w:rsidRDefault="006E1EE2" w:rsidP="00DD59C0">
            <w:pPr>
              <w:pStyle w:val="BodyText"/>
              <w:jc w:val="both"/>
              <w:rPr>
                <w:rFonts w:ascii="Poppins" w:hAnsi="Poppins"/>
                <w:color w:val="auto"/>
                <w:rPrChange w:id="355" w:author="Stuart McLarnon (NESO)" w:date="2024-11-18T11:12:00Z">
                  <w:rPr>
                    <w:color w:val="auto"/>
                  </w:rPr>
                </w:rPrChange>
              </w:rPr>
            </w:pPr>
            <w:r w:rsidRPr="00B77E82">
              <w:rPr>
                <w:rStyle w:val="normaltextrun"/>
                <w:rFonts w:ascii="Poppins" w:hAnsi="Poppins"/>
                <w:color w:val="auto"/>
                <w:shd w:val="clear" w:color="auto" w:fill="FFFFFF"/>
                <w:rPrChange w:id="356" w:author="Stuart McLarnon (NESO)" w:date="2024-11-18T11:12:00Z">
                  <w:rPr>
                    <w:rStyle w:val="normaltextrun"/>
                    <w:rFonts w:ascii="Arial" w:hAnsi="Arial"/>
                    <w:color w:val="auto"/>
                    <w:shd w:val="clear" w:color="auto" w:fill="FFFFFF"/>
                  </w:rPr>
                </w:rPrChange>
              </w:rPr>
              <w:t xml:space="preserve">Refresh of document to </w:t>
            </w:r>
            <w:ins w:id="357" w:author="Stuart McLarnon (NESO)" w:date="2025-01-30T14:25:00Z" w16du:dateUtc="2025-01-30T14:25:00Z">
              <w:r w:rsidR="002945AC">
                <w:rPr>
                  <w:rStyle w:val="normaltextrun"/>
                  <w:rFonts w:ascii="Poppins" w:hAnsi="Poppins"/>
                  <w:color w:val="auto"/>
                  <w:shd w:val="clear" w:color="auto" w:fill="FFFFFF"/>
                </w:rPr>
                <w:br/>
              </w:r>
            </w:ins>
            <w:r w:rsidRPr="00B77E82">
              <w:rPr>
                <w:rStyle w:val="normaltextrun"/>
                <w:rFonts w:ascii="Poppins" w:hAnsi="Poppins"/>
                <w:color w:val="auto"/>
                <w:shd w:val="clear" w:color="auto" w:fill="FFFFFF"/>
                <w:rPrChange w:id="358" w:author="Stuart McLarnon (NESO)" w:date="2024-11-18T11:12:00Z">
                  <w:rPr>
                    <w:rStyle w:val="normaltextrun"/>
                    <w:rFonts w:ascii="Arial" w:hAnsi="Arial"/>
                    <w:color w:val="auto"/>
                    <w:shd w:val="clear" w:color="auto" w:fill="FFFFFF"/>
                  </w:rPr>
                </w:rPrChange>
              </w:rPr>
              <w:t xml:space="preserve">reflect </w:t>
            </w:r>
            <w:r w:rsidR="0039354D">
              <w:rPr>
                <w:rStyle w:val="normaltextrun"/>
                <w:rFonts w:ascii="Poppins" w:hAnsi="Poppins"/>
                <w:color w:val="auto"/>
                <w:shd w:val="clear" w:color="auto" w:fill="FFFFFF"/>
                <w:rPrChange w:id="359" w:author="Stuart McLarnon (NESO)" w:date="2024-11-18T11:12:00Z">
                  <w:rPr>
                    <w:rStyle w:val="normaltextrun"/>
                    <w:rFonts w:ascii="Arial" w:hAnsi="Arial"/>
                    <w:color w:val="auto"/>
                    <w:shd w:val="clear" w:color="auto" w:fill="FFFFFF"/>
                  </w:rPr>
                </w:rPrChange>
              </w:rPr>
              <w:t>Grid Code</w:t>
            </w:r>
            <w:r w:rsidR="00DD59C0" w:rsidRPr="00B77E82">
              <w:rPr>
                <w:rStyle w:val="normaltextrun"/>
                <w:rFonts w:ascii="Poppins" w:hAnsi="Poppins"/>
                <w:color w:val="auto"/>
                <w:shd w:val="clear" w:color="auto" w:fill="FFFFFF"/>
                <w:rPrChange w:id="360" w:author="Stuart McLarnon (NESO)" w:date="2024-11-18T11:12:00Z">
                  <w:rPr>
                    <w:rStyle w:val="normaltextrun"/>
                    <w:rFonts w:ascii="Arial" w:hAnsi="Arial"/>
                    <w:color w:val="auto"/>
                    <w:shd w:val="clear" w:color="auto" w:fill="FFFFFF"/>
                  </w:rPr>
                </w:rPrChange>
              </w:rPr>
              <w:t xml:space="preserve"> </w:t>
            </w:r>
            <w:r w:rsidRPr="00B77E82">
              <w:rPr>
                <w:rStyle w:val="normaltextrun"/>
                <w:rFonts w:ascii="Poppins" w:hAnsi="Poppins"/>
                <w:color w:val="auto"/>
                <w:shd w:val="clear" w:color="auto" w:fill="FFFFFF"/>
                <w:rPrChange w:id="361" w:author="Stuart McLarnon (NESO)" w:date="2024-11-18T11:12:00Z">
                  <w:rPr>
                    <w:rStyle w:val="normaltextrun"/>
                    <w:rFonts w:ascii="Arial" w:hAnsi="Arial"/>
                    <w:color w:val="auto"/>
                    <w:shd w:val="clear" w:color="auto" w:fill="FFFFFF"/>
                  </w:rPr>
                </w:rPrChange>
              </w:rPr>
              <w:t>updates</w:t>
            </w:r>
            <w:ins w:id="362" w:author="Stuart McLarnon (NESO)" w:date="2025-01-30T14:25:00Z" w16du:dateUtc="2025-01-30T14:25:00Z">
              <w:r w:rsidR="002945AC">
                <w:rPr>
                  <w:rStyle w:val="normaltextrun"/>
                  <w:rFonts w:ascii="Poppins" w:hAnsi="Poppins"/>
                  <w:color w:val="auto"/>
                  <w:shd w:val="clear" w:color="auto" w:fill="FFFFFF"/>
                </w:rPr>
                <w:br/>
              </w:r>
            </w:ins>
            <w:del w:id="363" w:author="Stuart McLarnon (NESO)" w:date="2025-01-30T14:25:00Z" w16du:dateUtc="2025-01-30T14:25:00Z">
              <w:r w:rsidRPr="00B77E82" w:rsidDel="002945AC">
                <w:rPr>
                  <w:rStyle w:val="normaltextrun"/>
                  <w:rFonts w:ascii="Poppins" w:hAnsi="Poppins"/>
                  <w:color w:val="auto"/>
                  <w:shd w:val="clear" w:color="auto" w:fill="FFFFFF"/>
                  <w:rPrChange w:id="364" w:author="Stuart McLarnon (NESO)" w:date="2024-11-18T11:12:00Z">
                    <w:rPr>
                      <w:rStyle w:val="normaltextrun"/>
                      <w:rFonts w:ascii="Arial" w:hAnsi="Arial"/>
                      <w:color w:val="auto"/>
                      <w:shd w:val="clear" w:color="auto" w:fill="FFFFFF"/>
                    </w:rPr>
                  </w:rPrChange>
                </w:rPr>
                <w:delText> </w:delText>
              </w:r>
            </w:del>
            <w:r w:rsidRPr="00B77E82">
              <w:rPr>
                <w:rStyle w:val="normaltextrun"/>
                <w:rFonts w:ascii="Poppins" w:hAnsi="Poppins"/>
                <w:color w:val="auto"/>
                <w:shd w:val="clear" w:color="auto" w:fill="FFFFFF"/>
                <w:rPrChange w:id="365" w:author="Stuart McLarnon (NESO)" w:date="2024-11-18T11:12:00Z">
                  <w:rPr>
                    <w:rStyle w:val="normaltextrun"/>
                    <w:rFonts w:ascii="Arial" w:hAnsi="Arial"/>
                    <w:color w:val="auto"/>
                    <w:shd w:val="clear" w:color="auto" w:fill="FFFFFF"/>
                  </w:rPr>
                </w:rPrChange>
              </w:rPr>
              <w:t>(GC0096, GC0125, GC0127, GC0128</w:t>
            </w:r>
            <w:r w:rsidR="00E018FD" w:rsidRPr="00B77E82">
              <w:rPr>
                <w:rStyle w:val="normaltextrun"/>
                <w:rFonts w:ascii="Poppins" w:hAnsi="Poppins"/>
                <w:color w:val="auto"/>
                <w:shd w:val="clear" w:color="auto" w:fill="FFFFFF"/>
                <w:rPrChange w:id="366" w:author="Stuart McLarnon (NESO)" w:date="2024-11-18T11:12:00Z">
                  <w:rPr>
                    <w:rStyle w:val="normaltextrun"/>
                    <w:rFonts w:ascii="Arial" w:hAnsi="Arial"/>
                    <w:color w:val="auto"/>
                    <w:shd w:val="clear" w:color="auto" w:fill="FFFFFF"/>
                  </w:rPr>
                </w:rPrChange>
              </w:rPr>
              <w:t>,</w:t>
            </w:r>
            <w:r w:rsidR="00E018FD" w:rsidRPr="00B77E82">
              <w:rPr>
                <w:rStyle w:val="normaltextrun"/>
                <w:rFonts w:ascii="Poppins" w:hAnsi="Poppins"/>
                <w:color w:val="auto"/>
                <w:rPrChange w:id="367" w:author="Stuart McLarnon (NESO)" w:date="2024-11-18T11:12:00Z">
                  <w:rPr>
                    <w:rStyle w:val="normaltextrun"/>
                    <w:color w:val="auto"/>
                  </w:rPr>
                </w:rPrChange>
              </w:rPr>
              <w:t xml:space="preserve"> GC0144</w:t>
            </w:r>
            <w:r w:rsidRPr="00B77E82">
              <w:rPr>
                <w:rStyle w:val="normaltextrun"/>
                <w:rFonts w:ascii="Poppins" w:hAnsi="Poppins"/>
                <w:color w:val="auto"/>
                <w:shd w:val="clear" w:color="auto" w:fill="FFFFFF"/>
                <w:rPrChange w:id="368" w:author="Stuart McLarnon (NESO)" w:date="2024-11-18T11:12:00Z">
                  <w:rPr>
                    <w:rStyle w:val="normaltextrun"/>
                    <w:rFonts w:ascii="Arial" w:hAnsi="Arial"/>
                    <w:color w:val="auto"/>
                    <w:shd w:val="clear" w:color="auto" w:fill="FFFFFF"/>
                  </w:rPr>
                </w:rPrChange>
              </w:rPr>
              <w:t xml:space="preserve"> GC0147</w:t>
            </w:r>
            <w:r w:rsidR="00F01E41" w:rsidRPr="00B77E82">
              <w:rPr>
                <w:rStyle w:val="normaltextrun"/>
                <w:rFonts w:ascii="Poppins" w:hAnsi="Poppins"/>
                <w:color w:val="auto"/>
                <w:shd w:val="clear" w:color="auto" w:fill="FFFFFF"/>
                <w:rPrChange w:id="369" w:author="Stuart McLarnon (NESO)" w:date="2024-11-18T11:12:00Z">
                  <w:rPr>
                    <w:rStyle w:val="normaltextrun"/>
                    <w:rFonts w:ascii="Arial" w:hAnsi="Arial"/>
                    <w:color w:val="auto"/>
                    <w:shd w:val="clear" w:color="auto" w:fill="FFFFFF"/>
                  </w:rPr>
                </w:rPrChange>
              </w:rPr>
              <w:t xml:space="preserve"> and GC0148</w:t>
            </w:r>
            <w:r w:rsidRPr="00B77E82">
              <w:rPr>
                <w:rStyle w:val="normaltextrun"/>
                <w:rFonts w:ascii="Poppins" w:hAnsi="Poppins"/>
                <w:color w:val="auto"/>
                <w:shd w:val="clear" w:color="auto" w:fill="FFFFFF"/>
                <w:rPrChange w:id="370" w:author="Stuart McLarnon (NESO)" w:date="2024-11-18T11:12:00Z">
                  <w:rPr>
                    <w:rStyle w:val="normaltextrun"/>
                    <w:rFonts w:ascii="Arial" w:hAnsi="Arial"/>
                    <w:color w:val="auto"/>
                    <w:shd w:val="clear" w:color="auto" w:fill="FFFFFF"/>
                  </w:rPr>
                </w:rPrChange>
              </w:rPr>
              <w:t>) </w:t>
            </w:r>
            <w:ins w:id="371" w:author="Stuart McLarnon (NESO)" w:date="2025-01-30T14:25:00Z" w16du:dateUtc="2025-01-30T14:25:00Z">
              <w:r w:rsidR="002945AC">
                <w:rPr>
                  <w:rStyle w:val="normaltextrun"/>
                  <w:rFonts w:ascii="Poppins" w:hAnsi="Poppins"/>
                  <w:color w:val="auto"/>
                  <w:shd w:val="clear" w:color="auto" w:fill="FFFFFF"/>
                </w:rPr>
                <w:br/>
              </w:r>
            </w:ins>
            <w:r w:rsidRPr="00B77E82">
              <w:rPr>
                <w:rStyle w:val="normaltextrun"/>
                <w:rFonts w:ascii="Poppins" w:hAnsi="Poppins"/>
                <w:color w:val="auto"/>
                <w:shd w:val="clear" w:color="auto" w:fill="FFFFFF"/>
                <w:rPrChange w:id="372" w:author="Stuart McLarnon (NESO)" w:date="2024-11-18T11:12:00Z">
                  <w:rPr>
                    <w:rStyle w:val="normaltextrun"/>
                    <w:rFonts w:ascii="Arial" w:hAnsi="Arial"/>
                    <w:color w:val="auto"/>
                    <w:shd w:val="clear" w:color="auto" w:fill="FFFFFF"/>
                  </w:rPr>
                </w:rPrChange>
              </w:rPr>
              <w:t>and approval of SGU list, T&amp;Cs</w:t>
            </w:r>
            <w:r w:rsidR="000C038E" w:rsidRPr="00B77E82">
              <w:rPr>
                <w:rStyle w:val="normaltextrun"/>
                <w:rFonts w:ascii="Poppins" w:hAnsi="Poppins"/>
                <w:color w:val="auto"/>
                <w:shd w:val="clear" w:color="auto" w:fill="FFFFFF"/>
                <w:rPrChange w:id="373" w:author="Stuart McLarnon (NESO)" w:date="2024-11-18T11:12:00Z">
                  <w:rPr>
                    <w:rStyle w:val="normaltextrun"/>
                    <w:rFonts w:ascii="Arial" w:hAnsi="Arial"/>
                    <w:color w:val="auto"/>
                    <w:shd w:val="clear" w:color="auto" w:fill="FFFFFF"/>
                  </w:rPr>
                </w:rPrChange>
              </w:rPr>
              <w:t>,</w:t>
            </w:r>
            <w:r w:rsidRPr="00B77E82">
              <w:rPr>
                <w:rStyle w:val="normaltextrun"/>
                <w:rFonts w:ascii="Poppins" w:hAnsi="Poppins"/>
                <w:color w:val="auto"/>
                <w:shd w:val="clear" w:color="auto" w:fill="FFFFFF"/>
                <w:rPrChange w:id="374" w:author="Stuart McLarnon (NESO)" w:date="2024-11-18T11:12:00Z">
                  <w:rPr>
                    <w:rStyle w:val="normaltextrun"/>
                    <w:rFonts w:ascii="Arial" w:hAnsi="Arial"/>
                    <w:color w:val="auto"/>
                    <w:shd w:val="clear" w:color="auto" w:fill="FFFFFF"/>
                  </w:rPr>
                </w:rPrChange>
              </w:rPr>
              <w:t xml:space="preserve"> </w:t>
            </w:r>
            <w:r w:rsidR="00F01E41" w:rsidRPr="00B77E82">
              <w:rPr>
                <w:rStyle w:val="normaltextrun"/>
                <w:rFonts w:ascii="Poppins" w:hAnsi="Poppins"/>
                <w:color w:val="auto"/>
                <w:shd w:val="clear" w:color="auto" w:fill="FFFFFF"/>
                <w:rPrChange w:id="375" w:author="Stuart McLarnon (NESO)" w:date="2024-11-18T11:12:00Z">
                  <w:rPr>
                    <w:rStyle w:val="normaltextrun"/>
                    <w:rFonts w:ascii="Arial" w:hAnsi="Arial"/>
                    <w:color w:val="auto"/>
                    <w:shd w:val="clear" w:color="auto" w:fill="FFFFFF"/>
                  </w:rPr>
                </w:rPrChange>
              </w:rPr>
              <w:t xml:space="preserve">and </w:t>
            </w:r>
            <w:r w:rsidRPr="00B77E82">
              <w:rPr>
                <w:rStyle w:val="normaltextrun"/>
                <w:rFonts w:ascii="Poppins" w:hAnsi="Poppins"/>
                <w:color w:val="auto"/>
                <w:shd w:val="clear" w:color="auto" w:fill="FFFFFF"/>
                <w:rPrChange w:id="376" w:author="Stuart McLarnon (NESO)" w:date="2024-11-18T11:12:00Z">
                  <w:rPr>
                    <w:rStyle w:val="normaltextrun"/>
                    <w:rFonts w:ascii="Arial" w:hAnsi="Arial"/>
                    <w:color w:val="auto"/>
                    <w:shd w:val="clear" w:color="auto" w:fill="FFFFFF"/>
                  </w:rPr>
                </w:rPrChange>
              </w:rPr>
              <w:t>Test Plan. </w:t>
            </w:r>
            <w:r w:rsidRPr="00B77E82">
              <w:rPr>
                <w:rStyle w:val="eop"/>
                <w:rFonts w:ascii="Poppins" w:hAnsi="Poppins"/>
                <w:color w:val="auto"/>
                <w:shd w:val="clear" w:color="auto" w:fill="FFFFFF"/>
                <w:rPrChange w:id="377" w:author="Stuart McLarnon (NESO)" w:date="2024-11-18T11:12:00Z">
                  <w:rPr>
                    <w:rStyle w:val="eop"/>
                    <w:rFonts w:ascii="Arial" w:hAnsi="Arial"/>
                    <w:color w:val="auto"/>
                    <w:shd w:val="clear" w:color="auto" w:fill="FFFFFF"/>
                  </w:rPr>
                </w:rPrChange>
              </w:rPr>
              <w:t> </w:t>
            </w:r>
          </w:p>
        </w:tc>
      </w:tr>
      <w:tr w:rsidR="00B77E82" w:rsidRPr="00B77E82" w14:paraId="7B6FFC1E" w14:textId="77777777" w:rsidTr="002945AC">
        <w:tblPrEx>
          <w:tblW w:w="0" w:type="auto"/>
          <w:tblBorders>
            <w:top w:val="single" w:sz="4" w:space="0" w:color="3F0731"/>
            <w:bottom w:val="single" w:sz="4" w:space="0" w:color="3F0731"/>
            <w:insideH w:val="single" w:sz="4" w:space="0" w:color="3F0731"/>
          </w:tblBorders>
          <w:tblLayout w:type="fixed"/>
          <w:tblPrExChange w:id="378" w:author="Stuart McLarnon (NESO)" w:date="2024-11-18T11:12:00Z">
            <w:tblPrEx>
              <w:tblW w:w="0" w:type="auto"/>
              <w:tblBorders>
                <w:top w:val="single" w:sz="4" w:space="0" w:color="3F0731"/>
                <w:bottom w:val="single" w:sz="4" w:space="0" w:color="3F0731"/>
                <w:insideH w:val="single" w:sz="4" w:space="0" w:color="3F0731"/>
              </w:tblBorders>
              <w:tblLayout w:type="fixed"/>
            </w:tblPrEx>
          </w:tblPrExChange>
        </w:tblPrEx>
        <w:trPr>
          <w:trPrChange w:id="379" w:author="Stuart McLarnon (NESO)" w:date="2024-11-18T11:12:00Z">
            <w:trPr>
              <w:gridAfter w:val="0"/>
            </w:trPr>
          </w:trPrChange>
        </w:trPr>
        <w:tc>
          <w:tcPr>
            <w:tcW w:w="993" w:type="dxa"/>
            <w:tcPrChange w:id="380" w:author="Stuart McLarnon (NESO)" w:date="2024-11-18T11:12:00Z">
              <w:tcPr>
                <w:tcW w:w="793" w:type="dxa"/>
              </w:tcPr>
            </w:tcPrChange>
          </w:tcPr>
          <w:p w14:paraId="4D61C323" w14:textId="0272D53E" w:rsidR="00C21264" w:rsidRPr="00B77E82" w:rsidRDefault="00C21264" w:rsidP="00C21264">
            <w:pPr>
              <w:pStyle w:val="BodyText"/>
              <w:rPr>
                <w:rFonts w:ascii="Poppins" w:hAnsi="Poppins"/>
                <w:color w:val="auto"/>
                <w:rPrChange w:id="381" w:author="Stuart McLarnon (NESO)" w:date="2024-11-18T11:12:00Z">
                  <w:rPr>
                    <w:color w:val="auto"/>
                  </w:rPr>
                </w:rPrChange>
              </w:rPr>
            </w:pPr>
            <w:r w:rsidRPr="00B77E82">
              <w:rPr>
                <w:rFonts w:ascii="Poppins" w:hAnsi="Poppins"/>
                <w:color w:val="auto"/>
                <w:rPrChange w:id="382" w:author="Stuart McLarnon (NESO)" w:date="2024-11-18T11:12:00Z">
                  <w:rPr>
                    <w:color w:val="auto"/>
                  </w:rPr>
                </w:rPrChange>
              </w:rPr>
              <w:t>Issue 5</w:t>
            </w:r>
          </w:p>
        </w:tc>
        <w:tc>
          <w:tcPr>
            <w:tcW w:w="1275" w:type="dxa"/>
            <w:tcPrChange w:id="383" w:author="Stuart McLarnon (NESO)" w:date="2024-11-18T11:12:00Z">
              <w:tcPr>
                <w:tcW w:w="1037" w:type="dxa"/>
                <w:gridSpan w:val="2"/>
              </w:tcPr>
            </w:tcPrChange>
          </w:tcPr>
          <w:p w14:paraId="3A87F865" w14:textId="2347C4A4" w:rsidR="00C21264" w:rsidRPr="00B77E82" w:rsidRDefault="00343AF6" w:rsidP="00C21264">
            <w:pPr>
              <w:pStyle w:val="BodyText"/>
              <w:rPr>
                <w:rFonts w:ascii="Poppins" w:hAnsi="Poppins"/>
                <w:color w:val="auto"/>
                <w:rPrChange w:id="384" w:author="Stuart McLarnon (NESO)" w:date="2024-11-18T11:12:00Z">
                  <w:rPr>
                    <w:color w:val="auto"/>
                  </w:rPr>
                </w:rPrChange>
              </w:rPr>
            </w:pPr>
            <w:r w:rsidRPr="00B77E82">
              <w:rPr>
                <w:rFonts w:ascii="Poppins" w:hAnsi="Poppins"/>
                <w:color w:val="auto"/>
                <w:rPrChange w:id="385" w:author="Stuart McLarnon (NESO)" w:date="2024-11-18T11:12:00Z">
                  <w:rPr>
                    <w:color w:val="auto"/>
                  </w:rPr>
                </w:rPrChange>
              </w:rPr>
              <w:t>March</w:t>
            </w:r>
            <w:r w:rsidR="00C21264" w:rsidRPr="00B77E82">
              <w:rPr>
                <w:rFonts w:ascii="Poppins" w:hAnsi="Poppins"/>
                <w:color w:val="auto"/>
                <w:rPrChange w:id="386" w:author="Stuart McLarnon (NESO)" w:date="2024-11-18T11:12:00Z">
                  <w:rPr>
                    <w:color w:val="auto"/>
                  </w:rPr>
                </w:rPrChange>
              </w:rPr>
              <w:t xml:space="preserve"> 202</w:t>
            </w:r>
            <w:r w:rsidRPr="00B77E82">
              <w:rPr>
                <w:rFonts w:ascii="Poppins" w:hAnsi="Poppins"/>
                <w:color w:val="auto"/>
                <w:rPrChange w:id="387" w:author="Stuart McLarnon (NESO)" w:date="2024-11-18T11:12:00Z">
                  <w:rPr>
                    <w:color w:val="auto"/>
                  </w:rPr>
                </w:rPrChange>
              </w:rPr>
              <w:t>4</w:t>
            </w:r>
          </w:p>
        </w:tc>
        <w:tc>
          <w:tcPr>
            <w:tcW w:w="851" w:type="dxa"/>
            <w:tcPrChange w:id="388" w:author="Stuart McLarnon (NESO)" w:date="2024-11-18T11:12:00Z">
              <w:tcPr>
                <w:tcW w:w="837" w:type="dxa"/>
                <w:gridSpan w:val="2"/>
              </w:tcPr>
            </w:tcPrChange>
          </w:tcPr>
          <w:p w14:paraId="0D511D00" w14:textId="5754A5B7" w:rsidR="00C21264" w:rsidRPr="00B77E82" w:rsidRDefault="00C21264" w:rsidP="00C21264">
            <w:pPr>
              <w:pStyle w:val="BodyText"/>
              <w:rPr>
                <w:rFonts w:ascii="Poppins" w:hAnsi="Poppins"/>
                <w:color w:val="auto"/>
                <w:rPrChange w:id="389" w:author="Stuart McLarnon (NESO)" w:date="2024-11-18T11:12:00Z">
                  <w:rPr>
                    <w:color w:val="auto"/>
                  </w:rPr>
                </w:rPrChange>
              </w:rPr>
            </w:pPr>
            <w:del w:id="390" w:author="Stuart McLarnon (NESO)" w:date="2024-11-18T11:12:00Z">
              <w:r>
                <w:rPr>
                  <w:color w:val="auto"/>
                </w:rPr>
                <w:delText>NGESO</w:delText>
              </w:r>
            </w:del>
            <w:ins w:id="391" w:author="Stuart McLarnon (NESO)" w:date="2024-11-18T11:12:00Z">
              <w:r w:rsidR="00C34B53">
                <w:rPr>
                  <w:rFonts w:ascii="Poppins" w:hAnsi="Poppins" w:cs="Poppins"/>
                  <w:color w:val="auto"/>
                </w:rPr>
                <w:t>NESO</w:t>
              </w:r>
            </w:ins>
          </w:p>
        </w:tc>
        <w:tc>
          <w:tcPr>
            <w:tcW w:w="3797" w:type="dxa"/>
            <w:tcPrChange w:id="392" w:author="Stuart McLarnon (NESO)" w:date="2024-11-18T11:12:00Z">
              <w:tcPr>
                <w:tcW w:w="3461" w:type="dxa"/>
                <w:gridSpan w:val="2"/>
              </w:tcPr>
            </w:tcPrChange>
          </w:tcPr>
          <w:p w14:paraId="7BD24876" w14:textId="08228957" w:rsidR="00C21264" w:rsidRPr="00B77E82" w:rsidRDefault="00C21264" w:rsidP="00952D0C">
            <w:pPr>
              <w:pStyle w:val="BodyText"/>
              <w:jc w:val="both"/>
              <w:rPr>
                <w:rStyle w:val="normaltextrun"/>
                <w:rFonts w:ascii="Poppins" w:hAnsi="Poppins"/>
                <w:color w:val="auto"/>
                <w:shd w:val="clear" w:color="auto" w:fill="FFFFFF"/>
                <w:rPrChange w:id="393" w:author="Stuart McLarnon (NESO)" w:date="2024-11-18T11:12:00Z">
                  <w:rPr>
                    <w:rStyle w:val="normaltextrun"/>
                    <w:rFonts w:ascii="Arial" w:hAnsi="Arial"/>
                    <w:color w:val="auto"/>
                    <w:shd w:val="clear" w:color="auto" w:fill="FFFFFF"/>
                  </w:rPr>
                </w:rPrChange>
              </w:rPr>
            </w:pPr>
            <w:r w:rsidRPr="00B77E82">
              <w:rPr>
                <w:rStyle w:val="normaltextrun"/>
                <w:rFonts w:ascii="Poppins" w:hAnsi="Poppins"/>
                <w:color w:val="auto"/>
                <w:shd w:val="clear" w:color="auto" w:fill="FFFFFF"/>
                <w:rPrChange w:id="394" w:author="Stuart McLarnon (NESO)" w:date="2024-11-18T11:12:00Z">
                  <w:rPr>
                    <w:rStyle w:val="normaltextrun"/>
                    <w:rFonts w:ascii="Arial" w:hAnsi="Arial"/>
                    <w:color w:val="auto"/>
                    <w:shd w:val="clear" w:color="auto" w:fill="FFFFFF"/>
                  </w:rPr>
                </w:rPrChange>
              </w:rPr>
              <w:t xml:space="preserve">Refresh of document to </w:t>
            </w:r>
            <w:ins w:id="395" w:author="Stuart McLarnon (NESO)" w:date="2025-01-30T14:25:00Z" w16du:dateUtc="2025-01-30T14:25:00Z">
              <w:r w:rsidR="002945AC">
                <w:rPr>
                  <w:rStyle w:val="normaltextrun"/>
                  <w:rFonts w:ascii="Poppins" w:hAnsi="Poppins"/>
                  <w:color w:val="auto"/>
                  <w:shd w:val="clear" w:color="auto" w:fill="FFFFFF"/>
                </w:rPr>
                <w:br/>
              </w:r>
            </w:ins>
            <w:r w:rsidRPr="00B77E82">
              <w:rPr>
                <w:rStyle w:val="normaltextrun"/>
                <w:rFonts w:ascii="Poppins" w:hAnsi="Poppins"/>
                <w:color w:val="auto"/>
                <w:shd w:val="clear" w:color="auto" w:fill="FFFFFF"/>
                <w:rPrChange w:id="396" w:author="Stuart McLarnon (NESO)" w:date="2024-11-18T11:12:00Z">
                  <w:rPr>
                    <w:rStyle w:val="normaltextrun"/>
                    <w:rFonts w:ascii="Arial" w:hAnsi="Arial"/>
                    <w:color w:val="auto"/>
                    <w:shd w:val="clear" w:color="auto" w:fill="FFFFFF"/>
                  </w:rPr>
                </w:rPrChange>
              </w:rPr>
              <w:t>reflect implementation</w:t>
            </w:r>
            <w:r w:rsidRPr="00B77E82">
              <w:rPr>
                <w:rStyle w:val="normaltextrun"/>
                <w:rFonts w:ascii="Poppins" w:hAnsi="Poppins"/>
                <w:color w:val="auto"/>
                <w:shd w:val="clear" w:color="auto" w:fill="FFFFFF"/>
                <w:rPrChange w:id="397" w:author="Stuart McLarnon (NESO)" w:date="2024-11-18T11:12:00Z">
                  <w:rPr>
                    <w:rStyle w:val="normaltextrun"/>
                    <w:rFonts w:ascii="Arial" w:hAnsi="Arial"/>
                    <w:shd w:val="clear" w:color="auto" w:fill="FFFFFF"/>
                  </w:rPr>
                </w:rPrChange>
              </w:rPr>
              <w:t xml:space="preserve"> of the </w:t>
            </w:r>
            <w:ins w:id="398" w:author="Stuart McLarnon (NESO)" w:date="2025-01-30T14:24:00Z" w16du:dateUtc="2025-01-30T14:24:00Z">
              <w:r w:rsidR="005E6BB1">
                <w:rPr>
                  <w:rStyle w:val="normaltextrun"/>
                  <w:rFonts w:ascii="Poppins" w:hAnsi="Poppins"/>
                  <w:color w:val="auto"/>
                  <w:shd w:val="clear" w:color="auto" w:fill="FFFFFF"/>
                </w:rPr>
                <w:br/>
              </w:r>
            </w:ins>
            <w:r w:rsidRPr="00B77E82">
              <w:rPr>
                <w:rStyle w:val="normaltextrun"/>
                <w:rFonts w:ascii="Poppins" w:hAnsi="Poppins"/>
                <w:color w:val="auto"/>
                <w:shd w:val="clear" w:color="auto" w:fill="FFFFFF"/>
                <w:rPrChange w:id="399" w:author="Stuart McLarnon (NESO)" w:date="2024-11-18T11:12:00Z">
                  <w:rPr>
                    <w:rStyle w:val="normaltextrun"/>
                    <w:rFonts w:ascii="Arial" w:hAnsi="Arial"/>
                    <w:shd w:val="clear" w:color="auto" w:fill="FFFFFF"/>
                  </w:rPr>
                </w:rPrChange>
              </w:rPr>
              <w:t>Electricity System Restoration Standard</w:t>
            </w:r>
            <w:r w:rsidRPr="00B77E82">
              <w:rPr>
                <w:rStyle w:val="normaltextrun"/>
                <w:rFonts w:ascii="Poppins" w:hAnsi="Poppins"/>
                <w:color w:val="auto"/>
                <w:shd w:val="clear" w:color="auto" w:fill="FFFFFF"/>
                <w:rPrChange w:id="400" w:author="Stuart McLarnon (NESO)" w:date="2024-11-18T11:12:00Z">
                  <w:rPr>
                    <w:rStyle w:val="normaltextrun"/>
                    <w:rFonts w:ascii="Arial" w:hAnsi="Arial"/>
                    <w:color w:val="auto"/>
                    <w:shd w:val="clear" w:color="auto" w:fill="FFFFFF"/>
                  </w:rPr>
                </w:rPrChange>
              </w:rPr>
              <w:t> (GC0156),</w:t>
            </w:r>
            <w:ins w:id="401" w:author="Stuart McLarnon (NESO)" w:date="2025-01-30T14:25:00Z" w16du:dateUtc="2025-01-30T14:25:00Z">
              <w:r w:rsidR="002945AC">
                <w:rPr>
                  <w:rStyle w:val="normaltextrun"/>
                  <w:rFonts w:ascii="Poppins" w:hAnsi="Poppins"/>
                  <w:color w:val="auto"/>
                  <w:shd w:val="clear" w:color="auto" w:fill="FFFFFF"/>
                </w:rPr>
                <w:t xml:space="preserve"> </w:t>
              </w:r>
            </w:ins>
            <w:del w:id="402" w:author="Stuart McLarnon (NESO)" w:date="2025-01-30T14:25:00Z" w16du:dateUtc="2025-01-30T14:25:00Z">
              <w:r w:rsidR="00915C84" w:rsidRPr="00B77E82" w:rsidDel="002945AC">
                <w:rPr>
                  <w:rStyle w:val="normaltextrun"/>
                  <w:rFonts w:ascii="Poppins" w:hAnsi="Poppins"/>
                  <w:color w:val="auto"/>
                  <w:shd w:val="clear" w:color="auto" w:fill="FFFFFF"/>
                  <w:rPrChange w:id="403" w:author="Stuart McLarnon (NESO)" w:date="2024-11-18T11:12:00Z">
                    <w:rPr>
                      <w:rStyle w:val="normaltextrun"/>
                      <w:rFonts w:ascii="Arial" w:hAnsi="Arial"/>
                      <w:color w:val="auto"/>
                      <w:shd w:val="clear" w:color="auto" w:fill="FFFFFF"/>
                    </w:rPr>
                  </w:rPrChange>
                </w:rPr>
                <w:delText xml:space="preserve"> </w:delText>
              </w:r>
            </w:del>
            <w:r w:rsidRPr="00B77E82">
              <w:rPr>
                <w:rStyle w:val="normaltextrun"/>
                <w:rFonts w:ascii="Poppins" w:hAnsi="Poppins"/>
                <w:color w:val="auto"/>
                <w:shd w:val="clear" w:color="auto" w:fill="FFFFFF"/>
                <w:rPrChange w:id="404" w:author="Stuart McLarnon (NESO)" w:date="2024-11-18T11:12:00Z">
                  <w:rPr>
                    <w:rStyle w:val="normaltextrun"/>
                    <w:rFonts w:ascii="Arial" w:hAnsi="Arial"/>
                    <w:color w:val="auto"/>
                    <w:shd w:val="clear" w:color="auto" w:fill="FFFFFF"/>
                  </w:rPr>
                </w:rPrChange>
              </w:rPr>
              <w:t>Distributed</w:t>
            </w:r>
            <w:r w:rsidR="00915C84" w:rsidRPr="00B77E82">
              <w:rPr>
                <w:rStyle w:val="normaltextrun"/>
                <w:rFonts w:ascii="Poppins" w:hAnsi="Poppins"/>
                <w:color w:val="auto"/>
                <w:shd w:val="clear" w:color="auto" w:fill="FFFFFF"/>
                <w:rPrChange w:id="405" w:author="Stuart McLarnon (NESO)" w:date="2024-11-18T11:12:00Z">
                  <w:rPr>
                    <w:rStyle w:val="normaltextrun"/>
                    <w:rFonts w:ascii="Arial" w:hAnsi="Arial"/>
                    <w:color w:val="auto"/>
                    <w:shd w:val="clear" w:color="auto" w:fill="FFFFFF"/>
                  </w:rPr>
                </w:rPrChange>
              </w:rPr>
              <w:t xml:space="preserve"> </w:t>
            </w:r>
            <w:ins w:id="406" w:author="Stuart McLarnon (NESO)" w:date="2025-01-30T14:25:00Z" w16du:dateUtc="2025-01-30T14:25:00Z">
              <w:r w:rsidR="002945AC">
                <w:rPr>
                  <w:rStyle w:val="normaltextrun"/>
                  <w:rFonts w:ascii="Poppins" w:hAnsi="Poppins"/>
                  <w:color w:val="auto"/>
                  <w:shd w:val="clear" w:color="auto" w:fill="FFFFFF"/>
                </w:rPr>
                <w:br/>
              </w:r>
            </w:ins>
            <w:r w:rsidRPr="00B77E82">
              <w:rPr>
                <w:rStyle w:val="normaltextrun"/>
                <w:rFonts w:ascii="Poppins" w:hAnsi="Poppins"/>
                <w:color w:val="auto"/>
                <w:shd w:val="clear" w:color="auto" w:fill="FFFFFF"/>
                <w:rPrChange w:id="407" w:author="Stuart McLarnon (NESO)" w:date="2024-11-18T11:12:00Z">
                  <w:rPr>
                    <w:rStyle w:val="normaltextrun"/>
                    <w:rFonts w:ascii="Arial" w:hAnsi="Arial"/>
                    <w:color w:val="auto"/>
                    <w:shd w:val="clear" w:color="auto" w:fill="FFFFFF"/>
                  </w:rPr>
                </w:rPrChange>
              </w:rPr>
              <w:t xml:space="preserve">Re-Start and Test </w:t>
            </w:r>
            <w:r w:rsidR="00EC06F4" w:rsidRPr="00EC06F4">
              <w:rPr>
                <w:rFonts w:ascii="Poppins" w:hAnsi="Poppins"/>
                <w:rPrChange w:id="408" w:author="Stuart McLarnon (NESO)" w:date="2024-11-18T11:12:00Z">
                  <w:rPr>
                    <w:rStyle w:val="normaltextrun"/>
                    <w:rFonts w:ascii="Arial" w:hAnsi="Arial"/>
                    <w:color w:val="auto"/>
                    <w:shd w:val="clear" w:color="auto" w:fill="FFFFFF"/>
                  </w:rPr>
                </w:rPrChange>
              </w:rPr>
              <w:t>Plan. </w:t>
            </w:r>
            <w:r w:rsidR="00EC06F4" w:rsidRPr="00EC06F4">
              <w:rPr>
                <w:rFonts w:ascii="Poppins" w:hAnsi="Poppins"/>
                <w:rPrChange w:id="409" w:author="Stuart McLarnon (NESO)" w:date="2024-11-18T11:12:00Z">
                  <w:rPr>
                    <w:rStyle w:val="eop"/>
                    <w:rFonts w:ascii="Arial" w:hAnsi="Arial"/>
                    <w:color w:val="auto"/>
                    <w:shd w:val="clear" w:color="auto" w:fill="FFFFFF"/>
                  </w:rPr>
                </w:rPrChange>
              </w:rPr>
              <w:t> </w:t>
            </w:r>
          </w:p>
        </w:tc>
      </w:tr>
      <w:tr w:rsidR="00EC06F4" w:rsidRPr="00B77E82" w14:paraId="3EB0E40D" w14:textId="77777777" w:rsidTr="002945AC">
        <w:trPr>
          <w:ins w:id="410" w:author="Stuart McLarnon (NESO)" w:date="2024-11-18T11:12:00Z"/>
        </w:trPr>
        <w:tc>
          <w:tcPr>
            <w:tcW w:w="993" w:type="dxa"/>
          </w:tcPr>
          <w:p w14:paraId="22BF68A2" w14:textId="4608A3E6" w:rsidR="00EC06F4" w:rsidRPr="00B77E82" w:rsidRDefault="00EC06F4" w:rsidP="00EC06F4">
            <w:pPr>
              <w:pStyle w:val="BodyText"/>
              <w:rPr>
                <w:ins w:id="411" w:author="Stuart McLarnon (NESO)" w:date="2024-11-18T11:12:00Z"/>
                <w:rFonts w:ascii="Poppins" w:hAnsi="Poppins" w:cs="Poppins"/>
                <w:color w:val="auto"/>
              </w:rPr>
            </w:pPr>
            <w:ins w:id="412" w:author="Stuart McLarnon (NESO)" w:date="2024-11-18T11:12:00Z">
              <w:r w:rsidRPr="00B77E82">
                <w:rPr>
                  <w:rFonts w:ascii="Poppins" w:hAnsi="Poppins" w:cs="Poppins"/>
                  <w:color w:val="auto"/>
                </w:rPr>
                <w:t xml:space="preserve">Issue </w:t>
              </w:r>
              <w:r>
                <w:rPr>
                  <w:rFonts w:ascii="Poppins" w:hAnsi="Poppins" w:cs="Poppins"/>
                  <w:color w:val="auto"/>
                </w:rPr>
                <w:t>6</w:t>
              </w:r>
            </w:ins>
          </w:p>
        </w:tc>
        <w:tc>
          <w:tcPr>
            <w:tcW w:w="1275" w:type="dxa"/>
          </w:tcPr>
          <w:p w14:paraId="241DD2E3" w14:textId="79B3C001" w:rsidR="00EC06F4" w:rsidRPr="00B77E82" w:rsidRDefault="003421AF" w:rsidP="00EC06F4">
            <w:pPr>
              <w:pStyle w:val="BodyText"/>
              <w:rPr>
                <w:ins w:id="413" w:author="Stuart McLarnon (NESO)" w:date="2024-11-18T11:12:00Z"/>
                <w:rFonts w:ascii="Poppins" w:hAnsi="Poppins" w:cs="Poppins"/>
                <w:color w:val="auto"/>
              </w:rPr>
            </w:pPr>
            <w:ins w:id="414" w:author="Stuart McLarnon (NESO)" w:date="2025-01-22T13:43:00Z" w16du:dateUtc="2025-01-22T13:43:00Z">
              <w:r>
                <w:rPr>
                  <w:rFonts w:ascii="Poppins" w:hAnsi="Poppins" w:cs="Poppins"/>
                  <w:color w:val="auto"/>
                </w:rPr>
                <w:t>January</w:t>
              </w:r>
            </w:ins>
            <w:ins w:id="415" w:author="Stuart McLarnon (NESO)" w:date="2024-11-18T11:12:00Z">
              <w:r w:rsidR="00EC06F4">
                <w:rPr>
                  <w:rFonts w:ascii="Poppins" w:hAnsi="Poppins" w:cs="Poppins"/>
                  <w:color w:val="auto"/>
                </w:rPr>
                <w:t xml:space="preserve"> </w:t>
              </w:r>
              <w:r w:rsidR="00EC06F4" w:rsidRPr="00B77E82">
                <w:rPr>
                  <w:rFonts w:ascii="Poppins" w:hAnsi="Poppins" w:cs="Poppins"/>
                  <w:color w:val="auto"/>
                </w:rPr>
                <w:t>202</w:t>
              </w:r>
            </w:ins>
            <w:ins w:id="416" w:author="Stuart McLarnon (NESO)" w:date="2025-01-22T13:43:00Z" w16du:dateUtc="2025-01-22T13:43:00Z">
              <w:r>
                <w:rPr>
                  <w:rFonts w:ascii="Poppins" w:hAnsi="Poppins" w:cs="Poppins"/>
                  <w:color w:val="auto"/>
                </w:rPr>
                <w:t>5</w:t>
              </w:r>
            </w:ins>
          </w:p>
        </w:tc>
        <w:tc>
          <w:tcPr>
            <w:tcW w:w="851" w:type="dxa"/>
          </w:tcPr>
          <w:p w14:paraId="2730259C" w14:textId="740C6255" w:rsidR="00EC06F4" w:rsidRDefault="00C34B53" w:rsidP="00EC06F4">
            <w:pPr>
              <w:pStyle w:val="BodyText"/>
              <w:rPr>
                <w:ins w:id="417" w:author="Stuart McLarnon (NESO)" w:date="2024-11-18T11:12:00Z"/>
                <w:rFonts w:ascii="Poppins" w:hAnsi="Poppins" w:cs="Poppins"/>
                <w:color w:val="auto"/>
              </w:rPr>
            </w:pPr>
            <w:ins w:id="418" w:author="Stuart McLarnon (NESO)" w:date="2024-11-18T11:12:00Z">
              <w:r>
                <w:rPr>
                  <w:rFonts w:ascii="Poppins" w:hAnsi="Poppins" w:cs="Poppins"/>
                  <w:color w:val="auto"/>
                </w:rPr>
                <w:t>NESO</w:t>
              </w:r>
            </w:ins>
          </w:p>
        </w:tc>
        <w:tc>
          <w:tcPr>
            <w:tcW w:w="3797" w:type="dxa"/>
          </w:tcPr>
          <w:p w14:paraId="7D1F8EA9" w14:textId="0D0D1FEC" w:rsidR="00EC06F4" w:rsidRPr="00EC06F4" w:rsidRDefault="00EC06F4" w:rsidP="00EC06F4">
            <w:pPr>
              <w:pStyle w:val="BodyText"/>
              <w:jc w:val="both"/>
              <w:rPr>
                <w:ins w:id="419" w:author="Stuart McLarnon (NESO)" w:date="2024-11-18T11:12:00Z"/>
                <w:rStyle w:val="normaltextrun"/>
                <w:rFonts w:ascii="Poppins" w:hAnsi="Poppins" w:cs="Poppins"/>
                <w:color w:val="auto"/>
                <w:shd w:val="clear" w:color="auto" w:fill="FFFFFF"/>
              </w:rPr>
            </w:pPr>
            <w:ins w:id="420" w:author="Stuart McLarnon (NESO)" w:date="2024-11-18T11:12:00Z">
              <w:r w:rsidRPr="00EC06F4">
                <w:rPr>
                  <w:rStyle w:val="normaltextrun"/>
                  <w:rFonts w:ascii="Poppins" w:hAnsi="Poppins" w:cs="Poppins"/>
                  <w:color w:val="auto"/>
                  <w:shd w:val="clear" w:color="auto" w:fill="FFFFFF"/>
                </w:rPr>
                <w:t>U</w:t>
              </w:r>
              <w:r w:rsidRPr="00EC06F4">
                <w:rPr>
                  <w:rStyle w:val="normaltextrun"/>
                  <w:rFonts w:ascii="Poppins" w:hAnsi="Poppins" w:cs="Poppins"/>
                  <w:color w:val="auto"/>
                </w:rPr>
                <w:t>pdated style and format of document</w:t>
              </w:r>
            </w:ins>
            <w:ins w:id="421" w:author="Stuart McLarnon (NESO)" w:date="2025-01-22T13:44:00Z" w16du:dateUtc="2025-01-22T13:44:00Z">
              <w:r w:rsidR="007768FA">
                <w:rPr>
                  <w:rStyle w:val="normaltextrun"/>
                  <w:rFonts w:ascii="Poppins" w:hAnsi="Poppins" w:cs="Poppins"/>
                  <w:color w:val="auto"/>
                </w:rPr>
                <w:t>.</w:t>
              </w:r>
            </w:ins>
          </w:p>
        </w:tc>
      </w:tr>
    </w:tbl>
    <w:p w14:paraId="1E6656C1" w14:textId="77777777" w:rsidR="001409AB" w:rsidRPr="00B77E82" w:rsidRDefault="001409AB" w:rsidP="001409AB">
      <w:pPr>
        <w:pStyle w:val="BodyText"/>
        <w:rPr>
          <w:rFonts w:ascii="Poppins" w:hAnsi="Poppins"/>
          <w:rPrChange w:id="422" w:author="Stuart McLarnon (NESO)" w:date="2024-11-18T11:12:00Z">
            <w:rPr/>
          </w:rPrChange>
        </w:rPr>
      </w:pPr>
    </w:p>
    <w:p w14:paraId="3A79C2B3" w14:textId="0DC99EE6" w:rsidR="002E6A47" w:rsidRPr="004B44A6" w:rsidRDefault="002E6A47" w:rsidP="00B17178">
      <w:pPr>
        <w:pStyle w:val="Heading1"/>
        <w:rPr>
          <w:rFonts w:ascii="Poppins Medium" w:hAnsi="Poppins Medium"/>
          <w:color w:val="3F0731"/>
          <w:sz w:val="32"/>
          <w:rPrChange w:id="423" w:author="Stuart McLarnon (NESO)" w:date="2024-11-18T11:12:00Z">
            <w:rPr/>
          </w:rPrChange>
        </w:rPr>
      </w:pPr>
      <w:bookmarkStart w:id="424" w:name="_Toc104197281"/>
      <w:bookmarkStart w:id="425" w:name="_Toc16950002"/>
      <w:r w:rsidRPr="004B44A6">
        <w:rPr>
          <w:rFonts w:ascii="Poppins Medium" w:hAnsi="Poppins Medium"/>
          <w:color w:val="3F0731"/>
          <w:sz w:val="32"/>
          <w:rPrChange w:id="426" w:author="Stuart McLarnon (NESO)" w:date="2024-11-18T11:12:00Z">
            <w:rPr/>
          </w:rPrChange>
        </w:rPr>
        <w:t>Introduction</w:t>
      </w:r>
      <w:bookmarkEnd w:id="272"/>
      <w:bookmarkEnd w:id="424"/>
      <w:bookmarkEnd w:id="425"/>
      <w:r w:rsidRPr="004B44A6">
        <w:rPr>
          <w:rFonts w:ascii="Poppins Medium" w:hAnsi="Poppins Medium"/>
          <w:color w:val="3F0731"/>
          <w:sz w:val="32"/>
          <w:rPrChange w:id="427" w:author="Stuart McLarnon (NESO)" w:date="2024-11-18T11:12:00Z">
            <w:rPr/>
          </w:rPrChange>
        </w:rPr>
        <w:t xml:space="preserve"> </w:t>
      </w:r>
    </w:p>
    <w:p w14:paraId="6C2F2763" w14:textId="65664D59" w:rsidR="002E6A47" w:rsidRPr="00B77E82" w:rsidRDefault="002E6A47" w:rsidP="002E6A47">
      <w:pPr>
        <w:jc w:val="both"/>
        <w:rPr>
          <w:rFonts w:ascii="Poppins" w:hAnsi="Poppins"/>
          <w:color w:val="auto"/>
          <w:rPrChange w:id="428" w:author="Stuart McLarnon (NESO)" w:date="2024-11-18T11:12:00Z">
            <w:rPr>
              <w:rFonts w:ascii="Arial" w:hAnsi="Arial"/>
              <w:color w:val="auto"/>
            </w:rPr>
          </w:rPrChange>
        </w:rPr>
      </w:pPr>
      <w:r w:rsidRPr="00B77E82">
        <w:rPr>
          <w:rFonts w:ascii="Poppins" w:hAnsi="Poppins"/>
          <w:color w:val="auto"/>
          <w:rPrChange w:id="429" w:author="Stuart McLarnon (NESO)" w:date="2024-11-18T11:12:00Z">
            <w:rPr>
              <w:rFonts w:ascii="Arial" w:hAnsi="Arial"/>
              <w:color w:val="auto"/>
            </w:rPr>
          </w:rPrChange>
        </w:rPr>
        <w:t xml:space="preserve">The </w:t>
      </w:r>
      <w:r w:rsidR="0074585A" w:rsidRPr="00B77E82">
        <w:rPr>
          <w:rFonts w:ascii="Poppins" w:hAnsi="Poppins"/>
          <w:color w:val="auto"/>
          <w:rPrChange w:id="430" w:author="Stuart McLarnon (NESO)" w:date="2024-11-18T11:12:00Z">
            <w:rPr>
              <w:rFonts w:ascii="Arial" w:hAnsi="Arial"/>
              <w:color w:val="auto"/>
            </w:rPr>
          </w:rPrChange>
        </w:rPr>
        <w:t xml:space="preserve">European </w:t>
      </w:r>
      <w:r w:rsidRPr="00B77E82">
        <w:rPr>
          <w:rFonts w:ascii="Poppins" w:hAnsi="Poppins"/>
          <w:color w:val="auto"/>
          <w:rPrChange w:id="431" w:author="Stuart McLarnon (NESO)" w:date="2024-11-18T11:12:00Z">
            <w:rPr>
              <w:rFonts w:ascii="Arial" w:hAnsi="Arial"/>
              <w:color w:val="auto"/>
            </w:rPr>
          </w:rPrChange>
        </w:rPr>
        <w:t>Network Code on Emergency &amp; Restoration</w:t>
      </w:r>
      <w:r w:rsidRPr="00B77E82">
        <w:rPr>
          <w:rFonts w:ascii="Poppins" w:hAnsi="Poppins"/>
          <w:color w:val="auto"/>
          <w:vertAlign w:val="superscript"/>
          <w:rPrChange w:id="432" w:author="Stuart McLarnon (NESO)" w:date="2024-11-18T11:12:00Z">
            <w:rPr>
              <w:rFonts w:ascii="Arial" w:hAnsi="Arial"/>
              <w:color w:val="auto"/>
              <w:vertAlign w:val="superscript"/>
            </w:rPr>
          </w:rPrChange>
        </w:rPr>
        <w:footnoteReference w:id="2"/>
      </w:r>
      <w:r w:rsidRPr="00B77E82">
        <w:rPr>
          <w:rFonts w:ascii="Poppins" w:hAnsi="Poppins"/>
          <w:color w:val="auto"/>
          <w:rPrChange w:id="442" w:author="Stuart McLarnon (NESO)" w:date="2024-11-18T11:12:00Z">
            <w:rPr>
              <w:rFonts w:ascii="Arial" w:hAnsi="Arial"/>
              <w:color w:val="auto"/>
            </w:rPr>
          </w:rPrChange>
        </w:rPr>
        <w:t xml:space="preserve"> (</w:t>
      </w:r>
      <w:r w:rsidR="007F7D75" w:rsidRPr="00B77E82">
        <w:rPr>
          <w:rFonts w:ascii="Poppins" w:hAnsi="Poppins"/>
          <w:color w:val="auto"/>
          <w:rPrChange w:id="443" w:author="Stuart McLarnon (NESO)" w:date="2024-11-18T11:12:00Z">
            <w:rPr>
              <w:rFonts w:ascii="Arial" w:hAnsi="Arial"/>
              <w:color w:val="auto"/>
            </w:rPr>
          </w:rPrChange>
        </w:rPr>
        <w:t>EU NCER</w:t>
      </w:r>
      <w:r w:rsidRPr="00B77E82">
        <w:rPr>
          <w:rFonts w:ascii="Poppins" w:hAnsi="Poppins"/>
          <w:color w:val="auto"/>
          <w:rPrChange w:id="444" w:author="Stuart McLarnon (NESO)" w:date="2024-11-18T11:12:00Z">
            <w:rPr>
              <w:rFonts w:ascii="Arial" w:hAnsi="Arial"/>
              <w:color w:val="auto"/>
            </w:rPr>
          </w:rPrChange>
        </w:rPr>
        <w:t>) came into force on 18 December 2017</w:t>
      </w:r>
      <w:r w:rsidR="00BA77B1" w:rsidRPr="00B77E82">
        <w:rPr>
          <w:rFonts w:ascii="Poppins" w:hAnsi="Poppins"/>
          <w:color w:val="auto"/>
          <w:rPrChange w:id="445" w:author="Stuart McLarnon (NESO)" w:date="2024-11-18T11:12:00Z">
            <w:rPr>
              <w:rFonts w:ascii="Arial" w:hAnsi="Arial"/>
              <w:color w:val="auto"/>
            </w:rPr>
          </w:rPrChange>
        </w:rPr>
        <w:t xml:space="preserve"> and this document is </w:t>
      </w:r>
      <w:del w:id="446" w:author="Stuart McLarnon (NESO)" w:date="2024-11-18T11:12:00Z">
        <w:r w:rsidR="000A3628" w:rsidRPr="003E6155">
          <w:rPr>
            <w:rFonts w:ascii="Arial" w:hAnsi="Arial"/>
            <w:color w:val="auto"/>
          </w:rPr>
          <w:delText>NGESO’s</w:delText>
        </w:r>
      </w:del>
      <w:ins w:id="447" w:author="Stuart McLarnon (NESO)" w:date="2024-11-18T11:12:00Z">
        <w:r w:rsidR="00C34B53">
          <w:rPr>
            <w:rFonts w:ascii="Poppins" w:hAnsi="Poppins" w:cs="Poppins"/>
            <w:color w:val="auto"/>
          </w:rPr>
          <w:t>NESO</w:t>
        </w:r>
        <w:r w:rsidR="000A3628" w:rsidRPr="00B77E82">
          <w:rPr>
            <w:rFonts w:ascii="Poppins" w:hAnsi="Poppins" w:cs="Poppins"/>
            <w:color w:val="auto"/>
          </w:rPr>
          <w:t>’s</w:t>
        </w:r>
      </w:ins>
      <w:r w:rsidR="000A3628" w:rsidRPr="00B77E82">
        <w:rPr>
          <w:rFonts w:ascii="Poppins" w:hAnsi="Poppins"/>
          <w:color w:val="auto"/>
          <w:rPrChange w:id="448" w:author="Stuart McLarnon (NESO)" w:date="2024-11-18T11:12:00Z">
            <w:rPr>
              <w:rFonts w:ascii="Arial" w:hAnsi="Arial"/>
              <w:color w:val="auto"/>
            </w:rPr>
          </w:rPrChange>
        </w:rPr>
        <w:t xml:space="preserve"> </w:t>
      </w:r>
      <w:r w:rsidR="000A3628" w:rsidRPr="00B77E82">
        <w:rPr>
          <w:rFonts w:ascii="Poppins" w:hAnsi="Poppins"/>
          <w:color w:val="auto"/>
          <w:rPrChange w:id="449" w:author="Stuart McLarnon (NESO)" w:date="2024-11-18T11:12:00Z">
            <w:rPr>
              <w:rFonts w:ascii="Arial" w:hAnsi="Arial"/>
              <w:color w:val="auto"/>
            </w:rPr>
          </w:rPrChange>
        </w:rPr>
        <w:lastRenderedPageBreak/>
        <w:t>approach to discharging th</w:t>
      </w:r>
      <w:r w:rsidR="00A022E5" w:rsidRPr="00B77E82">
        <w:rPr>
          <w:rFonts w:ascii="Poppins" w:hAnsi="Poppins"/>
          <w:color w:val="auto"/>
          <w:rPrChange w:id="450" w:author="Stuart McLarnon (NESO)" w:date="2024-11-18T11:12:00Z">
            <w:rPr>
              <w:rFonts w:ascii="Arial" w:hAnsi="Arial"/>
              <w:color w:val="auto"/>
            </w:rPr>
          </w:rPrChange>
        </w:rPr>
        <w:t>e</w:t>
      </w:r>
      <w:r w:rsidR="000A3628" w:rsidRPr="00B77E82">
        <w:rPr>
          <w:rFonts w:ascii="Poppins" w:hAnsi="Poppins"/>
          <w:color w:val="auto"/>
          <w:rPrChange w:id="451" w:author="Stuart McLarnon (NESO)" w:date="2024-11-18T11:12:00Z">
            <w:rPr>
              <w:rFonts w:ascii="Arial" w:hAnsi="Arial"/>
              <w:color w:val="auto"/>
            </w:rPr>
          </w:rPrChange>
        </w:rPr>
        <w:t xml:space="preserve"> requirement </w:t>
      </w:r>
      <w:r w:rsidR="00A022E5" w:rsidRPr="00B77E82">
        <w:rPr>
          <w:rFonts w:ascii="Poppins" w:hAnsi="Poppins"/>
          <w:color w:val="auto"/>
          <w:rPrChange w:id="452" w:author="Stuart McLarnon (NESO)" w:date="2024-11-18T11:12:00Z">
            <w:rPr>
              <w:rFonts w:ascii="Arial" w:hAnsi="Arial"/>
              <w:color w:val="auto"/>
            </w:rPr>
          </w:rPrChange>
        </w:rPr>
        <w:t xml:space="preserve">in that Network Code </w:t>
      </w:r>
      <w:r w:rsidR="003D12CA" w:rsidRPr="00B77E82">
        <w:rPr>
          <w:rFonts w:ascii="Poppins" w:hAnsi="Poppins"/>
          <w:color w:val="auto"/>
          <w:rPrChange w:id="453" w:author="Stuart McLarnon (NESO)" w:date="2024-11-18T11:12:00Z">
            <w:rPr>
              <w:rFonts w:ascii="Arial" w:hAnsi="Arial"/>
              <w:color w:val="auto"/>
            </w:rPr>
          </w:rPrChange>
        </w:rPr>
        <w:t>which requires</w:t>
      </w:r>
      <w:r w:rsidR="00A022E5" w:rsidRPr="00B77E82">
        <w:rPr>
          <w:rFonts w:ascii="Poppins" w:hAnsi="Poppins"/>
          <w:color w:val="auto"/>
          <w:rPrChange w:id="454" w:author="Stuart McLarnon (NESO)" w:date="2024-11-18T11:12:00Z">
            <w:rPr>
              <w:rFonts w:ascii="Arial" w:hAnsi="Arial"/>
              <w:color w:val="auto"/>
            </w:rPr>
          </w:rPrChange>
        </w:rPr>
        <w:t xml:space="preserve"> prepar</w:t>
      </w:r>
      <w:r w:rsidR="00551850" w:rsidRPr="00B77E82">
        <w:rPr>
          <w:rFonts w:ascii="Poppins" w:hAnsi="Poppins"/>
          <w:color w:val="auto"/>
          <w:rPrChange w:id="455" w:author="Stuart McLarnon (NESO)" w:date="2024-11-18T11:12:00Z">
            <w:rPr>
              <w:rFonts w:ascii="Arial" w:hAnsi="Arial"/>
              <w:color w:val="auto"/>
            </w:rPr>
          </w:rPrChange>
        </w:rPr>
        <w:t xml:space="preserve">ation of </w:t>
      </w:r>
      <w:r w:rsidR="00A022E5" w:rsidRPr="00B77E82">
        <w:rPr>
          <w:rFonts w:ascii="Poppins" w:hAnsi="Poppins"/>
          <w:color w:val="auto"/>
          <w:rPrChange w:id="456" w:author="Stuart McLarnon (NESO)" w:date="2024-11-18T11:12:00Z">
            <w:rPr>
              <w:rFonts w:ascii="Arial" w:hAnsi="Arial"/>
              <w:color w:val="auto"/>
            </w:rPr>
          </w:rPrChange>
        </w:rPr>
        <w:t xml:space="preserve">a System Restoration Plan. </w:t>
      </w:r>
      <w:r w:rsidR="00A42385" w:rsidRPr="00B77E82">
        <w:rPr>
          <w:rFonts w:ascii="Poppins" w:hAnsi="Poppins"/>
          <w:color w:val="auto"/>
          <w:rPrChange w:id="457" w:author="Stuart McLarnon (NESO)" w:date="2024-11-18T11:12:00Z">
            <w:rPr>
              <w:rFonts w:ascii="Arial" w:hAnsi="Arial"/>
              <w:color w:val="auto"/>
            </w:rPr>
          </w:rPrChange>
        </w:rPr>
        <w:t xml:space="preserve"> </w:t>
      </w:r>
      <w:r w:rsidR="00A022E5" w:rsidRPr="00B77E82">
        <w:rPr>
          <w:rFonts w:ascii="Poppins" w:hAnsi="Poppins"/>
          <w:color w:val="auto"/>
          <w:rPrChange w:id="458" w:author="Stuart McLarnon (NESO)" w:date="2024-11-18T11:12:00Z">
            <w:rPr>
              <w:rFonts w:ascii="Arial" w:hAnsi="Arial"/>
              <w:color w:val="auto"/>
            </w:rPr>
          </w:rPrChange>
        </w:rPr>
        <w:t>This System Restoration Plan</w:t>
      </w:r>
      <w:r w:rsidR="000A3628" w:rsidRPr="00B77E82">
        <w:rPr>
          <w:rFonts w:ascii="Poppins" w:hAnsi="Poppins"/>
          <w:color w:val="auto"/>
          <w:rPrChange w:id="459" w:author="Stuart McLarnon (NESO)" w:date="2024-11-18T11:12:00Z">
            <w:rPr>
              <w:rFonts w:ascii="Arial" w:hAnsi="Arial"/>
              <w:color w:val="auto"/>
            </w:rPr>
          </w:rPrChange>
        </w:rPr>
        <w:t xml:space="preserve"> has been developed in consultation with industry stakeholders</w:t>
      </w:r>
      <w:r w:rsidRPr="00B77E82">
        <w:rPr>
          <w:rFonts w:ascii="Poppins" w:hAnsi="Poppins"/>
          <w:color w:val="auto"/>
          <w:rPrChange w:id="460" w:author="Stuart McLarnon (NESO)" w:date="2024-11-18T11:12:00Z">
            <w:rPr>
              <w:rFonts w:ascii="Arial" w:hAnsi="Arial"/>
              <w:color w:val="auto"/>
            </w:rPr>
          </w:rPrChange>
        </w:rPr>
        <w:t xml:space="preserve">.  </w:t>
      </w:r>
    </w:p>
    <w:p w14:paraId="6807036A" w14:textId="77777777" w:rsidR="002E6A47" w:rsidRPr="00B77E82" w:rsidRDefault="002E6A47" w:rsidP="002E6A47">
      <w:pPr>
        <w:jc w:val="both"/>
        <w:rPr>
          <w:rFonts w:ascii="Poppins" w:hAnsi="Poppins"/>
          <w:color w:val="auto"/>
          <w:rPrChange w:id="461" w:author="Stuart McLarnon (NESO)" w:date="2024-11-18T11:12:00Z">
            <w:rPr>
              <w:rFonts w:ascii="Arial" w:hAnsi="Arial"/>
              <w:color w:val="auto"/>
            </w:rPr>
          </w:rPrChange>
        </w:rPr>
      </w:pPr>
    </w:p>
    <w:p w14:paraId="2062979A" w14:textId="06641194" w:rsidR="0074585A" w:rsidRPr="00B77E82" w:rsidRDefault="002E6A47" w:rsidP="002E6A47">
      <w:pPr>
        <w:jc w:val="both"/>
        <w:rPr>
          <w:rFonts w:ascii="Poppins" w:hAnsi="Poppins"/>
          <w:color w:val="auto"/>
          <w:rPrChange w:id="462" w:author="Stuart McLarnon (NESO)" w:date="2024-11-18T11:12:00Z">
            <w:rPr>
              <w:rFonts w:ascii="Arial" w:hAnsi="Arial"/>
              <w:color w:val="auto"/>
            </w:rPr>
          </w:rPrChange>
        </w:rPr>
      </w:pPr>
      <w:r w:rsidRPr="00B77E82">
        <w:rPr>
          <w:rFonts w:ascii="Poppins" w:hAnsi="Poppins"/>
          <w:color w:val="auto"/>
          <w:rPrChange w:id="463" w:author="Stuart McLarnon (NESO)" w:date="2024-11-18T11:12:00Z">
            <w:rPr>
              <w:rFonts w:ascii="Arial" w:hAnsi="Arial"/>
              <w:color w:val="auto"/>
            </w:rPr>
          </w:rPrChange>
        </w:rPr>
        <w:t xml:space="preserve">As provided for in the </w:t>
      </w:r>
      <w:r w:rsidR="007F7D75" w:rsidRPr="00B77E82">
        <w:rPr>
          <w:rFonts w:ascii="Poppins" w:hAnsi="Poppins"/>
          <w:color w:val="auto"/>
          <w:rPrChange w:id="464" w:author="Stuart McLarnon (NESO)" w:date="2024-11-18T11:12:00Z">
            <w:rPr>
              <w:rFonts w:ascii="Arial" w:hAnsi="Arial"/>
              <w:color w:val="auto"/>
            </w:rPr>
          </w:rPrChange>
        </w:rPr>
        <w:t>EU NCER</w:t>
      </w:r>
      <w:r w:rsidRPr="00B77E82">
        <w:rPr>
          <w:rFonts w:ascii="Poppins" w:hAnsi="Poppins"/>
          <w:color w:val="auto"/>
          <w:rPrChange w:id="465" w:author="Stuart McLarnon (NESO)" w:date="2024-11-18T11:12:00Z">
            <w:rPr>
              <w:rFonts w:ascii="Arial" w:hAnsi="Arial"/>
              <w:color w:val="auto"/>
            </w:rPr>
          </w:rPrChange>
        </w:rPr>
        <w:t xml:space="preserve"> Article 23, this System Restoration Plan </w:t>
      </w:r>
      <w:r w:rsidR="008A504D" w:rsidRPr="00B77E82">
        <w:rPr>
          <w:rFonts w:ascii="Poppins" w:hAnsi="Poppins"/>
          <w:color w:val="auto"/>
          <w:rPrChange w:id="466" w:author="Stuart McLarnon (NESO)" w:date="2024-11-18T11:12:00Z">
            <w:rPr>
              <w:rFonts w:ascii="Arial" w:hAnsi="Arial"/>
              <w:color w:val="auto"/>
            </w:rPr>
          </w:rPrChange>
        </w:rPr>
        <w:t>has been</w:t>
      </w:r>
      <w:r w:rsidR="002B59EE" w:rsidRPr="00B77E82">
        <w:rPr>
          <w:rFonts w:ascii="Poppins" w:hAnsi="Poppins"/>
          <w:color w:val="auto"/>
          <w:rPrChange w:id="467" w:author="Stuart McLarnon (NESO)" w:date="2024-11-18T11:12:00Z">
            <w:rPr>
              <w:rFonts w:ascii="Arial" w:hAnsi="Arial"/>
              <w:color w:val="auto"/>
            </w:rPr>
          </w:rPrChange>
        </w:rPr>
        <w:t xml:space="preserve"> </w:t>
      </w:r>
      <w:r w:rsidRPr="00B77E82">
        <w:rPr>
          <w:rFonts w:ascii="Poppins" w:hAnsi="Poppins"/>
          <w:color w:val="auto"/>
          <w:rPrChange w:id="468" w:author="Stuart McLarnon (NESO)" w:date="2024-11-18T11:12:00Z">
            <w:rPr>
              <w:rFonts w:ascii="Arial" w:hAnsi="Arial"/>
              <w:color w:val="auto"/>
            </w:rPr>
          </w:rPrChange>
        </w:rPr>
        <w:t xml:space="preserve">designed in consultation with </w:t>
      </w:r>
      <w:r w:rsidR="0074585A" w:rsidRPr="00B77E82">
        <w:rPr>
          <w:rFonts w:ascii="Poppins" w:hAnsi="Poppins"/>
          <w:color w:val="auto"/>
          <w:rPrChange w:id="469" w:author="Stuart McLarnon (NESO)" w:date="2024-11-18T11:12:00Z">
            <w:rPr>
              <w:rFonts w:ascii="Arial" w:hAnsi="Arial"/>
              <w:color w:val="auto"/>
            </w:rPr>
          </w:rPrChange>
        </w:rPr>
        <w:t xml:space="preserve">Stakeholders </w:t>
      </w:r>
      <w:r w:rsidRPr="00B77E82">
        <w:rPr>
          <w:rFonts w:ascii="Poppins" w:hAnsi="Poppins"/>
          <w:color w:val="auto"/>
          <w:rPrChange w:id="470" w:author="Stuart McLarnon (NESO)" w:date="2024-11-18T11:12:00Z">
            <w:rPr>
              <w:rFonts w:ascii="Arial" w:hAnsi="Arial"/>
              <w:color w:val="auto"/>
            </w:rPr>
          </w:rPrChange>
        </w:rPr>
        <w:t xml:space="preserve">in the GB </w:t>
      </w:r>
      <w:r w:rsidR="00F00670" w:rsidRPr="00B77E82">
        <w:rPr>
          <w:rFonts w:ascii="Poppins" w:hAnsi="Poppins"/>
          <w:color w:val="auto"/>
          <w:rPrChange w:id="471" w:author="Stuart McLarnon (NESO)" w:date="2024-11-18T11:12:00Z">
            <w:rPr>
              <w:rFonts w:ascii="Arial" w:hAnsi="Arial"/>
              <w:color w:val="auto"/>
            </w:rPr>
          </w:rPrChange>
        </w:rPr>
        <w:t>S</w:t>
      </w:r>
      <w:r w:rsidRPr="00B77E82">
        <w:rPr>
          <w:rFonts w:ascii="Poppins" w:hAnsi="Poppins"/>
          <w:color w:val="auto"/>
          <w:rPrChange w:id="472" w:author="Stuart McLarnon (NESO)" w:date="2024-11-18T11:12:00Z">
            <w:rPr>
              <w:rFonts w:ascii="Arial" w:hAnsi="Arial"/>
              <w:color w:val="auto"/>
            </w:rPr>
          </w:rPrChange>
        </w:rPr>
        <w:t xml:space="preserve">ynchronous </w:t>
      </w:r>
      <w:r w:rsidR="00F00670" w:rsidRPr="00B77E82">
        <w:rPr>
          <w:rFonts w:ascii="Poppins" w:hAnsi="Poppins"/>
          <w:color w:val="auto"/>
          <w:rPrChange w:id="473" w:author="Stuart McLarnon (NESO)" w:date="2024-11-18T11:12:00Z">
            <w:rPr>
              <w:rFonts w:ascii="Arial" w:hAnsi="Arial"/>
              <w:color w:val="auto"/>
            </w:rPr>
          </w:rPrChange>
        </w:rPr>
        <w:t>A</w:t>
      </w:r>
      <w:r w:rsidRPr="00B77E82">
        <w:rPr>
          <w:rFonts w:ascii="Poppins" w:hAnsi="Poppins"/>
          <w:color w:val="auto"/>
          <w:rPrChange w:id="474" w:author="Stuart McLarnon (NESO)" w:date="2024-11-18T11:12:00Z">
            <w:rPr>
              <w:rFonts w:ascii="Arial" w:hAnsi="Arial"/>
              <w:color w:val="auto"/>
            </w:rPr>
          </w:rPrChange>
        </w:rPr>
        <w:t xml:space="preserve">rea. </w:t>
      </w:r>
      <w:r w:rsidR="0074585A" w:rsidRPr="00B77E82">
        <w:rPr>
          <w:rFonts w:ascii="Poppins" w:hAnsi="Poppins"/>
          <w:color w:val="auto"/>
          <w:rPrChange w:id="475" w:author="Stuart McLarnon (NESO)" w:date="2024-11-18T11:12:00Z">
            <w:rPr>
              <w:rFonts w:ascii="Arial" w:hAnsi="Arial"/>
              <w:color w:val="auto"/>
            </w:rPr>
          </w:rPrChange>
        </w:rPr>
        <w:t xml:space="preserve"> GB Parties who will be required to comply with the requirements of the EU NCER are detailed in Appendix A of this System Restoration Plan</w:t>
      </w:r>
      <w:r w:rsidR="0069792D" w:rsidRPr="00B77E82">
        <w:rPr>
          <w:rFonts w:ascii="Poppins" w:hAnsi="Poppins"/>
          <w:color w:val="auto"/>
          <w:rPrChange w:id="476" w:author="Stuart McLarnon (NESO)" w:date="2024-11-18T11:12:00Z">
            <w:rPr>
              <w:rFonts w:ascii="Arial" w:hAnsi="Arial"/>
              <w:color w:val="auto"/>
            </w:rPr>
          </w:rPrChange>
        </w:rPr>
        <w:t>.</w:t>
      </w:r>
      <w:r w:rsidR="00A42385" w:rsidRPr="00B77E82">
        <w:rPr>
          <w:rFonts w:ascii="Poppins" w:hAnsi="Poppins"/>
          <w:color w:val="auto"/>
          <w:rPrChange w:id="477" w:author="Stuart McLarnon (NESO)" w:date="2024-11-18T11:12:00Z">
            <w:rPr>
              <w:rFonts w:ascii="Arial" w:hAnsi="Arial"/>
              <w:color w:val="auto"/>
            </w:rPr>
          </w:rPrChange>
        </w:rPr>
        <w:t xml:space="preserve"> </w:t>
      </w:r>
      <w:r w:rsidR="0074585A" w:rsidRPr="00B77E82">
        <w:rPr>
          <w:rFonts w:ascii="Poppins" w:hAnsi="Poppins"/>
          <w:color w:val="auto"/>
          <w:rPrChange w:id="478" w:author="Stuart McLarnon (NESO)" w:date="2024-11-18T11:12:00Z">
            <w:rPr>
              <w:rFonts w:ascii="Arial" w:hAnsi="Arial"/>
              <w:color w:val="auto"/>
            </w:rPr>
          </w:rPrChange>
        </w:rPr>
        <w:t xml:space="preserve">In </w:t>
      </w:r>
      <w:r w:rsidR="00036035" w:rsidRPr="00B77E82">
        <w:rPr>
          <w:rFonts w:ascii="Poppins" w:hAnsi="Poppins"/>
          <w:color w:val="auto"/>
          <w:rPrChange w:id="479" w:author="Stuart McLarnon (NESO)" w:date="2024-11-18T11:12:00Z">
            <w:rPr>
              <w:rFonts w:ascii="Arial" w:hAnsi="Arial"/>
              <w:color w:val="auto"/>
            </w:rPr>
          </w:rPrChange>
        </w:rPr>
        <w:t>general,</w:t>
      </w:r>
      <w:r w:rsidR="0074585A" w:rsidRPr="00B77E82">
        <w:rPr>
          <w:rFonts w:ascii="Poppins" w:hAnsi="Poppins"/>
          <w:color w:val="auto"/>
          <w:rPrChange w:id="480" w:author="Stuart McLarnon (NESO)" w:date="2024-11-18T11:12:00Z">
            <w:rPr>
              <w:rFonts w:ascii="Arial" w:hAnsi="Arial"/>
              <w:color w:val="auto"/>
            </w:rPr>
          </w:rPrChange>
        </w:rPr>
        <w:t xml:space="preserve"> the EU NCER </w:t>
      </w:r>
      <w:r w:rsidR="00A022E5" w:rsidRPr="00B77E82">
        <w:rPr>
          <w:rFonts w:ascii="Poppins" w:hAnsi="Poppins"/>
          <w:color w:val="auto"/>
          <w:rPrChange w:id="481" w:author="Stuart McLarnon (NESO)" w:date="2024-11-18T11:12:00Z">
            <w:rPr>
              <w:rFonts w:ascii="Arial" w:hAnsi="Arial"/>
              <w:color w:val="auto"/>
            </w:rPr>
          </w:rPrChange>
        </w:rPr>
        <w:t>applies</w:t>
      </w:r>
      <w:r w:rsidR="0074585A" w:rsidRPr="00B77E82">
        <w:rPr>
          <w:rFonts w:ascii="Poppins" w:hAnsi="Poppins"/>
          <w:color w:val="auto"/>
          <w:rPrChange w:id="482" w:author="Stuart McLarnon (NESO)" w:date="2024-11-18T11:12:00Z">
            <w:rPr>
              <w:rFonts w:ascii="Arial" w:hAnsi="Arial"/>
              <w:color w:val="auto"/>
            </w:rPr>
          </w:rPrChange>
        </w:rPr>
        <w:t xml:space="preserve"> to the following parties in GB.</w:t>
      </w:r>
    </w:p>
    <w:p w14:paraId="24261341" w14:textId="6FBFB754" w:rsidR="0074585A" w:rsidRPr="00B77E82" w:rsidRDefault="0074585A" w:rsidP="00C47A67">
      <w:pPr>
        <w:pStyle w:val="ListParagraph"/>
        <w:numPr>
          <w:ilvl w:val="0"/>
          <w:numId w:val="29"/>
        </w:numPr>
        <w:jc w:val="both"/>
        <w:rPr>
          <w:rFonts w:ascii="Poppins" w:hAnsi="Poppins"/>
          <w:color w:val="auto"/>
          <w:rPrChange w:id="483" w:author="Stuart McLarnon (NESO)" w:date="2024-11-18T11:12:00Z">
            <w:rPr>
              <w:rFonts w:ascii="Arial" w:hAnsi="Arial"/>
              <w:color w:val="auto"/>
            </w:rPr>
          </w:rPrChange>
        </w:rPr>
      </w:pPr>
      <w:r w:rsidRPr="00B77E82">
        <w:rPr>
          <w:rFonts w:ascii="Poppins" w:hAnsi="Poppins"/>
          <w:color w:val="auto"/>
          <w:rPrChange w:id="484" w:author="Stuart McLarnon (NESO)" w:date="2024-11-18T11:12:00Z">
            <w:rPr>
              <w:rFonts w:ascii="Arial" w:hAnsi="Arial"/>
              <w:color w:val="auto"/>
            </w:rPr>
          </w:rPrChange>
        </w:rPr>
        <w:t xml:space="preserve">Any Party with a CUSC </w:t>
      </w:r>
      <w:proofErr w:type="gramStart"/>
      <w:r w:rsidRPr="00B77E82">
        <w:rPr>
          <w:rFonts w:ascii="Poppins" w:hAnsi="Poppins"/>
          <w:color w:val="auto"/>
          <w:rPrChange w:id="485" w:author="Stuart McLarnon (NESO)" w:date="2024-11-18T11:12:00Z">
            <w:rPr>
              <w:rFonts w:ascii="Arial" w:hAnsi="Arial"/>
              <w:color w:val="auto"/>
            </w:rPr>
          </w:rPrChange>
        </w:rPr>
        <w:t>Contract</w:t>
      </w:r>
      <w:r w:rsidR="00A42385" w:rsidRPr="00B77E82">
        <w:rPr>
          <w:rFonts w:ascii="Poppins" w:hAnsi="Poppins"/>
          <w:color w:val="auto"/>
          <w:rPrChange w:id="486" w:author="Stuart McLarnon (NESO)" w:date="2024-11-18T11:12:00Z">
            <w:rPr>
              <w:rFonts w:ascii="Arial" w:hAnsi="Arial"/>
              <w:color w:val="auto"/>
            </w:rPr>
          </w:rPrChange>
        </w:rPr>
        <w:t>;</w:t>
      </w:r>
      <w:proofErr w:type="gramEnd"/>
    </w:p>
    <w:p w14:paraId="43D83C9F" w14:textId="1CA6728E" w:rsidR="00043961" w:rsidRPr="00B77E82" w:rsidRDefault="00043961" w:rsidP="00C47A67">
      <w:pPr>
        <w:pStyle w:val="ListParagraph"/>
        <w:numPr>
          <w:ilvl w:val="0"/>
          <w:numId w:val="29"/>
        </w:numPr>
        <w:jc w:val="both"/>
        <w:rPr>
          <w:rFonts w:ascii="Poppins" w:hAnsi="Poppins"/>
          <w:color w:val="auto"/>
          <w:rPrChange w:id="487" w:author="Stuart McLarnon (NESO)" w:date="2024-11-18T11:12:00Z">
            <w:rPr>
              <w:rFonts w:ascii="Arial" w:hAnsi="Arial"/>
              <w:color w:val="auto"/>
            </w:rPr>
          </w:rPrChange>
        </w:rPr>
      </w:pPr>
      <w:r w:rsidRPr="00B77E82">
        <w:rPr>
          <w:rFonts w:ascii="Poppins" w:hAnsi="Poppins"/>
          <w:color w:val="auto"/>
          <w:rPrChange w:id="488" w:author="Stuart McLarnon (NESO)" w:date="2024-11-18T11:12:00Z">
            <w:rPr>
              <w:rFonts w:ascii="Arial" w:hAnsi="Arial"/>
              <w:color w:val="auto"/>
            </w:rPr>
          </w:rPrChange>
        </w:rPr>
        <w:t xml:space="preserve">Any Non-CUSC Party </w:t>
      </w:r>
      <w:r w:rsidR="00F7780B" w:rsidRPr="00B77E82">
        <w:rPr>
          <w:rFonts w:ascii="Poppins" w:hAnsi="Poppins"/>
          <w:color w:val="auto"/>
          <w:rPrChange w:id="489" w:author="Stuart McLarnon (NESO)" w:date="2024-11-18T11:12:00Z">
            <w:rPr>
              <w:rFonts w:ascii="Arial" w:hAnsi="Arial"/>
              <w:color w:val="auto"/>
            </w:rPr>
          </w:rPrChange>
        </w:rPr>
        <w:t>with a</w:t>
      </w:r>
      <w:r w:rsidR="00915C84" w:rsidRPr="00B77E82">
        <w:rPr>
          <w:rFonts w:ascii="Poppins" w:hAnsi="Poppins"/>
          <w:color w:val="auto"/>
          <w:rPrChange w:id="490" w:author="Stuart McLarnon (NESO)" w:date="2024-11-18T11:12:00Z">
            <w:rPr>
              <w:rFonts w:ascii="Arial" w:hAnsi="Arial"/>
              <w:color w:val="auto"/>
            </w:rPr>
          </w:rPrChange>
        </w:rPr>
        <w:t>n</w:t>
      </w:r>
      <w:r w:rsidR="00F7780B" w:rsidRPr="00B77E82">
        <w:rPr>
          <w:rFonts w:ascii="Poppins" w:hAnsi="Poppins"/>
          <w:color w:val="auto"/>
          <w:rPrChange w:id="491" w:author="Stuart McLarnon (NESO)" w:date="2024-11-18T11:12:00Z">
            <w:rPr>
              <w:rFonts w:ascii="Arial" w:hAnsi="Arial"/>
              <w:color w:val="auto"/>
            </w:rPr>
          </w:rPrChange>
        </w:rPr>
        <w:t xml:space="preserve"> </w:t>
      </w:r>
      <w:r w:rsidR="00D97DEE" w:rsidRPr="00B77E82">
        <w:rPr>
          <w:rFonts w:ascii="Poppins" w:hAnsi="Poppins"/>
          <w:color w:val="auto"/>
          <w:rPrChange w:id="492" w:author="Stuart McLarnon (NESO)" w:date="2024-11-18T11:12:00Z">
            <w:rPr>
              <w:rFonts w:ascii="Arial" w:hAnsi="Arial"/>
              <w:color w:val="auto"/>
            </w:rPr>
          </w:rPrChange>
        </w:rPr>
        <w:t xml:space="preserve">Anchor Restoration Contract or Top Up Restoration </w:t>
      </w:r>
      <w:proofErr w:type="gramStart"/>
      <w:r w:rsidR="00D97DEE" w:rsidRPr="00B77E82">
        <w:rPr>
          <w:rFonts w:ascii="Poppins" w:hAnsi="Poppins"/>
          <w:color w:val="auto"/>
          <w:rPrChange w:id="493" w:author="Stuart McLarnon (NESO)" w:date="2024-11-18T11:12:00Z">
            <w:rPr>
              <w:rFonts w:ascii="Arial" w:hAnsi="Arial"/>
              <w:color w:val="auto"/>
            </w:rPr>
          </w:rPrChange>
        </w:rPr>
        <w:t>C</w:t>
      </w:r>
      <w:r w:rsidR="00474022" w:rsidRPr="00B77E82">
        <w:rPr>
          <w:rFonts w:ascii="Poppins" w:hAnsi="Poppins"/>
          <w:color w:val="auto"/>
          <w:rPrChange w:id="494" w:author="Stuart McLarnon (NESO)" w:date="2024-11-18T11:12:00Z">
            <w:rPr>
              <w:rFonts w:ascii="Arial" w:hAnsi="Arial"/>
              <w:color w:val="auto"/>
            </w:rPr>
          </w:rPrChange>
        </w:rPr>
        <w:t>ontract</w:t>
      </w:r>
      <w:r w:rsidR="00A42385" w:rsidRPr="00B77E82">
        <w:rPr>
          <w:rFonts w:ascii="Poppins" w:hAnsi="Poppins"/>
          <w:color w:val="auto"/>
          <w:rPrChange w:id="495" w:author="Stuart McLarnon (NESO)" w:date="2024-11-18T11:12:00Z">
            <w:rPr>
              <w:rFonts w:ascii="Arial" w:hAnsi="Arial"/>
              <w:color w:val="auto"/>
            </w:rPr>
          </w:rPrChange>
        </w:rPr>
        <w:t>;</w:t>
      </w:r>
      <w:proofErr w:type="gramEnd"/>
    </w:p>
    <w:p w14:paraId="1C512C1B" w14:textId="20B23071" w:rsidR="00F72B67" w:rsidRPr="00B77E82" w:rsidRDefault="00F72B67" w:rsidP="00C47A67">
      <w:pPr>
        <w:pStyle w:val="ListParagraph"/>
        <w:numPr>
          <w:ilvl w:val="0"/>
          <w:numId w:val="29"/>
        </w:numPr>
        <w:jc w:val="both"/>
        <w:rPr>
          <w:rFonts w:ascii="Poppins" w:hAnsi="Poppins"/>
          <w:color w:val="auto"/>
          <w:rPrChange w:id="496" w:author="Stuart McLarnon (NESO)" w:date="2024-11-18T11:12:00Z">
            <w:rPr>
              <w:rFonts w:ascii="Arial" w:hAnsi="Arial"/>
              <w:color w:val="auto"/>
            </w:rPr>
          </w:rPrChange>
        </w:rPr>
      </w:pPr>
      <w:del w:id="497" w:author="Stuart McLarnon (NESO)" w:date="2024-11-18T11:12:00Z">
        <w:r>
          <w:rPr>
            <w:rFonts w:ascii="Arial" w:eastAsiaTheme="minorEastAsia" w:hAnsi="Arial" w:cs="Times New Roman"/>
            <w:color w:val="auto"/>
          </w:rPr>
          <w:delText>NGESO</w:delText>
        </w:r>
      </w:del>
      <w:proofErr w:type="gramStart"/>
      <w:ins w:id="498" w:author="Stuart McLarnon (NESO)" w:date="2024-11-18T11:12:00Z">
        <w:r w:rsidR="00C34B53">
          <w:rPr>
            <w:rFonts w:ascii="Poppins" w:eastAsiaTheme="minorEastAsia" w:hAnsi="Poppins" w:cs="Poppins"/>
            <w:color w:val="auto"/>
          </w:rPr>
          <w:t>NESO</w:t>
        </w:r>
      </w:ins>
      <w:r w:rsidR="005D2465" w:rsidRPr="00B77E82">
        <w:rPr>
          <w:rFonts w:ascii="Poppins" w:hAnsi="Poppins"/>
          <w:color w:val="auto"/>
          <w:rPrChange w:id="499" w:author="Stuart McLarnon (NESO)" w:date="2024-11-18T11:12:00Z">
            <w:rPr>
              <w:rFonts w:ascii="Arial" w:hAnsi="Arial"/>
              <w:color w:val="auto"/>
            </w:rPr>
          </w:rPrChange>
        </w:rPr>
        <w:t>;</w:t>
      </w:r>
      <w:proofErr w:type="gramEnd"/>
    </w:p>
    <w:p w14:paraId="5529A0E9" w14:textId="2FF670C6" w:rsidR="0074585A" w:rsidRPr="00B77E82" w:rsidRDefault="0074585A" w:rsidP="00C47A67">
      <w:pPr>
        <w:pStyle w:val="ListParagraph"/>
        <w:numPr>
          <w:ilvl w:val="0"/>
          <w:numId w:val="29"/>
        </w:numPr>
        <w:jc w:val="both"/>
        <w:rPr>
          <w:rFonts w:ascii="Poppins" w:hAnsi="Poppins"/>
          <w:color w:val="auto"/>
          <w:rPrChange w:id="500" w:author="Stuart McLarnon (NESO)" w:date="2024-11-18T11:12:00Z">
            <w:rPr>
              <w:rFonts w:ascii="Arial" w:hAnsi="Arial"/>
              <w:color w:val="auto"/>
            </w:rPr>
          </w:rPrChange>
        </w:rPr>
      </w:pPr>
      <w:r w:rsidRPr="00B77E82">
        <w:rPr>
          <w:rFonts w:ascii="Poppins" w:hAnsi="Poppins"/>
          <w:color w:val="auto"/>
          <w:rPrChange w:id="501" w:author="Stuart McLarnon (NESO)" w:date="2024-11-18T11:12:00Z">
            <w:rPr>
              <w:rFonts w:ascii="Arial" w:hAnsi="Arial"/>
              <w:color w:val="auto"/>
            </w:rPr>
          </w:rPrChange>
        </w:rPr>
        <w:t>Transmission Licensees</w:t>
      </w:r>
      <w:r w:rsidR="00A42385" w:rsidRPr="00B77E82">
        <w:rPr>
          <w:rFonts w:ascii="Poppins" w:hAnsi="Poppins"/>
          <w:color w:val="auto"/>
          <w:rPrChange w:id="502" w:author="Stuart McLarnon (NESO)" w:date="2024-11-18T11:12:00Z">
            <w:rPr>
              <w:rFonts w:ascii="Arial" w:hAnsi="Arial"/>
              <w:color w:val="auto"/>
            </w:rPr>
          </w:rPrChange>
        </w:rPr>
        <w:t>; and</w:t>
      </w:r>
    </w:p>
    <w:p w14:paraId="06E0B0F0" w14:textId="39CD209C" w:rsidR="003A2C3A" w:rsidRPr="00B77E82" w:rsidRDefault="0074585A" w:rsidP="00C47A67">
      <w:pPr>
        <w:pStyle w:val="ListParagraph"/>
        <w:numPr>
          <w:ilvl w:val="0"/>
          <w:numId w:val="29"/>
        </w:numPr>
        <w:jc w:val="both"/>
        <w:rPr>
          <w:rFonts w:ascii="Poppins" w:hAnsi="Poppins"/>
          <w:color w:val="auto"/>
          <w:rPrChange w:id="503" w:author="Stuart McLarnon (NESO)" w:date="2024-11-18T11:12:00Z">
            <w:rPr>
              <w:rFonts w:ascii="Arial" w:hAnsi="Arial"/>
              <w:color w:val="auto"/>
            </w:rPr>
          </w:rPrChange>
        </w:rPr>
      </w:pPr>
      <w:r w:rsidRPr="00B77E82">
        <w:rPr>
          <w:rFonts w:ascii="Poppins" w:hAnsi="Poppins"/>
          <w:color w:val="auto"/>
          <w:rPrChange w:id="504" w:author="Stuart McLarnon (NESO)" w:date="2024-11-18T11:12:00Z">
            <w:rPr>
              <w:rFonts w:ascii="Arial" w:hAnsi="Arial"/>
              <w:color w:val="auto"/>
            </w:rPr>
          </w:rPrChange>
        </w:rPr>
        <w:t>Network Operators</w:t>
      </w:r>
      <w:r w:rsidR="00A42385" w:rsidRPr="00B77E82">
        <w:rPr>
          <w:rFonts w:ascii="Poppins" w:hAnsi="Poppins"/>
          <w:color w:val="auto"/>
          <w:rPrChange w:id="505" w:author="Stuart McLarnon (NESO)" w:date="2024-11-18T11:12:00Z">
            <w:rPr>
              <w:rFonts w:ascii="Arial" w:hAnsi="Arial"/>
              <w:color w:val="auto"/>
            </w:rPr>
          </w:rPrChange>
        </w:rPr>
        <w:t>.</w:t>
      </w:r>
    </w:p>
    <w:p w14:paraId="421D7875" w14:textId="77777777" w:rsidR="003A2C3A" w:rsidRPr="00B77E82" w:rsidRDefault="003A2C3A" w:rsidP="002E6A47">
      <w:pPr>
        <w:jc w:val="both"/>
        <w:rPr>
          <w:rFonts w:ascii="Poppins" w:hAnsi="Poppins"/>
          <w:rPrChange w:id="506" w:author="Stuart McLarnon (NESO)" w:date="2024-11-18T11:12:00Z">
            <w:rPr/>
          </w:rPrChange>
        </w:rPr>
      </w:pPr>
    </w:p>
    <w:p w14:paraId="51897F3A" w14:textId="6EF9221C" w:rsidR="002E6A47" w:rsidRPr="00B77E82" w:rsidRDefault="003A2C3A" w:rsidP="002E6A47">
      <w:pPr>
        <w:jc w:val="both"/>
        <w:rPr>
          <w:rFonts w:ascii="Poppins" w:hAnsi="Poppins"/>
          <w:color w:val="auto"/>
          <w:rPrChange w:id="507" w:author="Stuart McLarnon (NESO)" w:date="2024-11-18T11:12:00Z">
            <w:rPr>
              <w:color w:val="auto"/>
            </w:rPr>
          </w:rPrChange>
        </w:rPr>
      </w:pPr>
      <w:r w:rsidRPr="00B77E82">
        <w:rPr>
          <w:rFonts w:ascii="Poppins" w:hAnsi="Poppins"/>
          <w:color w:val="auto"/>
          <w:rPrChange w:id="508" w:author="Stuart McLarnon (NESO)" w:date="2024-11-18T11:12:00Z">
            <w:rPr>
              <w:rFonts w:ascii="Arial" w:hAnsi="Arial"/>
              <w:color w:val="auto"/>
            </w:rPr>
          </w:rPrChange>
        </w:rPr>
        <w:t xml:space="preserve">This Plan is not intended to replace any provisions currently in place in the GB </w:t>
      </w:r>
      <w:r w:rsidR="00D35B8A" w:rsidRPr="00B77E82">
        <w:rPr>
          <w:rFonts w:ascii="Poppins" w:hAnsi="Poppins"/>
          <w:color w:val="auto"/>
          <w:rPrChange w:id="509" w:author="Stuart McLarnon (NESO)" w:date="2024-11-18T11:12:00Z">
            <w:rPr>
              <w:rFonts w:ascii="Arial" w:hAnsi="Arial"/>
              <w:color w:val="auto"/>
            </w:rPr>
          </w:rPrChange>
        </w:rPr>
        <w:t>i</w:t>
      </w:r>
      <w:r w:rsidR="00D07DA9" w:rsidRPr="00B77E82">
        <w:rPr>
          <w:rFonts w:ascii="Poppins" w:hAnsi="Poppins"/>
          <w:color w:val="auto"/>
          <w:rPrChange w:id="510" w:author="Stuart McLarnon (NESO)" w:date="2024-11-18T11:12:00Z">
            <w:rPr>
              <w:rFonts w:ascii="Arial" w:hAnsi="Arial"/>
              <w:color w:val="auto"/>
            </w:rPr>
          </w:rPrChange>
        </w:rPr>
        <w:t xml:space="preserve">ndustry </w:t>
      </w:r>
      <w:r w:rsidR="00D35B8A" w:rsidRPr="00B77E82">
        <w:rPr>
          <w:rFonts w:ascii="Poppins" w:hAnsi="Poppins"/>
          <w:color w:val="auto"/>
          <w:rPrChange w:id="511" w:author="Stuart McLarnon (NESO)" w:date="2024-11-18T11:12:00Z">
            <w:rPr>
              <w:rFonts w:ascii="Arial" w:hAnsi="Arial"/>
              <w:color w:val="auto"/>
            </w:rPr>
          </w:rPrChange>
        </w:rPr>
        <w:t>c</w:t>
      </w:r>
      <w:r w:rsidRPr="00B77E82">
        <w:rPr>
          <w:rFonts w:ascii="Poppins" w:hAnsi="Poppins"/>
          <w:color w:val="auto"/>
          <w:rPrChange w:id="512" w:author="Stuart McLarnon (NESO)" w:date="2024-11-18T11:12:00Z">
            <w:rPr>
              <w:rFonts w:ascii="Arial" w:hAnsi="Arial"/>
              <w:color w:val="auto"/>
            </w:rPr>
          </w:rPrChange>
        </w:rPr>
        <w:t>odes nor to amend the Operational Security Limits</w:t>
      </w:r>
      <w:r w:rsidRPr="00B77E82">
        <w:rPr>
          <w:rFonts w:ascii="Poppins" w:hAnsi="Poppins"/>
          <w:color w:val="auto"/>
          <w:vertAlign w:val="superscript"/>
          <w:rPrChange w:id="513" w:author="Stuart McLarnon (NESO)" w:date="2024-11-18T11:12:00Z">
            <w:rPr>
              <w:rFonts w:ascii="Arial" w:hAnsi="Arial"/>
              <w:color w:val="auto"/>
              <w:vertAlign w:val="superscript"/>
            </w:rPr>
          </w:rPrChange>
        </w:rPr>
        <w:footnoteReference w:id="3"/>
      </w:r>
      <w:r w:rsidRPr="00B77E82">
        <w:rPr>
          <w:rFonts w:ascii="Poppins" w:hAnsi="Poppins"/>
          <w:color w:val="auto"/>
          <w:rPrChange w:id="520" w:author="Stuart McLarnon (NESO)" w:date="2024-11-18T11:12:00Z">
            <w:rPr>
              <w:rFonts w:ascii="Arial" w:hAnsi="Arial"/>
              <w:color w:val="auto"/>
            </w:rPr>
          </w:rPrChange>
        </w:rPr>
        <w:t xml:space="preserve">, it is a summary of how the requirements for System Restoration specified in </w:t>
      </w:r>
      <w:r w:rsidR="00CA0311" w:rsidRPr="00B77E82">
        <w:rPr>
          <w:rFonts w:ascii="Poppins" w:hAnsi="Poppins"/>
          <w:color w:val="auto"/>
          <w:rPrChange w:id="521" w:author="Stuart McLarnon (NESO)" w:date="2024-11-18T11:12:00Z">
            <w:rPr>
              <w:rFonts w:ascii="Arial" w:hAnsi="Arial"/>
              <w:color w:val="auto"/>
            </w:rPr>
          </w:rPrChange>
        </w:rPr>
        <w:t xml:space="preserve">the </w:t>
      </w:r>
      <w:r w:rsidR="007F7D75" w:rsidRPr="00B77E82">
        <w:rPr>
          <w:rFonts w:ascii="Poppins" w:hAnsi="Poppins"/>
          <w:color w:val="auto"/>
          <w:rPrChange w:id="522" w:author="Stuart McLarnon (NESO)" w:date="2024-11-18T11:12:00Z">
            <w:rPr>
              <w:rFonts w:ascii="Arial" w:hAnsi="Arial"/>
              <w:color w:val="auto"/>
            </w:rPr>
          </w:rPrChange>
        </w:rPr>
        <w:t>EU NCER</w:t>
      </w:r>
      <w:r w:rsidRPr="00B77E82">
        <w:rPr>
          <w:rFonts w:ascii="Poppins" w:hAnsi="Poppins"/>
          <w:color w:val="auto"/>
          <w:rPrChange w:id="523" w:author="Stuart McLarnon (NESO)" w:date="2024-11-18T11:12:00Z">
            <w:rPr>
              <w:rFonts w:ascii="Arial" w:hAnsi="Arial"/>
              <w:color w:val="auto"/>
            </w:rPr>
          </w:rPrChange>
        </w:rPr>
        <w:t xml:space="preserve"> </w:t>
      </w:r>
      <w:r w:rsidR="00A022E5" w:rsidRPr="00B77E82">
        <w:rPr>
          <w:rFonts w:ascii="Poppins" w:hAnsi="Poppins"/>
          <w:color w:val="auto"/>
          <w:rPrChange w:id="524" w:author="Stuart McLarnon (NESO)" w:date="2024-11-18T11:12:00Z">
            <w:rPr>
              <w:rFonts w:ascii="Arial" w:hAnsi="Arial"/>
              <w:color w:val="auto"/>
            </w:rPr>
          </w:rPrChange>
        </w:rPr>
        <w:t>are</w:t>
      </w:r>
      <w:r w:rsidRPr="00B77E82">
        <w:rPr>
          <w:rFonts w:ascii="Poppins" w:hAnsi="Poppins"/>
          <w:color w:val="auto"/>
          <w:rPrChange w:id="525" w:author="Stuart McLarnon (NESO)" w:date="2024-11-18T11:12:00Z">
            <w:rPr>
              <w:rFonts w:ascii="Arial" w:hAnsi="Arial"/>
              <w:color w:val="auto"/>
            </w:rPr>
          </w:rPrChange>
        </w:rPr>
        <w:t xml:space="preserve"> satisfied</w:t>
      </w:r>
      <w:r w:rsidR="009C27D9" w:rsidRPr="00B77E82">
        <w:rPr>
          <w:rFonts w:ascii="Poppins" w:hAnsi="Poppins"/>
          <w:color w:val="auto"/>
          <w:rPrChange w:id="526" w:author="Stuart McLarnon (NESO)" w:date="2024-11-18T11:12:00Z">
            <w:rPr>
              <w:rFonts w:ascii="Arial" w:hAnsi="Arial"/>
              <w:color w:val="auto"/>
            </w:rPr>
          </w:rPrChange>
        </w:rPr>
        <w:t xml:space="preserve"> in GB</w:t>
      </w:r>
      <w:r w:rsidRPr="00B77E82">
        <w:rPr>
          <w:rFonts w:ascii="Poppins" w:hAnsi="Poppins"/>
          <w:color w:val="auto"/>
          <w:rPrChange w:id="527" w:author="Stuart McLarnon (NESO)" w:date="2024-11-18T11:12:00Z">
            <w:rPr>
              <w:rFonts w:ascii="Arial" w:hAnsi="Arial"/>
              <w:color w:val="auto"/>
            </w:rPr>
          </w:rPrChange>
        </w:rPr>
        <w:t xml:space="preserve">. </w:t>
      </w:r>
      <w:r w:rsidR="00A42385" w:rsidRPr="00B77E82">
        <w:rPr>
          <w:rFonts w:ascii="Poppins" w:hAnsi="Poppins"/>
          <w:color w:val="auto"/>
          <w:rPrChange w:id="528" w:author="Stuart McLarnon (NESO)" w:date="2024-11-18T11:12:00Z">
            <w:rPr>
              <w:rFonts w:ascii="Arial" w:hAnsi="Arial"/>
              <w:color w:val="auto"/>
            </w:rPr>
          </w:rPrChange>
        </w:rPr>
        <w:t xml:space="preserve"> </w:t>
      </w:r>
      <w:r w:rsidR="00CA0311" w:rsidRPr="00B77E82">
        <w:rPr>
          <w:rFonts w:ascii="Poppins" w:hAnsi="Poppins"/>
          <w:color w:val="auto"/>
          <w:rPrChange w:id="529" w:author="Stuart McLarnon (NESO)" w:date="2024-11-18T11:12:00Z">
            <w:rPr>
              <w:rFonts w:ascii="Arial" w:hAnsi="Arial"/>
              <w:color w:val="auto"/>
            </w:rPr>
          </w:rPrChange>
        </w:rPr>
        <w:t>T</w:t>
      </w:r>
      <w:r w:rsidRPr="00B77E82">
        <w:rPr>
          <w:rFonts w:ascii="Poppins" w:hAnsi="Poppins"/>
          <w:color w:val="auto"/>
          <w:rPrChange w:id="530" w:author="Stuart McLarnon (NESO)" w:date="2024-11-18T11:12:00Z">
            <w:rPr>
              <w:rFonts w:ascii="Arial" w:hAnsi="Arial"/>
              <w:color w:val="auto"/>
            </w:rPr>
          </w:rPrChange>
        </w:rPr>
        <w:t xml:space="preserve">he provisions contained within this System </w:t>
      </w:r>
      <w:r w:rsidR="00597DD7" w:rsidRPr="00B77E82">
        <w:rPr>
          <w:rFonts w:ascii="Poppins" w:hAnsi="Poppins"/>
          <w:color w:val="auto"/>
          <w:rPrChange w:id="531" w:author="Stuart McLarnon (NESO)" w:date="2024-11-18T11:12:00Z">
            <w:rPr>
              <w:rFonts w:ascii="Arial" w:hAnsi="Arial"/>
              <w:color w:val="auto"/>
            </w:rPr>
          </w:rPrChange>
        </w:rPr>
        <w:t>Restoration</w:t>
      </w:r>
      <w:r w:rsidRPr="00B77E82">
        <w:rPr>
          <w:rFonts w:ascii="Poppins" w:hAnsi="Poppins"/>
          <w:color w:val="auto"/>
          <w:rPrChange w:id="532" w:author="Stuart McLarnon (NESO)" w:date="2024-11-18T11:12:00Z">
            <w:rPr>
              <w:rFonts w:ascii="Arial" w:hAnsi="Arial"/>
              <w:color w:val="auto"/>
            </w:rPr>
          </w:rPrChange>
        </w:rPr>
        <w:t xml:space="preserve"> Plan are already described in the GB national codes (</w:t>
      </w:r>
      <w:r w:rsidR="00036035" w:rsidRPr="00B77E82">
        <w:rPr>
          <w:rFonts w:ascii="Poppins" w:hAnsi="Poppins"/>
          <w:color w:val="auto"/>
          <w:rPrChange w:id="533" w:author="Stuart McLarnon (NESO)" w:date="2024-11-18T11:12:00Z">
            <w:rPr>
              <w:rFonts w:ascii="Arial" w:hAnsi="Arial"/>
              <w:color w:val="auto"/>
            </w:rPr>
          </w:rPrChange>
        </w:rPr>
        <w:t>e.g.</w:t>
      </w:r>
      <w:r w:rsidR="009C27D9" w:rsidRPr="00B77E82">
        <w:rPr>
          <w:rFonts w:ascii="Poppins" w:hAnsi="Poppins"/>
          <w:color w:val="auto"/>
          <w:rPrChange w:id="534" w:author="Stuart McLarnon (NESO)" w:date="2024-11-18T11:12:00Z">
            <w:rPr>
              <w:rFonts w:ascii="Arial" w:hAnsi="Arial"/>
              <w:color w:val="auto"/>
            </w:rPr>
          </w:rPrChange>
        </w:rPr>
        <w:t xml:space="preserve"> </w:t>
      </w:r>
      <w:r w:rsidR="0039354D">
        <w:rPr>
          <w:rFonts w:ascii="Poppins" w:hAnsi="Poppins"/>
          <w:color w:val="auto"/>
          <w:rPrChange w:id="535" w:author="Stuart McLarnon (NESO)" w:date="2024-11-18T11:12:00Z">
            <w:rPr>
              <w:rFonts w:ascii="Arial" w:hAnsi="Arial"/>
              <w:color w:val="auto"/>
            </w:rPr>
          </w:rPrChange>
        </w:rPr>
        <w:t>Grid Code</w:t>
      </w:r>
      <w:r w:rsidRPr="00B77E82">
        <w:rPr>
          <w:rFonts w:ascii="Poppins" w:hAnsi="Poppins"/>
          <w:color w:val="auto"/>
          <w:rPrChange w:id="536" w:author="Stuart McLarnon (NESO)" w:date="2024-11-18T11:12:00Z">
            <w:rPr>
              <w:rFonts w:ascii="Arial" w:hAnsi="Arial"/>
              <w:color w:val="auto"/>
            </w:rPr>
          </w:rPrChange>
        </w:rPr>
        <w:t>, CUSC,</w:t>
      </w:r>
      <w:r w:rsidR="009C27D9" w:rsidRPr="00B77E82">
        <w:rPr>
          <w:rFonts w:ascii="Poppins" w:hAnsi="Poppins"/>
          <w:color w:val="auto"/>
          <w:rPrChange w:id="537" w:author="Stuart McLarnon (NESO)" w:date="2024-11-18T11:12:00Z">
            <w:rPr>
              <w:rFonts w:ascii="Arial" w:hAnsi="Arial"/>
              <w:color w:val="auto"/>
            </w:rPr>
          </w:rPrChange>
        </w:rPr>
        <w:t xml:space="preserve"> STC,</w:t>
      </w:r>
      <w:r w:rsidRPr="00B77E82">
        <w:rPr>
          <w:rFonts w:ascii="Poppins" w:hAnsi="Poppins"/>
          <w:color w:val="auto"/>
          <w:rPrChange w:id="538" w:author="Stuart McLarnon (NESO)" w:date="2024-11-18T11:12:00Z">
            <w:rPr>
              <w:rFonts w:ascii="Arial" w:hAnsi="Arial"/>
              <w:color w:val="auto"/>
            </w:rPr>
          </w:rPrChange>
        </w:rPr>
        <w:t xml:space="preserve"> BSC, etc.). </w:t>
      </w:r>
      <w:r w:rsidR="00CA0311" w:rsidRPr="00B77E82">
        <w:rPr>
          <w:rFonts w:ascii="Poppins" w:hAnsi="Poppins"/>
          <w:color w:val="auto"/>
          <w:rPrChange w:id="539" w:author="Stuart McLarnon (NESO)" w:date="2024-11-18T11:12:00Z">
            <w:rPr>
              <w:rFonts w:ascii="Arial" w:hAnsi="Arial"/>
              <w:color w:val="auto"/>
            </w:rPr>
          </w:rPrChange>
        </w:rPr>
        <w:t xml:space="preserve"> </w:t>
      </w:r>
      <w:r w:rsidR="000376D1" w:rsidRPr="00B77E82">
        <w:rPr>
          <w:rFonts w:ascii="Poppins" w:hAnsi="Poppins"/>
          <w:color w:val="auto"/>
          <w:rPrChange w:id="540" w:author="Stuart McLarnon (NESO)" w:date="2024-11-18T11:12:00Z">
            <w:rPr>
              <w:color w:val="auto"/>
            </w:rPr>
          </w:rPrChange>
        </w:rPr>
        <w:t xml:space="preserve">For the avoidance of doubt, the mandatory requirements placed on Parties are defined in the industry codes </w:t>
      </w:r>
      <w:r w:rsidR="00A022E5" w:rsidRPr="00B77E82">
        <w:rPr>
          <w:rFonts w:ascii="Poppins" w:hAnsi="Poppins"/>
          <w:color w:val="auto"/>
          <w:rPrChange w:id="541" w:author="Stuart McLarnon (NESO)" w:date="2024-11-18T11:12:00Z">
            <w:rPr>
              <w:color w:val="auto"/>
            </w:rPr>
          </w:rPrChange>
        </w:rPr>
        <w:t xml:space="preserve">developed </w:t>
      </w:r>
      <w:r w:rsidR="000376D1" w:rsidRPr="00B77E82">
        <w:rPr>
          <w:rFonts w:ascii="Poppins" w:hAnsi="Poppins"/>
          <w:color w:val="auto"/>
          <w:rPrChange w:id="542" w:author="Stuart McLarnon (NESO)" w:date="2024-11-18T11:12:00Z">
            <w:rPr>
              <w:color w:val="auto"/>
            </w:rPr>
          </w:rPrChange>
        </w:rPr>
        <w:t>through the industry code governance process and not through this System Restoration Plan.</w:t>
      </w:r>
      <w:r w:rsidR="00B30304" w:rsidRPr="00B77E82">
        <w:rPr>
          <w:rFonts w:ascii="Poppins" w:hAnsi="Poppins"/>
          <w:color w:val="auto"/>
          <w:rPrChange w:id="543" w:author="Stuart McLarnon (NESO)" w:date="2024-11-18T11:12:00Z">
            <w:rPr>
              <w:color w:val="auto"/>
            </w:rPr>
          </w:rPrChange>
        </w:rPr>
        <w:t xml:space="preserve"> </w:t>
      </w:r>
      <w:r w:rsidR="00A42385" w:rsidRPr="00B77E82">
        <w:rPr>
          <w:rFonts w:ascii="Poppins" w:hAnsi="Poppins"/>
          <w:color w:val="auto"/>
          <w:rPrChange w:id="544" w:author="Stuart McLarnon (NESO)" w:date="2024-11-18T11:12:00Z">
            <w:rPr>
              <w:color w:val="auto"/>
            </w:rPr>
          </w:rPrChange>
        </w:rPr>
        <w:t xml:space="preserve"> </w:t>
      </w:r>
      <w:r w:rsidR="00B30304" w:rsidRPr="00B77E82">
        <w:rPr>
          <w:rFonts w:ascii="Poppins" w:hAnsi="Poppins"/>
          <w:color w:val="auto"/>
          <w:rPrChange w:id="545" w:author="Stuart McLarnon (NESO)" w:date="2024-11-18T11:12:00Z">
            <w:rPr>
              <w:color w:val="auto"/>
            </w:rPr>
          </w:rPrChange>
        </w:rPr>
        <w:t>For Non-CUSC Parties who have a</w:t>
      </w:r>
      <w:r w:rsidR="007E4DE4" w:rsidRPr="00B77E82">
        <w:rPr>
          <w:rFonts w:ascii="Poppins" w:hAnsi="Poppins"/>
          <w:color w:val="auto"/>
          <w:rPrChange w:id="546" w:author="Stuart McLarnon (NESO)" w:date="2024-11-18T11:12:00Z">
            <w:rPr>
              <w:color w:val="auto"/>
            </w:rPr>
          </w:rPrChange>
        </w:rPr>
        <w:t xml:space="preserve">n Anchor Restoration Contract or Top Up Restoration Contract </w:t>
      </w:r>
      <w:r w:rsidR="00F74366" w:rsidRPr="00B77E82">
        <w:rPr>
          <w:rFonts w:ascii="Poppins" w:hAnsi="Poppins"/>
          <w:color w:val="auto"/>
          <w:rPrChange w:id="547" w:author="Stuart McLarnon (NESO)" w:date="2024-11-18T11:12:00Z">
            <w:rPr>
              <w:color w:val="auto"/>
            </w:rPr>
          </w:rPrChange>
        </w:rPr>
        <w:t xml:space="preserve">with </w:t>
      </w:r>
      <w:del w:id="548" w:author="Stuart McLarnon (NESO)" w:date="2024-11-18T11:12:00Z">
        <w:r w:rsidR="00F74366" w:rsidRPr="00520368">
          <w:rPr>
            <w:color w:val="auto"/>
          </w:rPr>
          <w:delText>NGESO</w:delText>
        </w:r>
      </w:del>
      <w:ins w:id="549" w:author="Stuart McLarnon (NESO)" w:date="2024-11-18T11:12:00Z">
        <w:r w:rsidR="00C34B53">
          <w:rPr>
            <w:rFonts w:ascii="Poppins" w:hAnsi="Poppins" w:cs="Poppins"/>
            <w:color w:val="auto"/>
          </w:rPr>
          <w:t>NESO</w:t>
        </w:r>
      </w:ins>
      <w:r w:rsidR="00ED736F" w:rsidRPr="00B77E82">
        <w:rPr>
          <w:rFonts w:ascii="Poppins" w:hAnsi="Poppins"/>
          <w:color w:val="auto"/>
          <w:rPrChange w:id="550" w:author="Stuart McLarnon (NESO)" w:date="2024-11-18T11:12:00Z">
            <w:rPr>
              <w:color w:val="auto"/>
            </w:rPr>
          </w:rPrChange>
        </w:rPr>
        <w:t>, a condition of that contract require</w:t>
      </w:r>
      <w:r w:rsidR="00A022E5" w:rsidRPr="00B77E82">
        <w:rPr>
          <w:rFonts w:ascii="Poppins" w:hAnsi="Poppins"/>
          <w:color w:val="auto"/>
          <w:rPrChange w:id="551" w:author="Stuart McLarnon (NESO)" w:date="2024-11-18T11:12:00Z">
            <w:rPr>
              <w:color w:val="auto"/>
            </w:rPr>
          </w:rPrChange>
        </w:rPr>
        <w:t>s</w:t>
      </w:r>
      <w:r w:rsidR="00ED736F" w:rsidRPr="00B77E82">
        <w:rPr>
          <w:rFonts w:ascii="Poppins" w:hAnsi="Poppins"/>
          <w:color w:val="auto"/>
          <w:rPrChange w:id="552" w:author="Stuart McLarnon (NESO)" w:date="2024-11-18T11:12:00Z">
            <w:rPr>
              <w:color w:val="auto"/>
            </w:rPr>
          </w:rPrChange>
        </w:rPr>
        <w:t xml:space="preserve"> them to meet the applicable conditions of the </w:t>
      </w:r>
      <w:r w:rsidR="0039354D">
        <w:rPr>
          <w:rFonts w:ascii="Poppins" w:hAnsi="Poppins"/>
          <w:color w:val="auto"/>
          <w:rPrChange w:id="553" w:author="Stuart McLarnon (NESO)" w:date="2024-11-18T11:12:00Z">
            <w:rPr>
              <w:color w:val="auto"/>
            </w:rPr>
          </w:rPrChange>
        </w:rPr>
        <w:t>Grid Code</w:t>
      </w:r>
      <w:r w:rsidR="00ED736F" w:rsidRPr="00B77E82">
        <w:rPr>
          <w:rFonts w:ascii="Poppins" w:hAnsi="Poppins"/>
          <w:color w:val="auto"/>
          <w:rPrChange w:id="554" w:author="Stuart McLarnon (NESO)" w:date="2024-11-18T11:12:00Z">
            <w:rPr>
              <w:color w:val="auto"/>
            </w:rPr>
          </w:rPrChange>
        </w:rPr>
        <w:t xml:space="preserve"> and therefore they will </w:t>
      </w:r>
      <w:r w:rsidR="00A42385" w:rsidRPr="00B77E82">
        <w:rPr>
          <w:rFonts w:ascii="Poppins" w:hAnsi="Poppins"/>
          <w:color w:val="auto"/>
          <w:rPrChange w:id="555" w:author="Stuart McLarnon (NESO)" w:date="2024-11-18T11:12:00Z">
            <w:rPr>
              <w:color w:val="auto"/>
            </w:rPr>
          </w:rPrChange>
        </w:rPr>
        <w:t xml:space="preserve">be required to </w:t>
      </w:r>
      <w:r w:rsidR="00A022E5" w:rsidRPr="00B77E82">
        <w:rPr>
          <w:rFonts w:ascii="Poppins" w:hAnsi="Poppins"/>
          <w:color w:val="auto"/>
          <w:rPrChange w:id="556" w:author="Stuart McLarnon (NESO)" w:date="2024-11-18T11:12:00Z">
            <w:rPr>
              <w:color w:val="auto"/>
            </w:rPr>
          </w:rPrChange>
        </w:rPr>
        <w:t xml:space="preserve">comply with the obligations </w:t>
      </w:r>
      <w:r w:rsidR="00ED736F" w:rsidRPr="00B77E82">
        <w:rPr>
          <w:rFonts w:ascii="Poppins" w:hAnsi="Poppins"/>
          <w:color w:val="auto"/>
          <w:rPrChange w:id="557" w:author="Stuart McLarnon (NESO)" w:date="2024-11-18T11:12:00Z">
            <w:rPr>
              <w:color w:val="auto"/>
            </w:rPr>
          </w:rPrChange>
        </w:rPr>
        <w:t xml:space="preserve">of the EU NCER. </w:t>
      </w:r>
      <w:r w:rsidR="00A42385" w:rsidRPr="00B77E82">
        <w:rPr>
          <w:rFonts w:ascii="Poppins" w:hAnsi="Poppins"/>
          <w:color w:val="auto"/>
          <w:rPrChange w:id="558" w:author="Stuart McLarnon (NESO)" w:date="2024-11-18T11:12:00Z">
            <w:rPr>
              <w:color w:val="auto"/>
            </w:rPr>
          </w:rPrChange>
        </w:rPr>
        <w:t xml:space="preserve"> </w:t>
      </w:r>
      <w:r w:rsidR="001019D6" w:rsidRPr="00B77E82">
        <w:rPr>
          <w:rFonts w:ascii="Poppins" w:hAnsi="Poppins"/>
          <w:color w:val="auto"/>
          <w:rPrChange w:id="559" w:author="Stuart McLarnon (NESO)" w:date="2024-11-18T11:12:00Z">
            <w:rPr>
              <w:color w:val="auto"/>
            </w:rPr>
          </w:rPrChange>
        </w:rPr>
        <w:t xml:space="preserve">The Governance of this System Restoration Plan will be managed through GC16 of the </w:t>
      </w:r>
      <w:r w:rsidR="0039354D">
        <w:rPr>
          <w:rFonts w:ascii="Poppins" w:hAnsi="Poppins"/>
          <w:color w:val="auto"/>
          <w:rPrChange w:id="560" w:author="Stuart McLarnon (NESO)" w:date="2024-11-18T11:12:00Z">
            <w:rPr>
              <w:color w:val="auto"/>
            </w:rPr>
          </w:rPrChange>
        </w:rPr>
        <w:t>Grid Code</w:t>
      </w:r>
      <w:r w:rsidR="00E938A5" w:rsidRPr="00B77E82">
        <w:rPr>
          <w:rFonts w:ascii="Poppins" w:hAnsi="Poppins"/>
          <w:color w:val="auto"/>
          <w:rPrChange w:id="561" w:author="Stuart McLarnon (NESO)" w:date="2024-11-18T11:12:00Z">
            <w:rPr>
              <w:color w:val="auto"/>
            </w:rPr>
          </w:rPrChange>
        </w:rPr>
        <w:t xml:space="preserve"> </w:t>
      </w:r>
      <w:r w:rsidR="001019D6" w:rsidRPr="00B77E82">
        <w:rPr>
          <w:rFonts w:ascii="Poppins" w:hAnsi="Poppins"/>
          <w:color w:val="auto"/>
          <w:rPrChange w:id="562" w:author="Stuart McLarnon (NESO)" w:date="2024-11-18T11:12:00Z">
            <w:rPr>
              <w:color w:val="auto"/>
            </w:rPr>
          </w:rPrChange>
        </w:rPr>
        <w:t>General Conditions whi</w:t>
      </w:r>
      <w:r w:rsidR="001B0ED5" w:rsidRPr="00B77E82">
        <w:rPr>
          <w:rFonts w:ascii="Poppins" w:hAnsi="Poppins"/>
          <w:color w:val="auto"/>
          <w:rPrChange w:id="563" w:author="Stuart McLarnon (NESO)" w:date="2024-11-18T11:12:00Z">
            <w:rPr>
              <w:color w:val="auto"/>
            </w:rPr>
          </w:rPrChange>
        </w:rPr>
        <w:t xml:space="preserve">ch </w:t>
      </w:r>
      <w:r w:rsidR="001B0ED5" w:rsidRPr="00B77E82">
        <w:rPr>
          <w:rFonts w:ascii="Poppins" w:hAnsi="Poppins"/>
          <w:color w:val="auto"/>
          <w:rPrChange w:id="564" w:author="Stuart McLarnon (NESO)" w:date="2024-11-18T11:12:00Z">
            <w:rPr>
              <w:color w:val="auto"/>
            </w:rPr>
          </w:rPrChange>
        </w:rPr>
        <w:lastRenderedPageBreak/>
        <w:t>provides for a g</w:t>
      </w:r>
      <w:r w:rsidR="00E938A5" w:rsidRPr="00B77E82">
        <w:rPr>
          <w:rFonts w:ascii="Poppins" w:hAnsi="Poppins"/>
          <w:color w:val="auto"/>
          <w:rPrChange w:id="565" w:author="Stuart McLarnon (NESO)" w:date="2024-11-18T11:12:00Z">
            <w:rPr>
              <w:color w:val="auto"/>
            </w:rPr>
          </w:rPrChange>
        </w:rPr>
        <w:t xml:space="preserve">overnance framework </w:t>
      </w:r>
      <w:proofErr w:type="gramStart"/>
      <w:r w:rsidR="00E938A5" w:rsidRPr="00B77E82">
        <w:rPr>
          <w:rFonts w:ascii="Poppins" w:hAnsi="Poppins"/>
          <w:color w:val="auto"/>
          <w:rPrChange w:id="566" w:author="Stuart McLarnon (NESO)" w:date="2024-11-18T11:12:00Z">
            <w:rPr>
              <w:color w:val="auto"/>
            </w:rPr>
          </w:rPrChange>
        </w:rPr>
        <w:t>similar to</w:t>
      </w:r>
      <w:proofErr w:type="gramEnd"/>
      <w:r w:rsidR="00E938A5" w:rsidRPr="00B77E82">
        <w:rPr>
          <w:rFonts w:ascii="Poppins" w:hAnsi="Poppins"/>
          <w:color w:val="auto"/>
          <w:rPrChange w:id="567" w:author="Stuart McLarnon (NESO)" w:date="2024-11-18T11:12:00Z">
            <w:rPr>
              <w:color w:val="auto"/>
            </w:rPr>
          </w:rPrChange>
        </w:rPr>
        <w:t xml:space="preserve"> that of the </w:t>
      </w:r>
      <w:r w:rsidR="007B2B34" w:rsidRPr="00B77E82">
        <w:rPr>
          <w:rFonts w:ascii="Poppins" w:hAnsi="Poppins"/>
          <w:color w:val="auto"/>
          <w:rPrChange w:id="568" w:author="Stuart McLarnon (NESO)" w:date="2024-11-18T11:12:00Z">
            <w:rPr>
              <w:color w:val="auto"/>
            </w:rPr>
          </w:rPrChange>
        </w:rPr>
        <w:t>Relevant Electrical Standards.</w:t>
      </w:r>
      <w:r w:rsidR="001019D6" w:rsidRPr="00B77E82">
        <w:rPr>
          <w:rFonts w:ascii="Poppins" w:hAnsi="Poppins"/>
          <w:color w:val="auto"/>
          <w:rPrChange w:id="569" w:author="Stuart McLarnon (NESO)" w:date="2024-11-18T11:12:00Z">
            <w:rPr>
              <w:color w:val="auto"/>
            </w:rPr>
          </w:rPrChange>
        </w:rPr>
        <w:t xml:space="preserve"> </w:t>
      </w:r>
    </w:p>
    <w:p w14:paraId="7357FE6E" w14:textId="6BBC9071" w:rsidR="00DD055E" w:rsidRPr="00B77E82" w:rsidRDefault="002E6A47" w:rsidP="003E1EE5">
      <w:pPr>
        <w:tabs>
          <w:tab w:val="right" w:pos="709"/>
        </w:tabs>
        <w:jc w:val="both"/>
        <w:rPr>
          <w:rFonts w:ascii="Poppins" w:hAnsi="Poppins"/>
          <w:color w:val="auto"/>
          <w:rPrChange w:id="570" w:author="Stuart McLarnon (NESO)" w:date="2024-11-18T11:12:00Z">
            <w:rPr>
              <w:rFonts w:ascii="Arial" w:hAnsi="Arial"/>
              <w:color w:val="auto"/>
            </w:rPr>
          </w:rPrChange>
        </w:rPr>
      </w:pPr>
      <w:r w:rsidRPr="00B77E82">
        <w:rPr>
          <w:rFonts w:ascii="Poppins" w:hAnsi="Poppins"/>
          <w:color w:val="auto"/>
          <w:rPrChange w:id="571" w:author="Stuart McLarnon (NESO)" w:date="2024-11-18T11:12:00Z">
            <w:rPr>
              <w:rFonts w:ascii="Arial" w:hAnsi="Arial"/>
              <w:color w:val="auto"/>
            </w:rPr>
          </w:rPrChange>
        </w:rPr>
        <w:t xml:space="preserve">This System Restoration Plan will </w:t>
      </w:r>
      <w:r w:rsidR="00A022E5" w:rsidRPr="00B77E82">
        <w:rPr>
          <w:rFonts w:ascii="Poppins" w:hAnsi="Poppins"/>
          <w:color w:val="auto"/>
          <w:rPrChange w:id="572" w:author="Stuart McLarnon (NESO)" w:date="2024-11-18T11:12:00Z">
            <w:rPr>
              <w:rFonts w:ascii="Arial" w:hAnsi="Arial"/>
              <w:color w:val="auto"/>
            </w:rPr>
          </w:rPrChange>
        </w:rPr>
        <w:t>be of interest</w:t>
      </w:r>
      <w:r w:rsidRPr="00B77E82">
        <w:rPr>
          <w:rFonts w:ascii="Poppins" w:hAnsi="Poppins"/>
          <w:color w:val="auto"/>
          <w:rPrChange w:id="573" w:author="Stuart McLarnon (NESO)" w:date="2024-11-18T11:12:00Z">
            <w:rPr>
              <w:rFonts w:ascii="Arial" w:hAnsi="Arial"/>
              <w:color w:val="auto"/>
            </w:rPr>
          </w:rPrChange>
        </w:rPr>
        <w:t xml:space="preserve"> </w:t>
      </w:r>
      <w:r w:rsidR="0027716D" w:rsidRPr="00B77E82">
        <w:rPr>
          <w:rFonts w:ascii="Poppins" w:hAnsi="Poppins"/>
          <w:color w:val="auto"/>
          <w:rPrChange w:id="574" w:author="Stuart McLarnon (NESO)" w:date="2024-11-18T11:12:00Z">
            <w:rPr>
              <w:rFonts w:ascii="Arial" w:hAnsi="Arial"/>
              <w:color w:val="auto"/>
            </w:rPr>
          </w:rPrChange>
        </w:rPr>
        <w:t>to</w:t>
      </w:r>
      <w:r w:rsidRPr="00B77E82">
        <w:rPr>
          <w:rFonts w:ascii="Poppins" w:hAnsi="Poppins"/>
          <w:color w:val="auto"/>
          <w:rPrChange w:id="575" w:author="Stuart McLarnon (NESO)" w:date="2024-11-18T11:12:00Z">
            <w:rPr>
              <w:rFonts w:ascii="Arial" w:hAnsi="Arial"/>
              <w:color w:val="auto"/>
            </w:rPr>
          </w:rPrChange>
        </w:rPr>
        <w:t xml:space="preserve"> </w:t>
      </w:r>
      <w:r w:rsidR="00036035" w:rsidRPr="00B77E82">
        <w:rPr>
          <w:rFonts w:ascii="Poppins" w:hAnsi="Poppins"/>
          <w:color w:val="auto"/>
          <w:rPrChange w:id="576" w:author="Stuart McLarnon (NESO)" w:date="2024-11-18T11:12:00Z">
            <w:rPr>
              <w:rFonts w:ascii="Arial" w:hAnsi="Arial"/>
              <w:color w:val="auto"/>
            </w:rPr>
          </w:rPrChange>
        </w:rPr>
        <w:t>all parties</w:t>
      </w:r>
      <w:r w:rsidR="009C27D9" w:rsidRPr="00B77E82">
        <w:rPr>
          <w:rFonts w:ascii="Poppins" w:hAnsi="Poppins"/>
          <w:color w:val="auto"/>
          <w:rPrChange w:id="577" w:author="Stuart McLarnon (NESO)" w:date="2024-11-18T11:12:00Z">
            <w:rPr>
              <w:rFonts w:ascii="Arial" w:hAnsi="Arial"/>
              <w:color w:val="auto"/>
            </w:rPr>
          </w:rPrChange>
        </w:rPr>
        <w:t xml:space="preserve"> identified in Appendix A</w:t>
      </w:r>
      <w:r w:rsidR="004549F2" w:rsidRPr="00B77E82">
        <w:rPr>
          <w:rFonts w:ascii="Poppins" w:hAnsi="Poppins"/>
          <w:color w:val="auto"/>
          <w:rPrChange w:id="578" w:author="Stuart McLarnon (NESO)" w:date="2024-11-18T11:12:00Z">
            <w:rPr>
              <w:rFonts w:ascii="Arial" w:hAnsi="Arial"/>
              <w:color w:val="auto"/>
            </w:rPr>
          </w:rPrChange>
        </w:rPr>
        <w:t xml:space="preserve"> of this document</w:t>
      </w:r>
      <w:r w:rsidR="006D23D2" w:rsidRPr="00B77E82">
        <w:rPr>
          <w:rFonts w:ascii="Poppins" w:hAnsi="Poppins"/>
          <w:color w:val="auto"/>
          <w:rPrChange w:id="579" w:author="Stuart McLarnon (NESO)" w:date="2024-11-18T11:12:00Z">
            <w:rPr>
              <w:rFonts w:ascii="Arial" w:hAnsi="Arial"/>
              <w:color w:val="auto"/>
            </w:rPr>
          </w:rPrChange>
        </w:rPr>
        <w:t>.</w:t>
      </w:r>
      <w:r w:rsidR="007C562B" w:rsidRPr="00B77E82">
        <w:rPr>
          <w:rFonts w:ascii="Poppins" w:hAnsi="Poppins"/>
          <w:color w:val="auto"/>
          <w:rPrChange w:id="580" w:author="Stuart McLarnon (NESO)" w:date="2024-11-18T11:12:00Z">
            <w:rPr>
              <w:rFonts w:ascii="Arial" w:hAnsi="Arial"/>
              <w:color w:val="auto"/>
            </w:rPr>
          </w:rPrChange>
        </w:rPr>
        <w:t xml:space="preserve">  The obligations on those parties </w:t>
      </w:r>
      <w:r w:rsidR="00EC6A42" w:rsidRPr="00B77E82">
        <w:rPr>
          <w:rFonts w:ascii="Poppins" w:hAnsi="Poppins"/>
          <w:color w:val="auto"/>
          <w:rPrChange w:id="581" w:author="Stuart McLarnon (NESO)" w:date="2024-11-18T11:12:00Z">
            <w:rPr>
              <w:rFonts w:ascii="Arial" w:hAnsi="Arial"/>
              <w:color w:val="auto"/>
            </w:rPr>
          </w:rPrChange>
        </w:rPr>
        <w:t xml:space="preserve">are detailed in </w:t>
      </w:r>
      <w:r w:rsidR="006E4108" w:rsidRPr="00B77E82">
        <w:rPr>
          <w:rFonts w:ascii="Poppins" w:hAnsi="Poppins"/>
          <w:color w:val="auto"/>
          <w:rPrChange w:id="582" w:author="Stuart McLarnon (NESO)" w:date="2024-11-18T11:12:00Z">
            <w:rPr>
              <w:rFonts w:ascii="Arial" w:hAnsi="Arial"/>
              <w:color w:val="auto"/>
            </w:rPr>
          </w:rPrChange>
        </w:rPr>
        <w:t xml:space="preserve">the </w:t>
      </w:r>
      <w:r w:rsidR="0039354D">
        <w:rPr>
          <w:rFonts w:ascii="Poppins" w:hAnsi="Poppins"/>
          <w:color w:val="auto"/>
          <w:rPrChange w:id="583" w:author="Stuart McLarnon (NESO)" w:date="2024-11-18T11:12:00Z">
            <w:rPr>
              <w:rFonts w:ascii="Arial" w:hAnsi="Arial"/>
              <w:color w:val="auto"/>
            </w:rPr>
          </w:rPrChange>
        </w:rPr>
        <w:t>Grid Code</w:t>
      </w:r>
      <w:r w:rsidR="006E4108" w:rsidRPr="00B77E82">
        <w:rPr>
          <w:rFonts w:ascii="Poppins" w:hAnsi="Poppins"/>
          <w:color w:val="auto"/>
          <w:rPrChange w:id="584" w:author="Stuart McLarnon (NESO)" w:date="2024-11-18T11:12:00Z">
            <w:rPr>
              <w:rFonts w:ascii="Arial" w:hAnsi="Arial"/>
              <w:color w:val="auto"/>
            </w:rPr>
          </w:rPrChange>
        </w:rPr>
        <w:t xml:space="preserve"> and </w:t>
      </w:r>
      <w:r w:rsidR="00AA1E13" w:rsidRPr="00B77E82">
        <w:rPr>
          <w:rFonts w:ascii="Poppins" w:hAnsi="Poppins"/>
          <w:color w:val="auto"/>
          <w:rPrChange w:id="585" w:author="Stuart McLarnon (NESO)" w:date="2024-11-18T11:12:00Z">
            <w:rPr>
              <w:rFonts w:ascii="Arial" w:hAnsi="Arial"/>
              <w:color w:val="auto"/>
            </w:rPr>
          </w:rPrChange>
        </w:rPr>
        <w:t>i</w:t>
      </w:r>
      <w:r w:rsidR="006E4108" w:rsidRPr="00B77E82">
        <w:rPr>
          <w:rFonts w:ascii="Poppins" w:hAnsi="Poppins"/>
          <w:color w:val="auto"/>
          <w:rPrChange w:id="586" w:author="Stuart McLarnon (NESO)" w:date="2024-11-18T11:12:00Z">
            <w:rPr>
              <w:rFonts w:ascii="Arial" w:hAnsi="Arial"/>
              <w:color w:val="auto"/>
            </w:rPr>
          </w:rPrChange>
        </w:rPr>
        <w:t xml:space="preserve">ndustry </w:t>
      </w:r>
      <w:r w:rsidR="00AA1E13" w:rsidRPr="00B77E82">
        <w:rPr>
          <w:rFonts w:ascii="Poppins" w:hAnsi="Poppins"/>
          <w:color w:val="auto"/>
          <w:rPrChange w:id="587" w:author="Stuart McLarnon (NESO)" w:date="2024-11-18T11:12:00Z">
            <w:rPr>
              <w:rFonts w:ascii="Arial" w:hAnsi="Arial"/>
              <w:color w:val="auto"/>
            </w:rPr>
          </w:rPrChange>
        </w:rPr>
        <w:t>c</w:t>
      </w:r>
      <w:r w:rsidR="006E4108" w:rsidRPr="00B77E82">
        <w:rPr>
          <w:rFonts w:ascii="Poppins" w:hAnsi="Poppins"/>
          <w:color w:val="auto"/>
          <w:rPrChange w:id="588" w:author="Stuart McLarnon (NESO)" w:date="2024-11-18T11:12:00Z">
            <w:rPr>
              <w:rFonts w:ascii="Arial" w:hAnsi="Arial"/>
              <w:color w:val="auto"/>
            </w:rPr>
          </w:rPrChange>
        </w:rPr>
        <w:t xml:space="preserve">odes </w:t>
      </w:r>
      <w:r w:rsidR="0001182E" w:rsidRPr="00B77E82">
        <w:rPr>
          <w:rFonts w:ascii="Poppins" w:hAnsi="Poppins"/>
          <w:color w:val="auto"/>
          <w:rPrChange w:id="589" w:author="Stuart McLarnon (NESO)" w:date="2024-11-18T11:12:00Z">
            <w:rPr>
              <w:rFonts w:ascii="Arial" w:hAnsi="Arial"/>
              <w:color w:val="auto"/>
            </w:rPr>
          </w:rPrChange>
        </w:rPr>
        <w:t xml:space="preserve">or through contractual arrangements </w:t>
      </w:r>
      <w:r w:rsidR="00D06985" w:rsidRPr="00B77E82">
        <w:rPr>
          <w:rFonts w:ascii="Poppins" w:hAnsi="Poppins"/>
          <w:color w:val="auto"/>
          <w:rPrChange w:id="590" w:author="Stuart McLarnon (NESO)" w:date="2024-11-18T11:12:00Z">
            <w:rPr>
              <w:rFonts w:ascii="Arial" w:hAnsi="Arial"/>
              <w:color w:val="auto"/>
            </w:rPr>
          </w:rPrChange>
        </w:rPr>
        <w:t xml:space="preserve">with </w:t>
      </w:r>
      <w:del w:id="591" w:author="Stuart McLarnon (NESO)" w:date="2024-11-18T11:12:00Z">
        <w:r w:rsidR="00B14AC0" w:rsidRPr="0038039B">
          <w:rPr>
            <w:rFonts w:ascii="Arial" w:hAnsi="Arial"/>
            <w:color w:val="auto"/>
          </w:rPr>
          <w:delText>NG</w:delText>
        </w:r>
        <w:r w:rsidR="00D06985" w:rsidRPr="0038039B">
          <w:rPr>
            <w:rFonts w:ascii="Arial" w:hAnsi="Arial"/>
            <w:color w:val="auto"/>
          </w:rPr>
          <w:delText>ESO</w:delText>
        </w:r>
      </w:del>
      <w:ins w:id="592" w:author="Stuart McLarnon (NESO)" w:date="2024-11-18T11:12:00Z">
        <w:r w:rsidR="00C34B53">
          <w:rPr>
            <w:rFonts w:ascii="Poppins" w:hAnsi="Poppins" w:cs="Poppins"/>
            <w:color w:val="auto"/>
          </w:rPr>
          <w:t>NESO</w:t>
        </w:r>
      </w:ins>
      <w:r w:rsidR="00D06985" w:rsidRPr="00B77E82">
        <w:rPr>
          <w:rFonts w:ascii="Poppins" w:hAnsi="Poppins"/>
          <w:color w:val="auto"/>
          <w:rPrChange w:id="593" w:author="Stuart McLarnon (NESO)" w:date="2024-11-18T11:12:00Z">
            <w:rPr>
              <w:rFonts w:ascii="Arial" w:hAnsi="Arial"/>
              <w:color w:val="auto"/>
            </w:rPr>
          </w:rPrChange>
        </w:rPr>
        <w:t xml:space="preserve"> </w:t>
      </w:r>
      <w:r w:rsidR="006E4108" w:rsidRPr="00B77E82">
        <w:rPr>
          <w:rFonts w:ascii="Poppins" w:hAnsi="Poppins"/>
          <w:color w:val="auto"/>
          <w:rPrChange w:id="594" w:author="Stuart McLarnon (NESO)" w:date="2024-11-18T11:12:00Z">
            <w:rPr>
              <w:rFonts w:ascii="Arial" w:hAnsi="Arial"/>
              <w:color w:val="auto"/>
            </w:rPr>
          </w:rPrChange>
        </w:rPr>
        <w:t>rather than this System Restoration Plan</w:t>
      </w:r>
      <w:r w:rsidR="00D06985" w:rsidRPr="00B77E82">
        <w:rPr>
          <w:rFonts w:ascii="Poppins" w:hAnsi="Poppins"/>
          <w:color w:val="auto"/>
          <w:rPrChange w:id="595" w:author="Stuart McLarnon (NESO)" w:date="2024-11-18T11:12:00Z">
            <w:rPr>
              <w:rFonts w:ascii="Arial" w:hAnsi="Arial"/>
              <w:color w:val="auto"/>
            </w:rPr>
          </w:rPrChange>
        </w:rPr>
        <w:t xml:space="preserve"> which aims </w:t>
      </w:r>
      <w:r w:rsidR="00AA33C6" w:rsidRPr="00B77E82">
        <w:rPr>
          <w:rFonts w:ascii="Poppins" w:hAnsi="Poppins"/>
          <w:color w:val="auto"/>
          <w:rPrChange w:id="596" w:author="Stuart McLarnon (NESO)" w:date="2024-11-18T11:12:00Z">
            <w:rPr>
              <w:rFonts w:ascii="Arial" w:hAnsi="Arial"/>
              <w:color w:val="auto"/>
            </w:rPr>
          </w:rPrChange>
        </w:rPr>
        <w:t xml:space="preserve">to provide a </w:t>
      </w:r>
      <w:proofErr w:type="gramStart"/>
      <w:r w:rsidR="00AA33C6" w:rsidRPr="00B77E82">
        <w:rPr>
          <w:rFonts w:ascii="Poppins" w:hAnsi="Poppins"/>
          <w:color w:val="auto"/>
          <w:rPrChange w:id="597" w:author="Stuart McLarnon (NESO)" w:date="2024-11-18T11:12:00Z">
            <w:rPr>
              <w:rFonts w:ascii="Arial" w:hAnsi="Arial"/>
              <w:color w:val="auto"/>
            </w:rPr>
          </w:rPrChange>
        </w:rPr>
        <w:t>high level</w:t>
      </w:r>
      <w:proofErr w:type="gramEnd"/>
      <w:r w:rsidR="00AA33C6" w:rsidRPr="00B77E82">
        <w:rPr>
          <w:rFonts w:ascii="Poppins" w:hAnsi="Poppins"/>
          <w:color w:val="auto"/>
          <w:rPrChange w:id="598" w:author="Stuart McLarnon (NESO)" w:date="2024-11-18T11:12:00Z">
            <w:rPr>
              <w:rFonts w:ascii="Arial" w:hAnsi="Arial"/>
              <w:color w:val="auto"/>
            </w:rPr>
          </w:rPrChange>
        </w:rPr>
        <w:t xml:space="preserve"> </w:t>
      </w:r>
      <w:r w:rsidR="00F449BB" w:rsidRPr="00B77E82">
        <w:rPr>
          <w:rFonts w:ascii="Poppins" w:hAnsi="Poppins"/>
          <w:color w:val="auto"/>
          <w:rPrChange w:id="599" w:author="Stuart McLarnon (NESO)" w:date="2024-11-18T11:12:00Z">
            <w:rPr>
              <w:rFonts w:ascii="Arial" w:hAnsi="Arial"/>
              <w:color w:val="auto"/>
            </w:rPr>
          </w:rPrChange>
        </w:rPr>
        <w:t xml:space="preserve">overview of the mechanisms available to </w:t>
      </w:r>
      <w:del w:id="600" w:author="Stuart McLarnon (NESO)" w:date="2024-11-18T11:12:00Z">
        <w:r w:rsidR="00B14AC0" w:rsidRPr="0038039B">
          <w:rPr>
            <w:rFonts w:ascii="Arial" w:hAnsi="Arial"/>
            <w:color w:val="auto"/>
          </w:rPr>
          <w:delText>NG</w:delText>
        </w:r>
        <w:r w:rsidR="00F449BB" w:rsidRPr="0038039B">
          <w:rPr>
            <w:rFonts w:ascii="Arial" w:hAnsi="Arial"/>
            <w:color w:val="auto"/>
          </w:rPr>
          <w:delText>ESO</w:delText>
        </w:r>
      </w:del>
      <w:ins w:id="601" w:author="Stuart McLarnon (NESO)" w:date="2024-11-18T11:12:00Z">
        <w:r w:rsidR="00C34B53">
          <w:rPr>
            <w:rFonts w:ascii="Poppins" w:hAnsi="Poppins" w:cs="Poppins"/>
            <w:color w:val="auto"/>
          </w:rPr>
          <w:t>NESO</w:t>
        </w:r>
      </w:ins>
      <w:r w:rsidR="00F449BB" w:rsidRPr="00B77E82">
        <w:rPr>
          <w:rFonts w:ascii="Poppins" w:hAnsi="Poppins"/>
          <w:color w:val="auto"/>
          <w:rPrChange w:id="602" w:author="Stuart McLarnon (NESO)" w:date="2024-11-18T11:12:00Z">
            <w:rPr>
              <w:rFonts w:ascii="Arial" w:hAnsi="Arial"/>
              <w:color w:val="auto"/>
            </w:rPr>
          </w:rPrChange>
        </w:rPr>
        <w:t xml:space="preserve"> to restore the System following a total or partial shutdown.</w:t>
      </w:r>
      <w:r w:rsidR="0027716D" w:rsidRPr="00B77E82">
        <w:rPr>
          <w:rFonts w:ascii="Poppins" w:hAnsi="Poppins"/>
          <w:color w:val="auto"/>
          <w:rPrChange w:id="603" w:author="Stuart McLarnon (NESO)" w:date="2024-11-18T11:12:00Z">
            <w:rPr>
              <w:rFonts w:ascii="Arial" w:hAnsi="Arial"/>
              <w:color w:val="auto"/>
            </w:rPr>
          </w:rPrChange>
        </w:rPr>
        <w:t xml:space="preserve"> </w:t>
      </w:r>
      <w:r w:rsidR="00E84F80" w:rsidRPr="00B77E82">
        <w:rPr>
          <w:rFonts w:ascii="Poppins" w:hAnsi="Poppins"/>
          <w:color w:val="auto"/>
          <w:rPrChange w:id="604" w:author="Stuart McLarnon (NESO)" w:date="2024-11-18T11:12:00Z">
            <w:rPr>
              <w:rFonts w:ascii="Arial" w:hAnsi="Arial"/>
              <w:color w:val="auto"/>
            </w:rPr>
          </w:rPrChange>
        </w:rPr>
        <w:t xml:space="preserve"> </w:t>
      </w:r>
      <w:r w:rsidR="00DD055E" w:rsidRPr="00B77E82">
        <w:rPr>
          <w:rFonts w:ascii="Poppins" w:hAnsi="Poppins"/>
          <w:color w:val="auto"/>
          <w:rPrChange w:id="605" w:author="Stuart McLarnon (NESO)" w:date="2024-11-18T11:12:00Z">
            <w:rPr>
              <w:rFonts w:ascii="Arial" w:hAnsi="Arial"/>
              <w:color w:val="auto"/>
            </w:rPr>
          </w:rPrChange>
        </w:rPr>
        <w:t xml:space="preserve">In complying with the requirements of the </w:t>
      </w:r>
      <w:r w:rsidR="0039354D">
        <w:rPr>
          <w:rFonts w:ascii="Poppins" w:hAnsi="Poppins"/>
          <w:color w:val="auto"/>
          <w:rPrChange w:id="606" w:author="Stuart McLarnon (NESO)" w:date="2024-11-18T11:12:00Z">
            <w:rPr>
              <w:rFonts w:ascii="Arial" w:hAnsi="Arial"/>
              <w:color w:val="auto"/>
            </w:rPr>
          </w:rPrChange>
        </w:rPr>
        <w:t>Grid Code</w:t>
      </w:r>
      <w:r w:rsidR="00DD055E" w:rsidRPr="00B77E82">
        <w:rPr>
          <w:rFonts w:ascii="Poppins" w:hAnsi="Poppins"/>
          <w:color w:val="auto"/>
          <w:rPrChange w:id="607" w:author="Stuart McLarnon (NESO)" w:date="2024-11-18T11:12:00Z">
            <w:rPr>
              <w:rFonts w:ascii="Arial" w:hAnsi="Arial"/>
              <w:color w:val="auto"/>
            </w:rPr>
          </w:rPrChange>
        </w:rPr>
        <w:t>, System Operator Transmission Owner Code (STC)</w:t>
      </w:r>
      <w:r w:rsidR="00900958" w:rsidRPr="00B77E82">
        <w:rPr>
          <w:rFonts w:ascii="Poppins" w:hAnsi="Poppins"/>
          <w:color w:val="auto"/>
          <w:rPrChange w:id="608" w:author="Stuart McLarnon (NESO)" w:date="2024-11-18T11:12:00Z">
            <w:rPr>
              <w:rFonts w:ascii="Arial" w:hAnsi="Arial"/>
              <w:color w:val="auto"/>
            </w:rPr>
          </w:rPrChange>
        </w:rPr>
        <w:t>,</w:t>
      </w:r>
      <w:r w:rsidR="00E107BF">
        <w:rPr>
          <w:rFonts w:ascii="Poppins" w:hAnsi="Poppins"/>
          <w:color w:val="auto"/>
          <w:rPrChange w:id="609" w:author="Stuart McLarnon (NESO)" w:date="2024-11-18T11:12:00Z">
            <w:rPr>
              <w:rFonts w:ascii="Arial" w:hAnsi="Arial"/>
              <w:color w:val="auto"/>
            </w:rPr>
          </w:rPrChange>
        </w:rPr>
        <w:t xml:space="preserve"> </w:t>
      </w:r>
      <w:del w:id="610" w:author="Stuart McLarnon (NESO)" w:date="2024-11-18T11:12:00Z">
        <w:r w:rsidR="00DD055E" w:rsidRPr="0038039B">
          <w:rPr>
            <w:rFonts w:ascii="Arial" w:eastAsiaTheme="minorEastAsia" w:hAnsi="Arial" w:cs="Times New Roman"/>
            <w:color w:val="auto"/>
          </w:rPr>
          <w:delText>Code</w:delText>
        </w:r>
        <w:r w:rsidR="00900958" w:rsidRPr="0038039B">
          <w:rPr>
            <w:rFonts w:ascii="Arial" w:eastAsiaTheme="minorEastAsia" w:hAnsi="Arial" w:cs="Times New Roman"/>
            <w:color w:val="auto"/>
          </w:rPr>
          <w:delText xml:space="preserve"> and </w:delText>
        </w:r>
      </w:del>
      <w:r w:rsidR="00900958" w:rsidRPr="00B77E82">
        <w:rPr>
          <w:rFonts w:ascii="Poppins" w:hAnsi="Poppins"/>
          <w:color w:val="auto"/>
          <w:rPrChange w:id="611" w:author="Stuart McLarnon (NESO)" w:date="2024-11-18T11:12:00Z">
            <w:rPr>
              <w:rFonts w:ascii="Arial" w:hAnsi="Arial"/>
              <w:color w:val="auto"/>
            </w:rPr>
          </w:rPrChange>
        </w:rPr>
        <w:t>Balancing and Settlement Code (BSC)</w:t>
      </w:r>
      <w:r w:rsidR="00DD055E" w:rsidRPr="00B77E82">
        <w:rPr>
          <w:rFonts w:ascii="Poppins" w:hAnsi="Poppins"/>
          <w:color w:val="auto"/>
          <w:rPrChange w:id="612" w:author="Stuart McLarnon (NESO)" w:date="2024-11-18T11:12:00Z">
            <w:rPr>
              <w:rFonts w:ascii="Arial" w:hAnsi="Arial"/>
              <w:color w:val="auto"/>
            </w:rPr>
          </w:rPrChange>
        </w:rPr>
        <w:t xml:space="preserve"> (as applicable), </w:t>
      </w:r>
      <w:del w:id="613" w:author="Stuart McLarnon (NESO)" w:date="2024-11-18T11:12:00Z">
        <w:r w:rsidR="00DD055E" w:rsidRPr="0038039B">
          <w:rPr>
            <w:rFonts w:ascii="Arial" w:eastAsiaTheme="minorEastAsia" w:hAnsi="Arial" w:cs="Times New Roman"/>
            <w:color w:val="auto"/>
          </w:rPr>
          <w:delText xml:space="preserve">the </w:delText>
        </w:r>
        <w:r w:rsidR="000E4A74" w:rsidRPr="0038039B">
          <w:rPr>
            <w:rFonts w:ascii="Arial" w:eastAsiaTheme="minorEastAsia" w:hAnsi="Arial" w:cs="Times New Roman"/>
            <w:color w:val="auto"/>
          </w:rPr>
          <w:delText>National Grid Electricity System Operator (</w:delText>
        </w:r>
        <w:r w:rsidR="00900958" w:rsidRPr="0038039B">
          <w:rPr>
            <w:rFonts w:ascii="Arial" w:eastAsiaTheme="minorEastAsia" w:hAnsi="Arial" w:cs="Times New Roman"/>
            <w:color w:val="auto"/>
          </w:rPr>
          <w:delText>NGESO</w:delText>
        </w:r>
        <w:r w:rsidR="000E4A74" w:rsidRPr="0038039B">
          <w:rPr>
            <w:rFonts w:ascii="Arial" w:eastAsiaTheme="minorEastAsia" w:hAnsi="Arial" w:cs="Times New Roman"/>
            <w:color w:val="auto"/>
          </w:rPr>
          <w:delText>)</w:delText>
        </w:r>
        <w:r w:rsidR="00DD055E" w:rsidRPr="0038039B">
          <w:rPr>
            <w:rFonts w:ascii="Arial" w:eastAsiaTheme="minorEastAsia" w:hAnsi="Arial" w:cs="Times New Roman"/>
            <w:color w:val="auto"/>
          </w:rPr>
          <w:delText>,</w:delText>
        </w:r>
      </w:del>
      <w:ins w:id="614" w:author="Stuart McLarnon (NESO)" w:date="2024-11-18T11:12:00Z">
        <w:r w:rsidR="00C34B53">
          <w:rPr>
            <w:rFonts w:ascii="Poppins" w:eastAsiaTheme="minorEastAsia" w:hAnsi="Poppins" w:cs="Poppins"/>
            <w:color w:val="auto"/>
          </w:rPr>
          <w:t>NESO</w:t>
        </w:r>
        <w:r w:rsidR="00DD055E" w:rsidRPr="00B77E82">
          <w:rPr>
            <w:rFonts w:ascii="Poppins" w:eastAsiaTheme="minorEastAsia" w:hAnsi="Poppins" w:cs="Poppins"/>
            <w:color w:val="auto"/>
          </w:rPr>
          <w:t>,</w:t>
        </w:r>
      </w:ins>
      <w:r w:rsidR="00DD055E" w:rsidRPr="00B77E82">
        <w:rPr>
          <w:rFonts w:ascii="Poppins" w:hAnsi="Poppins"/>
          <w:color w:val="auto"/>
          <w:rPrChange w:id="615" w:author="Stuart McLarnon (NESO)" w:date="2024-11-18T11:12:00Z">
            <w:rPr>
              <w:rFonts w:ascii="Arial" w:hAnsi="Arial"/>
              <w:color w:val="auto"/>
            </w:rPr>
          </w:rPrChange>
        </w:rPr>
        <w:t xml:space="preserve"> Transmission Licensees, Network Operators </w:t>
      </w:r>
      <w:r w:rsidR="00900958" w:rsidRPr="00B77E82">
        <w:rPr>
          <w:rFonts w:ascii="Poppins" w:hAnsi="Poppins"/>
          <w:color w:val="auto"/>
          <w:rPrChange w:id="616" w:author="Stuart McLarnon (NESO)" w:date="2024-11-18T11:12:00Z">
            <w:rPr>
              <w:rFonts w:ascii="Arial" w:hAnsi="Arial"/>
              <w:color w:val="auto"/>
            </w:rPr>
          </w:rPrChange>
        </w:rPr>
        <w:t xml:space="preserve">and CUSC Parties </w:t>
      </w:r>
      <w:r w:rsidR="00A022E5" w:rsidRPr="00B77E82">
        <w:rPr>
          <w:rFonts w:ascii="Poppins" w:hAnsi="Poppins"/>
          <w:color w:val="auto"/>
          <w:rPrChange w:id="617" w:author="Stuart McLarnon (NESO)" w:date="2024-11-18T11:12:00Z">
            <w:rPr>
              <w:rFonts w:ascii="Arial" w:hAnsi="Arial"/>
              <w:color w:val="auto"/>
            </w:rPr>
          </w:rPrChange>
        </w:rPr>
        <w:t>will be satisfying</w:t>
      </w:r>
      <w:r w:rsidR="00DD055E" w:rsidRPr="00B77E82">
        <w:rPr>
          <w:rFonts w:ascii="Poppins" w:hAnsi="Poppins"/>
          <w:color w:val="auto"/>
          <w:rPrChange w:id="618" w:author="Stuart McLarnon (NESO)" w:date="2024-11-18T11:12:00Z">
            <w:rPr>
              <w:rFonts w:ascii="Arial" w:hAnsi="Arial"/>
              <w:color w:val="auto"/>
            </w:rPr>
          </w:rPrChange>
        </w:rPr>
        <w:t xml:space="preserve"> the requirements of </w:t>
      </w:r>
      <w:r w:rsidR="007F7D75" w:rsidRPr="00B77E82">
        <w:rPr>
          <w:rFonts w:ascii="Poppins" w:hAnsi="Poppins"/>
          <w:color w:val="auto"/>
          <w:rPrChange w:id="619" w:author="Stuart McLarnon (NESO)" w:date="2024-11-18T11:12:00Z">
            <w:rPr>
              <w:rFonts w:ascii="Arial" w:hAnsi="Arial"/>
              <w:color w:val="auto"/>
            </w:rPr>
          </w:rPrChange>
        </w:rPr>
        <w:t>EU NCER</w:t>
      </w:r>
      <w:r w:rsidR="00900958" w:rsidRPr="00B77E82">
        <w:rPr>
          <w:rFonts w:ascii="Poppins" w:hAnsi="Poppins"/>
          <w:color w:val="auto"/>
          <w:rPrChange w:id="620" w:author="Stuart McLarnon (NESO)" w:date="2024-11-18T11:12:00Z">
            <w:rPr>
              <w:rFonts w:ascii="Arial" w:hAnsi="Arial"/>
              <w:color w:val="auto"/>
            </w:rPr>
          </w:rPrChange>
        </w:rPr>
        <w:t>.  It should be noted that the EU NCER applies both to GB Code Users and EU Code Users</w:t>
      </w:r>
      <w:r w:rsidR="00B4197F" w:rsidRPr="00B77E82">
        <w:rPr>
          <w:rFonts w:ascii="Poppins" w:hAnsi="Poppins"/>
          <w:color w:val="auto"/>
          <w:rPrChange w:id="621" w:author="Stuart McLarnon (NESO)" w:date="2024-11-18T11:12:00Z">
            <w:rPr>
              <w:rFonts w:ascii="Arial" w:hAnsi="Arial"/>
              <w:color w:val="auto"/>
            </w:rPr>
          </w:rPrChange>
        </w:rPr>
        <w:t xml:space="preserve"> as defined in Appendix </w:t>
      </w:r>
      <w:r w:rsidR="00516995" w:rsidRPr="00B77E82">
        <w:rPr>
          <w:rFonts w:ascii="Poppins" w:hAnsi="Poppins"/>
          <w:color w:val="auto"/>
          <w:rPrChange w:id="622" w:author="Stuart McLarnon (NESO)" w:date="2024-11-18T11:12:00Z">
            <w:rPr>
              <w:rFonts w:ascii="Arial" w:hAnsi="Arial"/>
              <w:color w:val="auto"/>
            </w:rPr>
          </w:rPrChange>
        </w:rPr>
        <w:t>A</w:t>
      </w:r>
      <w:r w:rsidR="00B4197F" w:rsidRPr="00B77E82">
        <w:rPr>
          <w:rFonts w:ascii="Poppins" w:hAnsi="Poppins"/>
          <w:color w:val="auto"/>
          <w:rPrChange w:id="623" w:author="Stuart McLarnon (NESO)" w:date="2024-11-18T11:12:00Z">
            <w:rPr>
              <w:rFonts w:ascii="Arial" w:hAnsi="Arial"/>
              <w:color w:val="auto"/>
            </w:rPr>
          </w:rPrChange>
        </w:rPr>
        <w:t xml:space="preserve"> of this document</w:t>
      </w:r>
      <w:r w:rsidR="00900958" w:rsidRPr="00B77E82">
        <w:rPr>
          <w:rFonts w:ascii="Poppins" w:hAnsi="Poppins"/>
          <w:color w:val="auto"/>
          <w:rPrChange w:id="624" w:author="Stuart McLarnon (NESO)" w:date="2024-11-18T11:12:00Z">
            <w:rPr>
              <w:rFonts w:ascii="Arial" w:hAnsi="Arial"/>
              <w:color w:val="auto"/>
            </w:rPr>
          </w:rPrChange>
        </w:rPr>
        <w:t>.</w:t>
      </w:r>
      <w:r w:rsidR="00DD055E" w:rsidRPr="00B77E82">
        <w:rPr>
          <w:rFonts w:ascii="Poppins" w:hAnsi="Poppins"/>
          <w:color w:val="auto"/>
          <w:rPrChange w:id="625" w:author="Stuart McLarnon (NESO)" w:date="2024-11-18T11:12:00Z">
            <w:rPr>
              <w:rFonts w:ascii="Arial" w:hAnsi="Arial"/>
              <w:color w:val="auto"/>
            </w:rPr>
          </w:rPrChange>
        </w:rPr>
        <w:t xml:space="preserve"> </w:t>
      </w:r>
    </w:p>
    <w:p w14:paraId="6C8A1D13" w14:textId="77777777" w:rsidR="002E6A47" w:rsidRPr="00B77E82" w:rsidRDefault="002E6A47" w:rsidP="002E6A47">
      <w:pPr>
        <w:jc w:val="both"/>
        <w:rPr>
          <w:rFonts w:ascii="Poppins" w:hAnsi="Poppins"/>
          <w:color w:val="auto"/>
          <w:rPrChange w:id="626" w:author="Stuart McLarnon (NESO)" w:date="2024-11-18T11:12:00Z">
            <w:rPr>
              <w:rFonts w:ascii="Arial" w:hAnsi="Arial"/>
              <w:color w:val="auto"/>
            </w:rPr>
          </w:rPrChange>
        </w:rPr>
      </w:pPr>
    </w:p>
    <w:p w14:paraId="098A4C61" w14:textId="77777777" w:rsidR="002E6A47" w:rsidRPr="00B77E82" w:rsidRDefault="002E6A47" w:rsidP="002E6A47">
      <w:pPr>
        <w:jc w:val="both"/>
        <w:rPr>
          <w:rFonts w:ascii="Poppins" w:hAnsi="Poppins"/>
          <w:color w:val="auto"/>
          <w:rPrChange w:id="627" w:author="Stuart McLarnon (NESO)" w:date="2024-11-18T11:12:00Z">
            <w:rPr>
              <w:rFonts w:ascii="Arial" w:hAnsi="Arial"/>
              <w:color w:val="auto"/>
            </w:rPr>
          </w:rPrChange>
        </w:rPr>
      </w:pPr>
      <w:r w:rsidRPr="00B77E82">
        <w:rPr>
          <w:rFonts w:ascii="Poppins" w:hAnsi="Poppins"/>
          <w:color w:val="auto"/>
          <w:rPrChange w:id="628" w:author="Stuart McLarnon (NESO)" w:date="2024-11-18T11:12:00Z">
            <w:rPr>
              <w:rFonts w:ascii="Arial" w:hAnsi="Arial"/>
              <w:color w:val="auto"/>
            </w:rPr>
          </w:rPrChange>
        </w:rPr>
        <w:t>This System Restoration Plan has been developed taking the following into account:</w:t>
      </w:r>
    </w:p>
    <w:p w14:paraId="19A0DD10" w14:textId="23D5E333" w:rsidR="002E6A47" w:rsidRPr="00B77E82" w:rsidRDefault="002E6A47" w:rsidP="00C47A67">
      <w:pPr>
        <w:pStyle w:val="ListParagraph"/>
        <w:numPr>
          <w:ilvl w:val="0"/>
          <w:numId w:val="35"/>
        </w:numPr>
        <w:tabs>
          <w:tab w:val="left" w:pos="567"/>
        </w:tabs>
        <w:spacing w:after="60" w:line="288" w:lineRule="auto"/>
        <w:jc w:val="both"/>
        <w:rPr>
          <w:rFonts w:ascii="Poppins" w:hAnsi="Poppins"/>
          <w:color w:val="auto"/>
          <w:rPrChange w:id="629" w:author="Stuart McLarnon (NESO)" w:date="2024-11-18T11:12:00Z">
            <w:rPr>
              <w:rFonts w:ascii="Arial" w:hAnsi="Arial"/>
              <w:color w:val="auto"/>
            </w:rPr>
          </w:rPrChange>
        </w:rPr>
      </w:pPr>
      <w:r w:rsidRPr="00B77E82">
        <w:rPr>
          <w:rFonts w:ascii="Poppins" w:hAnsi="Poppins"/>
          <w:color w:val="auto"/>
          <w:rPrChange w:id="630" w:author="Stuart McLarnon (NESO)" w:date="2024-11-18T11:12:00Z">
            <w:rPr>
              <w:rFonts w:ascii="Arial" w:hAnsi="Arial"/>
              <w:color w:val="auto"/>
            </w:rPr>
          </w:rPrChange>
        </w:rPr>
        <w:t xml:space="preserve">The behaviour and capabilities of load and </w:t>
      </w:r>
      <w:proofErr w:type="gramStart"/>
      <w:r w:rsidRPr="00B77E82">
        <w:rPr>
          <w:rFonts w:ascii="Poppins" w:hAnsi="Poppins"/>
          <w:color w:val="auto"/>
          <w:rPrChange w:id="631" w:author="Stuart McLarnon (NESO)" w:date="2024-11-18T11:12:00Z">
            <w:rPr>
              <w:rFonts w:ascii="Arial" w:hAnsi="Arial"/>
              <w:color w:val="auto"/>
            </w:rPr>
          </w:rPrChange>
        </w:rPr>
        <w:t>generation</w:t>
      </w:r>
      <w:r w:rsidR="00A022E5" w:rsidRPr="00B77E82">
        <w:rPr>
          <w:rFonts w:ascii="Poppins" w:hAnsi="Poppins"/>
          <w:color w:val="auto"/>
          <w:rPrChange w:id="632" w:author="Stuart McLarnon (NESO)" w:date="2024-11-18T11:12:00Z">
            <w:rPr>
              <w:rFonts w:ascii="Arial" w:hAnsi="Arial"/>
              <w:color w:val="auto"/>
            </w:rPr>
          </w:rPrChange>
        </w:rPr>
        <w:t>;</w:t>
      </w:r>
      <w:proofErr w:type="gramEnd"/>
    </w:p>
    <w:p w14:paraId="4B4D6EA7" w14:textId="0E12F26A" w:rsidR="002E6A47" w:rsidRPr="00B77E82" w:rsidRDefault="002E6A47" w:rsidP="00C47A67">
      <w:pPr>
        <w:pStyle w:val="ListParagraph"/>
        <w:numPr>
          <w:ilvl w:val="0"/>
          <w:numId w:val="35"/>
        </w:numPr>
        <w:tabs>
          <w:tab w:val="left" w:pos="567"/>
        </w:tabs>
        <w:spacing w:after="60" w:line="288" w:lineRule="auto"/>
        <w:jc w:val="both"/>
        <w:rPr>
          <w:rFonts w:ascii="Poppins" w:hAnsi="Poppins"/>
          <w:color w:val="auto"/>
          <w:rPrChange w:id="633" w:author="Stuart McLarnon (NESO)" w:date="2024-11-18T11:12:00Z">
            <w:rPr>
              <w:rFonts w:ascii="Arial" w:hAnsi="Arial"/>
              <w:color w:val="auto"/>
            </w:rPr>
          </w:rPrChange>
        </w:rPr>
      </w:pPr>
      <w:r w:rsidRPr="00B77E82">
        <w:rPr>
          <w:rFonts w:ascii="Poppins" w:hAnsi="Poppins"/>
          <w:color w:val="auto"/>
          <w:rPrChange w:id="634" w:author="Stuart McLarnon (NESO)" w:date="2024-11-18T11:12:00Z">
            <w:rPr>
              <w:rFonts w:ascii="Arial" w:hAnsi="Arial"/>
              <w:color w:val="auto"/>
            </w:rPr>
          </w:rPrChange>
        </w:rPr>
        <w:t xml:space="preserve">The specific needs of the high </w:t>
      </w:r>
      <w:r w:rsidR="00036035" w:rsidRPr="00B77E82">
        <w:rPr>
          <w:rFonts w:ascii="Poppins" w:hAnsi="Poppins"/>
          <w:color w:val="auto"/>
          <w:rPrChange w:id="635" w:author="Stuart McLarnon (NESO)" w:date="2024-11-18T11:12:00Z">
            <w:rPr>
              <w:rFonts w:ascii="Arial" w:hAnsi="Arial"/>
              <w:color w:val="auto"/>
            </w:rPr>
          </w:rPrChange>
        </w:rPr>
        <w:t xml:space="preserve">priority </w:t>
      </w:r>
      <w:r w:rsidR="006F78AA" w:rsidRPr="00B77E82">
        <w:rPr>
          <w:rFonts w:ascii="Poppins" w:hAnsi="Poppins"/>
          <w:color w:val="auto"/>
          <w:rPrChange w:id="636" w:author="Stuart McLarnon (NESO)" w:date="2024-11-18T11:12:00Z">
            <w:rPr>
              <w:rFonts w:ascii="Arial" w:hAnsi="Arial"/>
              <w:color w:val="auto"/>
            </w:rPr>
          </w:rPrChange>
        </w:rPr>
        <w:t xml:space="preserve">SGUs </w:t>
      </w:r>
      <w:r w:rsidRPr="00B77E82">
        <w:rPr>
          <w:rFonts w:ascii="Poppins" w:hAnsi="Poppins"/>
          <w:color w:val="auto"/>
          <w:rPrChange w:id="637" w:author="Stuart McLarnon (NESO)" w:date="2024-11-18T11:12:00Z">
            <w:rPr>
              <w:rFonts w:ascii="Arial" w:hAnsi="Arial"/>
              <w:color w:val="auto"/>
            </w:rPr>
          </w:rPrChange>
        </w:rPr>
        <w:t xml:space="preserve">detailed in Appendix </w:t>
      </w:r>
      <w:proofErr w:type="gramStart"/>
      <w:r w:rsidR="0045657D" w:rsidRPr="00B77E82">
        <w:rPr>
          <w:rFonts w:ascii="Poppins" w:hAnsi="Poppins"/>
          <w:color w:val="auto"/>
          <w:rPrChange w:id="638" w:author="Stuart McLarnon (NESO)" w:date="2024-11-18T11:12:00Z">
            <w:rPr>
              <w:rFonts w:ascii="Arial" w:hAnsi="Arial"/>
              <w:color w:val="auto"/>
            </w:rPr>
          </w:rPrChange>
        </w:rPr>
        <w:t>B</w:t>
      </w:r>
      <w:r w:rsidR="00A022E5" w:rsidRPr="00B77E82">
        <w:rPr>
          <w:rFonts w:ascii="Poppins" w:hAnsi="Poppins"/>
          <w:color w:val="auto"/>
          <w:rPrChange w:id="639" w:author="Stuart McLarnon (NESO)" w:date="2024-11-18T11:12:00Z">
            <w:rPr>
              <w:rFonts w:ascii="Arial" w:hAnsi="Arial"/>
              <w:color w:val="auto"/>
            </w:rPr>
          </w:rPrChange>
        </w:rPr>
        <w:t>;</w:t>
      </w:r>
      <w:proofErr w:type="gramEnd"/>
    </w:p>
    <w:p w14:paraId="45528B74" w14:textId="7B9652B9" w:rsidR="00B17178" w:rsidRPr="00B77E82" w:rsidRDefault="002E6A47" w:rsidP="00C47A67">
      <w:pPr>
        <w:pStyle w:val="ListParagraph"/>
        <w:numPr>
          <w:ilvl w:val="0"/>
          <w:numId w:val="35"/>
        </w:numPr>
        <w:tabs>
          <w:tab w:val="left" w:pos="567"/>
        </w:tabs>
        <w:spacing w:after="60" w:line="288" w:lineRule="auto"/>
        <w:jc w:val="both"/>
        <w:rPr>
          <w:rFonts w:ascii="Poppins" w:hAnsi="Poppins"/>
          <w:color w:val="auto"/>
          <w:rPrChange w:id="640" w:author="Stuart McLarnon (NESO)" w:date="2024-11-18T11:12:00Z">
            <w:rPr>
              <w:rFonts w:ascii="Arial" w:hAnsi="Arial"/>
              <w:color w:val="auto"/>
            </w:rPr>
          </w:rPrChange>
        </w:rPr>
      </w:pPr>
      <w:r w:rsidRPr="00B77E82">
        <w:rPr>
          <w:rFonts w:ascii="Poppins" w:hAnsi="Poppins"/>
          <w:color w:val="auto"/>
          <w:rPrChange w:id="641" w:author="Stuart McLarnon (NESO)" w:date="2024-11-18T11:12:00Z">
            <w:rPr>
              <w:rFonts w:ascii="Arial" w:hAnsi="Arial"/>
              <w:color w:val="auto"/>
            </w:rPr>
          </w:rPrChange>
        </w:rPr>
        <w:t xml:space="preserve">The characteristics of the National Electricity Transmission System and </w:t>
      </w:r>
      <w:r w:rsidR="00D10E65" w:rsidRPr="00B77E82">
        <w:rPr>
          <w:rFonts w:ascii="Poppins" w:hAnsi="Poppins"/>
          <w:color w:val="auto"/>
          <w:rPrChange w:id="642" w:author="Stuart McLarnon (NESO)" w:date="2024-11-18T11:12:00Z">
            <w:rPr>
              <w:rFonts w:ascii="Arial" w:hAnsi="Arial"/>
              <w:color w:val="auto"/>
            </w:rPr>
          </w:rPrChange>
        </w:rPr>
        <w:t xml:space="preserve">the </w:t>
      </w:r>
      <w:r w:rsidR="0045657D" w:rsidRPr="00B77E82">
        <w:rPr>
          <w:rFonts w:ascii="Poppins" w:hAnsi="Poppins"/>
          <w:color w:val="auto"/>
          <w:rPrChange w:id="643" w:author="Stuart McLarnon (NESO)" w:date="2024-11-18T11:12:00Z">
            <w:rPr>
              <w:rFonts w:ascii="Arial" w:hAnsi="Arial"/>
              <w:color w:val="auto"/>
            </w:rPr>
          </w:rPrChange>
        </w:rPr>
        <w:t>Network Operator</w:t>
      </w:r>
      <w:r w:rsidR="00D10E65" w:rsidRPr="00B77E82">
        <w:rPr>
          <w:rFonts w:ascii="Poppins" w:hAnsi="Poppins"/>
          <w:color w:val="auto"/>
          <w:rPrChange w:id="644" w:author="Stuart McLarnon (NESO)" w:date="2024-11-18T11:12:00Z">
            <w:rPr>
              <w:rFonts w:ascii="Arial" w:hAnsi="Arial"/>
              <w:color w:val="auto"/>
            </w:rPr>
          </w:rPrChange>
        </w:rPr>
        <w:t>’</w:t>
      </w:r>
      <w:r w:rsidR="0045657D" w:rsidRPr="00B77E82">
        <w:rPr>
          <w:rFonts w:ascii="Poppins" w:hAnsi="Poppins"/>
          <w:color w:val="auto"/>
          <w:rPrChange w:id="645" w:author="Stuart McLarnon (NESO)" w:date="2024-11-18T11:12:00Z">
            <w:rPr>
              <w:rFonts w:ascii="Arial" w:hAnsi="Arial"/>
              <w:color w:val="auto"/>
            </w:rPr>
          </w:rPrChange>
        </w:rPr>
        <w:t>s</w:t>
      </w:r>
      <w:r w:rsidR="00D10E65" w:rsidRPr="00B77E82">
        <w:rPr>
          <w:rFonts w:ascii="Poppins" w:hAnsi="Poppins"/>
          <w:color w:val="auto"/>
          <w:rPrChange w:id="646" w:author="Stuart McLarnon (NESO)" w:date="2024-11-18T11:12:00Z">
            <w:rPr>
              <w:rFonts w:ascii="Arial" w:hAnsi="Arial"/>
              <w:color w:val="auto"/>
            </w:rPr>
          </w:rPrChange>
        </w:rPr>
        <w:t xml:space="preserve"> system</w:t>
      </w:r>
      <w:r w:rsidR="00A022E5" w:rsidRPr="00B77E82">
        <w:rPr>
          <w:rFonts w:ascii="Poppins" w:hAnsi="Poppins"/>
          <w:color w:val="auto"/>
          <w:rPrChange w:id="647" w:author="Stuart McLarnon (NESO)" w:date="2024-11-18T11:12:00Z">
            <w:rPr>
              <w:rFonts w:ascii="Arial" w:hAnsi="Arial"/>
              <w:color w:val="auto"/>
            </w:rPr>
          </w:rPrChange>
        </w:rPr>
        <w:t>; and</w:t>
      </w:r>
    </w:p>
    <w:p w14:paraId="5B1BB6F4" w14:textId="3BFE3CEE" w:rsidR="00801E9D" w:rsidRPr="00B77E82" w:rsidRDefault="00801E9D" w:rsidP="00C47A67">
      <w:pPr>
        <w:pStyle w:val="ListParagraph"/>
        <w:numPr>
          <w:ilvl w:val="0"/>
          <w:numId w:val="35"/>
        </w:numPr>
        <w:tabs>
          <w:tab w:val="left" w:pos="567"/>
        </w:tabs>
        <w:spacing w:after="60" w:line="288" w:lineRule="auto"/>
        <w:jc w:val="both"/>
        <w:rPr>
          <w:rFonts w:ascii="Poppins" w:hAnsi="Poppins"/>
          <w:color w:val="auto"/>
          <w:rPrChange w:id="648" w:author="Stuart McLarnon (NESO)" w:date="2024-11-18T11:12:00Z">
            <w:rPr>
              <w:rFonts w:ascii="Arial" w:hAnsi="Arial"/>
              <w:color w:val="auto"/>
            </w:rPr>
          </w:rPrChange>
        </w:rPr>
      </w:pPr>
      <w:r w:rsidRPr="00B77E82">
        <w:rPr>
          <w:rFonts w:ascii="Poppins" w:hAnsi="Poppins"/>
          <w:color w:val="auto"/>
          <w:rPrChange w:id="649" w:author="Stuart McLarnon (NESO)" w:date="2024-11-18T11:12:00Z">
            <w:rPr>
              <w:rFonts w:ascii="Arial" w:hAnsi="Arial"/>
              <w:color w:val="auto"/>
            </w:rPr>
          </w:rPrChange>
        </w:rPr>
        <w:t xml:space="preserve">The ability of Restoration </w:t>
      </w:r>
      <w:r w:rsidR="00EC53F4" w:rsidRPr="00B77E82">
        <w:rPr>
          <w:rFonts w:ascii="Poppins" w:hAnsi="Poppins"/>
          <w:color w:val="auto"/>
          <w:rPrChange w:id="650" w:author="Stuart McLarnon (NESO)" w:date="2024-11-18T11:12:00Z">
            <w:rPr>
              <w:rFonts w:ascii="Arial" w:hAnsi="Arial"/>
              <w:color w:val="auto"/>
            </w:rPr>
          </w:rPrChange>
        </w:rPr>
        <w:t>Contractors</w:t>
      </w:r>
      <w:r w:rsidR="001C1D5B" w:rsidRPr="00B77E82">
        <w:rPr>
          <w:rFonts w:ascii="Poppins" w:hAnsi="Poppins"/>
          <w:color w:val="auto"/>
          <w:rPrChange w:id="651" w:author="Stuart McLarnon (NESO)" w:date="2024-11-18T11:12:00Z">
            <w:rPr>
              <w:rFonts w:ascii="Arial" w:hAnsi="Arial"/>
              <w:color w:val="auto"/>
            </w:rPr>
          </w:rPrChange>
        </w:rPr>
        <w:t xml:space="preserve"> </w:t>
      </w:r>
      <w:del w:id="652" w:author="Stuart McLarnon (NESO)" w:date="2024-11-18T11:12:00Z">
        <w:r w:rsidR="001C1D5B" w:rsidRPr="00113A32">
          <w:rPr>
            <w:rFonts w:ascii="Arial" w:hAnsi="Arial"/>
            <w:color w:val="auto"/>
          </w:rPr>
          <w:delText xml:space="preserve"> </w:delText>
        </w:r>
      </w:del>
      <w:r w:rsidR="001C1D5B" w:rsidRPr="00B77E82">
        <w:rPr>
          <w:rFonts w:ascii="Poppins" w:hAnsi="Poppins"/>
          <w:color w:val="auto"/>
          <w:rPrChange w:id="653" w:author="Stuart McLarnon (NESO)" w:date="2024-11-18T11:12:00Z">
            <w:rPr>
              <w:rFonts w:ascii="Arial" w:hAnsi="Arial"/>
              <w:color w:val="auto"/>
            </w:rPr>
          </w:rPrChange>
        </w:rPr>
        <w:t xml:space="preserve">to </w:t>
      </w:r>
      <w:r w:rsidR="00DE778C" w:rsidRPr="00B77E82">
        <w:rPr>
          <w:rFonts w:ascii="Poppins" w:hAnsi="Poppins"/>
          <w:color w:val="auto"/>
          <w:rPrChange w:id="654" w:author="Stuart McLarnon (NESO)" w:date="2024-11-18T11:12:00Z">
            <w:rPr>
              <w:rFonts w:ascii="Arial" w:hAnsi="Arial"/>
              <w:color w:val="auto"/>
            </w:rPr>
          </w:rPrChange>
        </w:rPr>
        <w:t xml:space="preserve">contribute to System Restoration, via a Local Joint Restoration Plan </w:t>
      </w:r>
      <w:r w:rsidR="009738EF" w:rsidRPr="00B77E82">
        <w:rPr>
          <w:rFonts w:ascii="Poppins" w:hAnsi="Poppins"/>
          <w:color w:val="auto"/>
          <w:rPrChange w:id="655" w:author="Stuart McLarnon (NESO)" w:date="2024-11-18T11:12:00Z">
            <w:rPr>
              <w:rFonts w:ascii="Arial" w:hAnsi="Arial"/>
              <w:color w:val="auto"/>
            </w:rPr>
          </w:rPrChange>
        </w:rPr>
        <w:t>(LJRP)</w:t>
      </w:r>
      <w:r w:rsidR="005D152A" w:rsidRPr="00B77E82">
        <w:rPr>
          <w:rFonts w:ascii="Poppins" w:hAnsi="Poppins"/>
          <w:color w:val="auto"/>
          <w:rPrChange w:id="656" w:author="Stuart McLarnon (NESO)" w:date="2024-11-18T11:12:00Z">
            <w:rPr>
              <w:rFonts w:ascii="Arial" w:hAnsi="Arial"/>
              <w:color w:val="auto"/>
            </w:rPr>
          </w:rPrChange>
        </w:rPr>
        <w:t xml:space="preserve"> or Distribution Restoration Zone Plan (DRZP)</w:t>
      </w:r>
      <w:r w:rsidR="009738EF" w:rsidRPr="00B77E82">
        <w:rPr>
          <w:rFonts w:ascii="Poppins" w:hAnsi="Poppins"/>
          <w:color w:val="auto"/>
          <w:rPrChange w:id="657" w:author="Stuart McLarnon (NESO)" w:date="2024-11-18T11:12:00Z">
            <w:rPr>
              <w:rFonts w:ascii="Arial" w:hAnsi="Arial"/>
              <w:color w:val="auto"/>
            </w:rPr>
          </w:rPrChange>
        </w:rPr>
        <w:t>.</w:t>
      </w:r>
    </w:p>
    <w:p w14:paraId="16F76B3F" w14:textId="2374564C" w:rsidR="000B20B0" w:rsidRPr="00B77E82" w:rsidRDefault="000B20B0" w:rsidP="000B20B0">
      <w:pPr>
        <w:jc w:val="both"/>
        <w:rPr>
          <w:rFonts w:ascii="Poppins" w:hAnsi="Poppins"/>
          <w:color w:val="auto"/>
          <w:rPrChange w:id="658" w:author="Stuart McLarnon (NESO)" w:date="2024-11-18T11:12:00Z">
            <w:rPr>
              <w:color w:val="auto"/>
            </w:rPr>
          </w:rPrChange>
        </w:rPr>
      </w:pPr>
      <w:bookmarkStart w:id="659" w:name="_Toc524093827"/>
      <w:r w:rsidRPr="00B77E82">
        <w:rPr>
          <w:rFonts w:ascii="Poppins" w:hAnsi="Poppins"/>
          <w:color w:val="auto"/>
          <w:rPrChange w:id="660" w:author="Stuart McLarnon (NESO)" w:date="2024-11-18T11:12:00Z">
            <w:rPr>
              <w:color w:val="auto"/>
            </w:rPr>
          </w:rPrChange>
        </w:rPr>
        <w:t xml:space="preserve">For the avoidance of doubt there is a separate document –the System Defence Plan in respect of Providers which is available </w:t>
      </w:r>
      <w:del w:id="661" w:author="Stuart McLarnon (NESO)" w:date="2024-11-18T11:12:00Z">
        <w:r w:rsidRPr="002455F6">
          <w:rPr>
            <w:color w:val="7030A0"/>
          </w:rPr>
          <w:delText>from the following link.</w:delText>
        </w:r>
        <w:r w:rsidR="005D2465" w:rsidRPr="002455F6">
          <w:rPr>
            <w:i/>
            <w:iCs/>
            <w:color w:val="7030A0"/>
          </w:rPr>
          <w:delText xml:space="preserve"> (Link to be inserted</w:delText>
        </w:r>
        <w:r w:rsidR="00C300B1" w:rsidRPr="002455F6">
          <w:rPr>
            <w:i/>
            <w:iCs/>
            <w:color w:val="7030A0"/>
          </w:rPr>
          <w:delText xml:space="preserve"> </w:delText>
        </w:r>
        <w:r w:rsidR="00204860" w:rsidRPr="002455F6">
          <w:rPr>
            <w:i/>
            <w:iCs/>
            <w:color w:val="7030A0"/>
          </w:rPr>
          <w:delText>–</w:delText>
        </w:r>
        <w:r w:rsidR="009C5298" w:rsidRPr="002455F6">
          <w:rPr>
            <w:i/>
            <w:iCs/>
            <w:color w:val="7030A0"/>
          </w:rPr>
          <w:delText>)</w:delText>
        </w:r>
      </w:del>
      <w:ins w:id="662" w:author="Stuart McLarnon (NESO)" w:date="2024-11-18T11:12:00Z">
        <w:r w:rsidR="00CD297F" w:rsidRPr="002455F6">
          <w:rPr>
            <w:color w:val="7030A0"/>
          </w:rPr>
          <w:fldChar w:fldCharType="begin"/>
        </w:r>
        <w:r w:rsidR="00CD297F" w:rsidRPr="002455F6">
          <w:rPr>
            <w:color w:val="7030A0"/>
          </w:rPr>
          <w:instrText>HYPERLINK "https://neso.energy/industry-information/codes/grid-code-gc/electrical-standards-documents"</w:instrText>
        </w:r>
        <w:r w:rsidR="00CD297F" w:rsidRPr="002455F6">
          <w:rPr>
            <w:color w:val="7030A0"/>
          </w:rPr>
        </w:r>
        <w:r w:rsidR="00CD297F" w:rsidRPr="002455F6">
          <w:rPr>
            <w:color w:val="7030A0"/>
          </w:rPr>
          <w:fldChar w:fldCharType="separate"/>
        </w:r>
        <w:r w:rsidR="00E07C12" w:rsidRPr="002455F6">
          <w:rPr>
            <w:rStyle w:val="Hyperlink"/>
            <w:rFonts w:ascii="Poppins" w:hAnsi="Poppins" w:cs="Poppins"/>
            <w:color w:val="7030A0"/>
          </w:rPr>
          <w:t>here</w:t>
        </w:r>
        <w:r w:rsidR="00CD297F" w:rsidRPr="002455F6">
          <w:rPr>
            <w:rStyle w:val="Hyperlink"/>
            <w:rFonts w:ascii="Poppins" w:hAnsi="Poppins" w:cs="Poppins"/>
            <w:color w:val="7030A0"/>
          </w:rPr>
          <w:fldChar w:fldCharType="end"/>
        </w:r>
        <w:r w:rsidR="00E07C12">
          <w:rPr>
            <w:rFonts w:ascii="Poppins" w:hAnsi="Poppins" w:cs="Poppins"/>
            <w:color w:val="auto"/>
          </w:rPr>
          <w:t>.</w:t>
        </w:r>
      </w:ins>
    </w:p>
    <w:p w14:paraId="6F209D07" w14:textId="0C02D3A9" w:rsidR="004C42D4" w:rsidRPr="008B1777" w:rsidRDefault="002E6A47" w:rsidP="004C42D4">
      <w:pPr>
        <w:pStyle w:val="Heading1"/>
        <w:rPr>
          <w:rFonts w:ascii="Poppins Medium" w:hAnsi="Poppins Medium"/>
          <w:color w:val="3F0731"/>
          <w:sz w:val="32"/>
          <w:rPrChange w:id="663" w:author="Stuart McLarnon (NESO)" w:date="2024-11-18T11:12:00Z">
            <w:rPr/>
          </w:rPrChange>
        </w:rPr>
      </w:pPr>
      <w:bookmarkStart w:id="664" w:name="_Toc104197282"/>
      <w:bookmarkStart w:id="665" w:name="_Toc16950003"/>
      <w:r w:rsidRPr="004B44A6">
        <w:rPr>
          <w:rFonts w:ascii="Poppins Medium" w:hAnsi="Poppins Medium"/>
          <w:color w:val="3F0731"/>
          <w:sz w:val="32"/>
          <w:rPrChange w:id="666" w:author="Stuart McLarnon (NESO)" w:date="2024-11-18T11:12:00Z">
            <w:rPr/>
          </w:rPrChange>
        </w:rPr>
        <w:t>System Restoration Plan</w:t>
      </w:r>
      <w:bookmarkEnd w:id="664"/>
      <w:r w:rsidRPr="004B44A6">
        <w:rPr>
          <w:rFonts w:ascii="Poppins Medium" w:hAnsi="Poppins Medium"/>
          <w:color w:val="3F0731"/>
          <w:sz w:val="32"/>
          <w:rPrChange w:id="667" w:author="Stuart McLarnon (NESO)" w:date="2024-11-18T11:12:00Z">
            <w:rPr/>
          </w:rPrChange>
        </w:rPr>
        <w:t xml:space="preserve"> </w:t>
      </w:r>
    </w:p>
    <w:p w14:paraId="411F614C" w14:textId="77777777" w:rsidR="004C42D4" w:rsidRPr="004C42D4" w:rsidRDefault="004C42D4" w:rsidP="004C42D4">
      <w:pPr>
        <w:pStyle w:val="BodyText"/>
        <w:rPr>
          <w:del w:id="668" w:author="Stuart McLarnon (NESO)" w:date="2024-11-18T11:12:00Z"/>
        </w:rPr>
      </w:pPr>
    </w:p>
    <w:p w14:paraId="5EA7A8A6" w14:textId="17DAAD47" w:rsidR="002E6A47" w:rsidRPr="004B44A6" w:rsidRDefault="00986A8B" w:rsidP="003E1EE5">
      <w:pPr>
        <w:pStyle w:val="Heading2"/>
        <w:rPr>
          <w:rFonts w:ascii="Poppins Medium" w:hAnsi="Poppins Medium"/>
          <w:color w:val="3F0731"/>
          <w:sz w:val="32"/>
          <w:rPrChange w:id="669" w:author="Stuart McLarnon (NESO)" w:date="2024-11-18T11:12:00Z">
            <w:rPr/>
          </w:rPrChange>
        </w:rPr>
      </w:pPr>
      <w:bookmarkStart w:id="670" w:name="_Toc104197283"/>
      <w:r w:rsidRPr="004B44A6">
        <w:rPr>
          <w:rFonts w:ascii="Poppins Medium" w:hAnsi="Poppins Medium"/>
          <w:color w:val="3F0731"/>
          <w:sz w:val="32"/>
          <w:rPrChange w:id="671" w:author="Stuart McLarnon (NESO)" w:date="2024-11-18T11:12:00Z">
            <w:rPr/>
          </w:rPrChange>
        </w:rPr>
        <w:t xml:space="preserve">Plan </w:t>
      </w:r>
      <w:r w:rsidR="002E6A47" w:rsidRPr="004B44A6">
        <w:rPr>
          <w:rFonts w:ascii="Poppins Medium" w:hAnsi="Poppins Medium"/>
          <w:color w:val="3F0731"/>
          <w:sz w:val="32"/>
          <w:rPrChange w:id="672" w:author="Stuart McLarnon (NESO)" w:date="2024-11-18T11:12:00Z">
            <w:rPr/>
          </w:rPrChange>
        </w:rPr>
        <w:t>Overview</w:t>
      </w:r>
      <w:bookmarkEnd w:id="659"/>
      <w:bookmarkEnd w:id="665"/>
      <w:bookmarkEnd w:id="670"/>
    </w:p>
    <w:p w14:paraId="06F31EBB" w14:textId="6B6CD635" w:rsidR="002E6A47" w:rsidRPr="00B77E82" w:rsidRDefault="002E6A47" w:rsidP="002E6A47">
      <w:pPr>
        <w:jc w:val="both"/>
        <w:rPr>
          <w:rFonts w:ascii="Poppins" w:hAnsi="Poppins"/>
          <w:color w:val="auto"/>
          <w:rPrChange w:id="673" w:author="Stuart McLarnon (NESO)" w:date="2024-11-18T11:12:00Z">
            <w:rPr>
              <w:rFonts w:ascii="Arial" w:hAnsi="Arial"/>
              <w:color w:val="auto"/>
            </w:rPr>
          </w:rPrChange>
        </w:rPr>
      </w:pPr>
      <w:r w:rsidRPr="00B77E82">
        <w:rPr>
          <w:rFonts w:ascii="Poppins" w:hAnsi="Poppins"/>
          <w:color w:val="auto"/>
          <w:rPrChange w:id="674" w:author="Stuart McLarnon (NESO)" w:date="2024-11-18T11:12:00Z">
            <w:rPr>
              <w:rFonts w:ascii="Arial" w:hAnsi="Arial"/>
              <w:color w:val="auto"/>
            </w:rPr>
          </w:rPrChange>
        </w:rPr>
        <w:t>The EU Network Code on Emergency and Restoration (</w:t>
      </w:r>
      <w:r w:rsidR="007F7D75" w:rsidRPr="00B77E82">
        <w:rPr>
          <w:rFonts w:ascii="Poppins" w:hAnsi="Poppins"/>
          <w:color w:val="auto"/>
          <w:rPrChange w:id="675" w:author="Stuart McLarnon (NESO)" w:date="2024-11-18T11:12:00Z">
            <w:rPr>
              <w:rFonts w:ascii="Arial" w:hAnsi="Arial"/>
              <w:color w:val="auto"/>
            </w:rPr>
          </w:rPrChange>
        </w:rPr>
        <w:t>EU NCER</w:t>
      </w:r>
      <w:r w:rsidRPr="00B77E82">
        <w:rPr>
          <w:rFonts w:ascii="Poppins" w:hAnsi="Poppins"/>
          <w:color w:val="auto"/>
          <w:rPrChange w:id="676" w:author="Stuart McLarnon (NESO)" w:date="2024-11-18T11:12:00Z">
            <w:rPr>
              <w:rFonts w:ascii="Arial" w:hAnsi="Arial"/>
              <w:color w:val="auto"/>
            </w:rPr>
          </w:rPrChange>
        </w:rPr>
        <w:t>) aims to ensure security and continuity of electricity supply across Europe by creating harmonised standards and procedures to be applied in the Emergency, Blackout and Restoration system state(s).  This code requires the development of a System Restoration Plan in advance of such an event specifying measures related to information exchange, operational procedures and post-event analysis.</w:t>
      </w:r>
    </w:p>
    <w:p w14:paraId="7EE0A8B4" w14:textId="49A981DD" w:rsidR="00FA2488" w:rsidRPr="00B77E82" w:rsidRDefault="0067757D" w:rsidP="002E6A47">
      <w:pPr>
        <w:jc w:val="both"/>
        <w:rPr>
          <w:rFonts w:ascii="Poppins" w:hAnsi="Poppins"/>
          <w:color w:val="auto"/>
          <w:rPrChange w:id="677" w:author="Stuart McLarnon (NESO)" w:date="2024-11-18T11:12:00Z">
            <w:rPr>
              <w:rFonts w:ascii="Arial" w:hAnsi="Arial"/>
              <w:color w:val="auto"/>
            </w:rPr>
          </w:rPrChange>
        </w:rPr>
      </w:pPr>
      <w:r w:rsidRPr="00B77E82">
        <w:rPr>
          <w:rStyle w:val="normaltextrun"/>
          <w:rFonts w:ascii="Poppins" w:hAnsi="Poppins"/>
          <w:color w:val="auto"/>
          <w:shd w:val="clear" w:color="auto" w:fill="FFFFFF"/>
          <w:rPrChange w:id="678" w:author="Stuart McLarnon (NESO)" w:date="2024-11-18T11:12:00Z">
            <w:rPr>
              <w:rStyle w:val="normaltextrun"/>
              <w:rFonts w:ascii="Arial" w:hAnsi="Arial"/>
              <w:color w:val="auto"/>
              <w:shd w:val="clear" w:color="auto" w:fill="FFFFFF"/>
            </w:rPr>
          </w:rPrChange>
        </w:rPr>
        <w:lastRenderedPageBreak/>
        <w:t xml:space="preserve">Although the UK has departed from the EU, </w:t>
      </w:r>
      <w:proofErr w:type="gramStart"/>
      <w:r w:rsidRPr="00B77E82">
        <w:rPr>
          <w:rStyle w:val="normaltextrun"/>
          <w:rFonts w:ascii="Poppins" w:hAnsi="Poppins"/>
          <w:color w:val="auto"/>
          <w:shd w:val="clear" w:color="auto" w:fill="FFFFFF"/>
          <w:rPrChange w:id="679" w:author="Stuart McLarnon (NESO)" w:date="2024-11-18T11:12:00Z">
            <w:rPr>
              <w:rStyle w:val="normaltextrun"/>
              <w:rFonts w:ascii="Arial" w:hAnsi="Arial"/>
              <w:color w:val="auto"/>
              <w:shd w:val="clear" w:color="auto" w:fill="FFFFFF"/>
            </w:rPr>
          </w:rPrChange>
        </w:rPr>
        <w:t>t</w:t>
      </w:r>
      <w:r w:rsidR="00364C55" w:rsidRPr="00B77E82">
        <w:rPr>
          <w:rStyle w:val="normaltextrun"/>
          <w:rFonts w:ascii="Poppins" w:hAnsi="Poppins"/>
          <w:color w:val="auto"/>
          <w:shd w:val="clear" w:color="auto" w:fill="FFFFFF"/>
          <w:rPrChange w:id="680" w:author="Stuart McLarnon (NESO)" w:date="2024-11-18T11:12:00Z">
            <w:rPr>
              <w:rStyle w:val="normaltextrun"/>
              <w:rFonts w:ascii="Arial" w:hAnsi="Arial"/>
              <w:color w:val="auto"/>
              <w:shd w:val="clear" w:color="auto" w:fill="FFFFFF"/>
            </w:rPr>
          </w:rPrChange>
        </w:rPr>
        <w:t>he majority of</w:t>
      </w:r>
      <w:proofErr w:type="gramEnd"/>
      <w:r w:rsidR="0018044B" w:rsidRPr="00B77E82">
        <w:rPr>
          <w:rStyle w:val="normaltextrun"/>
          <w:rFonts w:ascii="Poppins" w:hAnsi="Poppins"/>
          <w:color w:val="auto"/>
          <w:shd w:val="clear" w:color="auto" w:fill="FFFFFF"/>
          <w:rPrChange w:id="681" w:author="Stuart McLarnon (NESO)" w:date="2024-11-18T11:12:00Z">
            <w:rPr>
              <w:rStyle w:val="normaltextrun"/>
              <w:rFonts w:ascii="Arial" w:hAnsi="Arial"/>
              <w:color w:val="auto"/>
              <w:shd w:val="clear" w:color="auto" w:fill="FFFFFF"/>
            </w:rPr>
          </w:rPrChange>
        </w:rPr>
        <w:t xml:space="preserve"> </w:t>
      </w:r>
      <w:r w:rsidR="00364C55" w:rsidRPr="00B77E82">
        <w:rPr>
          <w:rStyle w:val="normaltextrun"/>
          <w:rFonts w:ascii="Poppins" w:hAnsi="Poppins"/>
          <w:color w:val="auto"/>
          <w:shd w:val="clear" w:color="auto" w:fill="FFFFFF"/>
          <w:rPrChange w:id="682" w:author="Stuart McLarnon (NESO)" w:date="2024-11-18T11:12:00Z">
            <w:rPr>
              <w:rStyle w:val="normaltextrun"/>
              <w:rFonts w:ascii="Arial" w:hAnsi="Arial"/>
              <w:color w:val="auto"/>
              <w:shd w:val="clear" w:color="auto" w:fill="FFFFFF"/>
            </w:rPr>
          </w:rPrChange>
        </w:rPr>
        <w:t xml:space="preserve">the requirements in the EU NCER have been retained in </w:t>
      </w:r>
      <w:r w:rsidR="00800C54" w:rsidRPr="00B77E82">
        <w:rPr>
          <w:rStyle w:val="normaltextrun"/>
          <w:rFonts w:ascii="Poppins" w:hAnsi="Poppins"/>
          <w:color w:val="auto"/>
          <w:shd w:val="clear" w:color="auto" w:fill="FFFFFF"/>
          <w:rPrChange w:id="683" w:author="Stuart McLarnon (NESO)" w:date="2024-11-18T11:12:00Z">
            <w:rPr>
              <w:rStyle w:val="normaltextrun"/>
              <w:rFonts w:ascii="Arial" w:hAnsi="Arial"/>
              <w:color w:val="auto"/>
              <w:shd w:val="clear" w:color="auto" w:fill="FFFFFF"/>
            </w:rPr>
          </w:rPrChange>
        </w:rPr>
        <w:t>UK</w:t>
      </w:r>
      <w:r w:rsidR="00364C55" w:rsidRPr="00B77E82">
        <w:rPr>
          <w:rStyle w:val="normaltextrun"/>
          <w:rFonts w:ascii="Poppins" w:hAnsi="Poppins"/>
          <w:color w:val="auto"/>
          <w:shd w:val="clear" w:color="auto" w:fill="FFFFFF"/>
          <w:rPrChange w:id="684" w:author="Stuart McLarnon (NESO)" w:date="2024-11-18T11:12:00Z">
            <w:rPr>
              <w:rStyle w:val="normaltextrun"/>
              <w:rFonts w:ascii="Arial" w:hAnsi="Arial"/>
              <w:color w:val="auto"/>
              <w:shd w:val="clear" w:color="auto" w:fill="FFFFFF"/>
            </w:rPr>
          </w:rPrChange>
        </w:rPr>
        <w:t xml:space="preserve"> </w:t>
      </w:r>
      <w:r w:rsidR="00DD0CC0" w:rsidRPr="00B77E82">
        <w:rPr>
          <w:rStyle w:val="normaltextrun"/>
          <w:rFonts w:ascii="Poppins" w:hAnsi="Poppins"/>
          <w:color w:val="auto"/>
          <w:shd w:val="clear" w:color="auto" w:fill="FFFFFF"/>
          <w:rPrChange w:id="685" w:author="Stuart McLarnon (NESO)" w:date="2024-11-18T11:12:00Z">
            <w:rPr>
              <w:rStyle w:val="normaltextrun"/>
              <w:rFonts w:ascii="Arial" w:hAnsi="Arial"/>
              <w:color w:val="auto"/>
              <w:shd w:val="clear" w:color="auto" w:fill="FFFFFF"/>
            </w:rPr>
          </w:rPrChange>
        </w:rPr>
        <w:t>law</w:t>
      </w:r>
      <w:r w:rsidR="00364C55" w:rsidRPr="00B77E82">
        <w:rPr>
          <w:rStyle w:val="normaltextrun"/>
          <w:rFonts w:ascii="Poppins" w:hAnsi="Poppins"/>
          <w:color w:val="auto"/>
          <w:shd w:val="clear" w:color="auto" w:fill="FFFFFF"/>
          <w:rPrChange w:id="686" w:author="Stuart McLarnon (NESO)" w:date="2024-11-18T11:12:00Z">
            <w:rPr>
              <w:rStyle w:val="normaltextrun"/>
              <w:rFonts w:ascii="Arial" w:hAnsi="Arial"/>
              <w:color w:val="auto"/>
              <w:shd w:val="clear" w:color="auto" w:fill="FFFFFF"/>
            </w:rPr>
          </w:rPrChange>
        </w:rPr>
        <w:t xml:space="preserve"> via Statutory Instrument (</w:t>
      </w:r>
      <w:r w:rsidR="00E31A5F" w:rsidRPr="00B77E82">
        <w:rPr>
          <w:rStyle w:val="normaltextrun"/>
          <w:rFonts w:ascii="Poppins" w:hAnsi="Poppins"/>
          <w:color w:val="auto"/>
          <w:shd w:val="clear" w:color="auto" w:fill="FFFFFF"/>
          <w:rPrChange w:id="687" w:author="Stuart McLarnon (NESO)" w:date="2024-11-18T11:12:00Z">
            <w:rPr>
              <w:rStyle w:val="normaltextrun"/>
              <w:rFonts w:ascii="Arial" w:hAnsi="Arial"/>
              <w:color w:val="auto"/>
              <w:shd w:val="clear" w:color="auto" w:fill="FFFFFF"/>
            </w:rPr>
          </w:rPrChange>
        </w:rPr>
        <w:t xml:space="preserve">SI </w:t>
      </w:r>
      <w:r w:rsidR="00FB4D7F" w:rsidRPr="00B77E82">
        <w:rPr>
          <w:rStyle w:val="normaltextrun"/>
          <w:rFonts w:ascii="Poppins" w:hAnsi="Poppins"/>
          <w:color w:val="auto"/>
          <w:shd w:val="clear" w:color="auto" w:fill="FFFFFF"/>
          <w:rPrChange w:id="688" w:author="Stuart McLarnon (NESO)" w:date="2024-11-18T11:12:00Z">
            <w:rPr>
              <w:rStyle w:val="normaltextrun"/>
              <w:rFonts w:ascii="Arial" w:hAnsi="Arial"/>
              <w:color w:val="auto"/>
              <w:shd w:val="clear" w:color="auto" w:fill="FFFFFF"/>
            </w:rPr>
          </w:rPrChange>
        </w:rPr>
        <w:t>533 2019</w:t>
      </w:r>
      <w:r w:rsidR="00364C55" w:rsidRPr="00B77E82">
        <w:rPr>
          <w:rStyle w:val="normaltextrun"/>
          <w:rFonts w:ascii="Poppins" w:hAnsi="Poppins"/>
          <w:color w:val="auto"/>
          <w:shd w:val="clear" w:color="auto" w:fill="FFFFFF"/>
          <w:rPrChange w:id="689" w:author="Stuart McLarnon (NESO)" w:date="2024-11-18T11:12:00Z">
            <w:rPr>
              <w:rStyle w:val="normaltextrun"/>
              <w:rFonts w:ascii="Arial" w:hAnsi="Arial"/>
              <w:color w:val="auto"/>
              <w:shd w:val="clear" w:color="auto" w:fill="FFFFFF"/>
            </w:rPr>
          </w:rPrChange>
        </w:rPr>
        <w:t>).</w:t>
      </w:r>
      <w:r w:rsidR="0018044B" w:rsidRPr="00B77E82">
        <w:rPr>
          <w:rStyle w:val="normaltextrun"/>
          <w:rFonts w:ascii="Poppins" w:hAnsi="Poppins"/>
          <w:color w:val="auto"/>
          <w:shd w:val="clear" w:color="auto" w:fill="FFFFFF"/>
          <w:rPrChange w:id="690" w:author="Stuart McLarnon (NESO)" w:date="2024-11-18T11:12:00Z">
            <w:rPr>
              <w:rStyle w:val="normaltextrun"/>
              <w:rFonts w:ascii="Arial" w:hAnsi="Arial"/>
              <w:color w:val="auto"/>
              <w:shd w:val="clear" w:color="auto" w:fill="FFFFFF"/>
            </w:rPr>
          </w:rPrChange>
        </w:rPr>
        <w:t xml:space="preserve"> </w:t>
      </w:r>
      <w:r w:rsidR="00364C55" w:rsidRPr="00B77E82">
        <w:rPr>
          <w:rStyle w:val="normaltextrun"/>
          <w:rFonts w:ascii="Poppins" w:hAnsi="Poppins"/>
          <w:color w:val="auto"/>
          <w:shd w:val="clear" w:color="auto" w:fill="FFFFFF"/>
          <w:rPrChange w:id="691" w:author="Stuart McLarnon (NESO)" w:date="2024-11-18T11:12:00Z">
            <w:rPr>
              <w:rStyle w:val="normaltextrun"/>
              <w:rFonts w:ascii="Arial" w:hAnsi="Arial"/>
              <w:color w:val="auto"/>
              <w:shd w:val="clear" w:color="auto" w:fill="FFFFFF"/>
            </w:rPr>
          </w:rPrChange>
        </w:rPr>
        <w:t xml:space="preserve"> Therefore,</w:t>
      </w:r>
      <w:r w:rsidR="00E858BC" w:rsidRPr="00B77E82">
        <w:rPr>
          <w:rStyle w:val="normaltextrun"/>
          <w:rFonts w:ascii="Poppins" w:hAnsi="Poppins"/>
          <w:color w:val="auto"/>
          <w:shd w:val="clear" w:color="auto" w:fill="FFFFFF"/>
          <w:rPrChange w:id="692" w:author="Stuart McLarnon (NESO)" w:date="2024-11-18T11:12:00Z">
            <w:rPr>
              <w:rStyle w:val="normaltextrun"/>
              <w:rFonts w:ascii="Arial" w:hAnsi="Arial"/>
              <w:color w:val="auto"/>
              <w:shd w:val="clear" w:color="auto" w:fill="FFFFFF"/>
            </w:rPr>
          </w:rPrChange>
        </w:rPr>
        <w:t xml:space="preserve"> unless provided for by exception in SI 533 2019,</w:t>
      </w:r>
      <w:r w:rsidR="00364C55" w:rsidRPr="00B77E82">
        <w:rPr>
          <w:rStyle w:val="normaltextrun"/>
          <w:rFonts w:ascii="Poppins" w:hAnsi="Poppins"/>
          <w:color w:val="auto"/>
          <w:shd w:val="clear" w:color="auto" w:fill="FFFFFF"/>
          <w:rPrChange w:id="693" w:author="Stuart McLarnon (NESO)" w:date="2024-11-18T11:12:00Z">
            <w:rPr>
              <w:rStyle w:val="normaltextrun"/>
              <w:rFonts w:ascii="Arial" w:hAnsi="Arial"/>
              <w:color w:val="auto"/>
              <w:shd w:val="clear" w:color="auto" w:fill="FFFFFF"/>
            </w:rPr>
          </w:rPrChange>
        </w:rPr>
        <w:t xml:space="preserve"> the requirements of the EU NCER will apply unchanged. </w:t>
      </w:r>
    </w:p>
    <w:p w14:paraId="01AB7ECB" w14:textId="14089794" w:rsidR="002E6A47" w:rsidRPr="00B77E82" w:rsidRDefault="007F7D75" w:rsidP="002E6A47">
      <w:pPr>
        <w:jc w:val="both"/>
        <w:rPr>
          <w:rFonts w:ascii="Poppins" w:hAnsi="Poppins"/>
          <w:color w:val="auto"/>
          <w:rPrChange w:id="694" w:author="Stuart McLarnon (NESO)" w:date="2024-11-18T11:12:00Z">
            <w:rPr>
              <w:rFonts w:ascii="Arial" w:hAnsi="Arial"/>
              <w:color w:val="auto"/>
            </w:rPr>
          </w:rPrChange>
        </w:rPr>
      </w:pPr>
      <w:r w:rsidRPr="00B77E82">
        <w:rPr>
          <w:rFonts w:ascii="Poppins" w:hAnsi="Poppins"/>
          <w:color w:val="auto"/>
          <w:rPrChange w:id="695" w:author="Stuart McLarnon (NESO)" w:date="2024-11-18T11:12:00Z">
            <w:rPr>
              <w:rFonts w:ascii="Arial" w:hAnsi="Arial"/>
              <w:color w:val="auto"/>
            </w:rPr>
          </w:rPrChange>
        </w:rPr>
        <w:t>EU NCER</w:t>
      </w:r>
      <w:r w:rsidR="002E6A47" w:rsidRPr="00B77E82">
        <w:rPr>
          <w:rFonts w:ascii="Poppins" w:hAnsi="Poppins"/>
          <w:color w:val="auto"/>
          <w:rPrChange w:id="696" w:author="Stuart McLarnon (NESO)" w:date="2024-11-18T11:12:00Z">
            <w:rPr>
              <w:rFonts w:ascii="Arial" w:hAnsi="Arial"/>
              <w:color w:val="auto"/>
            </w:rPr>
          </w:rPrChange>
        </w:rPr>
        <w:t xml:space="preserve"> sits alongside the Transmission System Operation Guideline</w:t>
      </w:r>
      <w:r w:rsidR="002E6A47" w:rsidRPr="00B77E82">
        <w:rPr>
          <w:rFonts w:ascii="Poppins" w:hAnsi="Poppins"/>
          <w:color w:val="auto"/>
          <w:vertAlign w:val="superscript"/>
          <w:rPrChange w:id="697" w:author="Stuart McLarnon (NESO)" w:date="2024-11-18T11:12:00Z">
            <w:rPr>
              <w:rFonts w:ascii="Arial" w:hAnsi="Arial"/>
              <w:color w:val="auto"/>
              <w:vertAlign w:val="superscript"/>
            </w:rPr>
          </w:rPrChange>
        </w:rPr>
        <w:footnoteReference w:id="4"/>
      </w:r>
      <w:r w:rsidR="002E6A47" w:rsidRPr="00B77E82">
        <w:rPr>
          <w:rFonts w:ascii="Poppins" w:hAnsi="Poppins"/>
          <w:color w:val="auto"/>
          <w:vertAlign w:val="superscript"/>
          <w:rPrChange w:id="702" w:author="Stuart McLarnon (NESO)" w:date="2024-11-18T11:12:00Z">
            <w:rPr>
              <w:rFonts w:ascii="Arial" w:hAnsi="Arial"/>
              <w:color w:val="auto"/>
              <w:vertAlign w:val="superscript"/>
            </w:rPr>
          </w:rPrChange>
        </w:rPr>
        <w:t xml:space="preserve"> </w:t>
      </w:r>
      <w:r w:rsidR="002E6A47" w:rsidRPr="00B77E82">
        <w:rPr>
          <w:rFonts w:ascii="Poppins" w:hAnsi="Poppins"/>
          <w:color w:val="auto"/>
          <w:rPrChange w:id="703" w:author="Stuart McLarnon (NESO)" w:date="2024-11-18T11:12:00Z">
            <w:rPr>
              <w:rFonts w:ascii="Arial" w:hAnsi="Arial"/>
              <w:color w:val="auto"/>
            </w:rPr>
          </w:rPrChange>
        </w:rPr>
        <w:t>(SOGL) which sets out harmonised rules on system operation and identifies different critical system states (Normal State, Alert State, Emergency State, Blackout State and Restoration</w:t>
      </w:r>
      <w:r w:rsidR="00D50791" w:rsidRPr="00B77E82">
        <w:rPr>
          <w:rFonts w:ascii="Poppins" w:hAnsi="Poppins"/>
          <w:color w:val="auto"/>
          <w:rPrChange w:id="704" w:author="Stuart McLarnon (NESO)" w:date="2024-11-18T11:12:00Z">
            <w:rPr>
              <w:rFonts w:ascii="Arial" w:hAnsi="Arial"/>
              <w:color w:val="auto"/>
            </w:rPr>
          </w:rPrChange>
        </w:rPr>
        <w:t xml:space="preserve"> State</w:t>
      </w:r>
      <w:r w:rsidR="002E6A47" w:rsidRPr="00B77E82">
        <w:rPr>
          <w:rFonts w:ascii="Poppins" w:hAnsi="Poppins"/>
          <w:color w:val="auto"/>
          <w:rPrChange w:id="705" w:author="Stuart McLarnon (NESO)" w:date="2024-11-18T11:12:00Z">
            <w:rPr>
              <w:rFonts w:ascii="Arial" w:hAnsi="Arial"/>
              <w:color w:val="auto"/>
            </w:rPr>
          </w:rPrChange>
        </w:rPr>
        <w:t>).</w:t>
      </w:r>
    </w:p>
    <w:p w14:paraId="2B2BD078" w14:textId="491D3749" w:rsidR="002E6A47" w:rsidRPr="00B77E82" w:rsidRDefault="002E6A47" w:rsidP="002E6A47">
      <w:pPr>
        <w:jc w:val="both"/>
        <w:rPr>
          <w:rFonts w:ascii="Poppins" w:hAnsi="Poppins"/>
          <w:color w:val="auto"/>
          <w:rPrChange w:id="706" w:author="Stuart McLarnon (NESO)" w:date="2024-11-18T11:12:00Z">
            <w:rPr>
              <w:rFonts w:ascii="Arial" w:hAnsi="Arial"/>
              <w:color w:val="auto"/>
            </w:rPr>
          </w:rPrChange>
        </w:rPr>
      </w:pPr>
      <w:r w:rsidRPr="00B77E82">
        <w:rPr>
          <w:rFonts w:ascii="Poppins" w:hAnsi="Poppins"/>
          <w:color w:val="auto"/>
          <w:rPrChange w:id="707" w:author="Stuart McLarnon (NESO)" w:date="2024-11-18T11:12:00Z">
            <w:rPr>
              <w:rFonts w:ascii="Arial" w:hAnsi="Arial"/>
              <w:color w:val="auto"/>
            </w:rPr>
          </w:rPrChange>
        </w:rPr>
        <w:t>This System Restoration Plan consists of the technical and organisational measures necessary for the restoration of the electricity system in Great Britain from a Partial or Total Shutdown to</w:t>
      </w:r>
      <w:r w:rsidR="00051C5C" w:rsidRPr="00B77E82">
        <w:rPr>
          <w:rFonts w:ascii="Poppins" w:hAnsi="Poppins"/>
          <w:color w:val="auto"/>
          <w:rPrChange w:id="708" w:author="Stuart McLarnon (NESO)" w:date="2024-11-18T11:12:00Z">
            <w:rPr>
              <w:rFonts w:ascii="Arial" w:hAnsi="Arial"/>
              <w:color w:val="auto"/>
            </w:rPr>
          </w:rPrChange>
        </w:rPr>
        <w:t xml:space="preserve"> normal steady state conditions</w:t>
      </w:r>
      <w:r w:rsidRPr="00B77E82">
        <w:rPr>
          <w:rFonts w:ascii="Poppins" w:hAnsi="Poppins"/>
          <w:color w:val="auto"/>
          <w:rPrChange w:id="709" w:author="Stuart McLarnon (NESO)" w:date="2024-11-18T11:12:00Z">
            <w:rPr>
              <w:rFonts w:ascii="Arial" w:hAnsi="Arial"/>
              <w:color w:val="auto"/>
            </w:rPr>
          </w:rPrChange>
        </w:rPr>
        <w:t xml:space="preserve">, </w:t>
      </w:r>
      <w:proofErr w:type="gramStart"/>
      <w:r w:rsidRPr="00B77E82">
        <w:rPr>
          <w:rFonts w:ascii="Poppins" w:hAnsi="Poppins"/>
          <w:color w:val="auto"/>
          <w:rPrChange w:id="710" w:author="Stuart McLarnon (NESO)" w:date="2024-11-18T11:12:00Z">
            <w:rPr>
              <w:rFonts w:ascii="Arial" w:hAnsi="Arial"/>
              <w:color w:val="auto"/>
            </w:rPr>
          </w:rPrChange>
        </w:rPr>
        <w:t>taking into account</w:t>
      </w:r>
      <w:proofErr w:type="gramEnd"/>
      <w:r w:rsidRPr="00B77E82">
        <w:rPr>
          <w:rFonts w:ascii="Poppins" w:hAnsi="Poppins"/>
          <w:color w:val="auto"/>
          <w:rPrChange w:id="711" w:author="Stuart McLarnon (NESO)" w:date="2024-11-18T11:12:00Z">
            <w:rPr>
              <w:rFonts w:ascii="Arial" w:hAnsi="Arial"/>
              <w:color w:val="auto"/>
            </w:rPr>
          </w:rPrChange>
        </w:rPr>
        <w:t xml:space="preserve"> </w:t>
      </w:r>
      <w:r w:rsidR="00051C5C" w:rsidRPr="00B77E82">
        <w:rPr>
          <w:rFonts w:ascii="Poppins" w:hAnsi="Poppins"/>
          <w:color w:val="auto"/>
          <w:rPrChange w:id="712" w:author="Stuart McLarnon (NESO)" w:date="2024-11-18T11:12:00Z">
            <w:rPr>
              <w:rFonts w:ascii="Arial" w:hAnsi="Arial"/>
              <w:color w:val="auto"/>
            </w:rPr>
          </w:rPrChange>
        </w:rPr>
        <w:t xml:space="preserve">the capabilities of the GB parties listed in Table 1 of Appendix A of this document and </w:t>
      </w:r>
      <w:r w:rsidRPr="00B77E82">
        <w:rPr>
          <w:rFonts w:ascii="Poppins" w:hAnsi="Poppins"/>
          <w:color w:val="auto"/>
          <w:rPrChange w:id="713" w:author="Stuart McLarnon (NESO)" w:date="2024-11-18T11:12:00Z">
            <w:rPr>
              <w:rFonts w:ascii="Arial" w:hAnsi="Arial"/>
              <w:color w:val="auto"/>
            </w:rPr>
          </w:rPrChange>
        </w:rPr>
        <w:t xml:space="preserve">the operational constraints of the Total System. </w:t>
      </w:r>
      <w:r w:rsidR="003D2C93" w:rsidRPr="00B77E82">
        <w:rPr>
          <w:rFonts w:ascii="Poppins" w:hAnsi="Poppins"/>
          <w:color w:val="auto"/>
          <w:rPrChange w:id="714" w:author="Stuart McLarnon (NESO)" w:date="2024-11-18T11:12:00Z">
            <w:rPr>
              <w:rFonts w:ascii="Arial" w:hAnsi="Arial"/>
              <w:color w:val="auto"/>
            </w:rPr>
          </w:rPrChange>
        </w:rPr>
        <w:t>In addition</w:t>
      </w:r>
      <w:r w:rsidR="00EE5AC9" w:rsidRPr="00B77E82">
        <w:rPr>
          <w:rFonts w:ascii="Poppins" w:hAnsi="Poppins"/>
          <w:color w:val="auto"/>
          <w:rPrChange w:id="715" w:author="Stuart McLarnon (NESO)" w:date="2024-11-18T11:12:00Z">
            <w:rPr>
              <w:rFonts w:ascii="Arial" w:hAnsi="Arial"/>
              <w:color w:val="auto"/>
            </w:rPr>
          </w:rPrChange>
        </w:rPr>
        <w:t>,</w:t>
      </w:r>
      <w:r w:rsidR="003D2C93" w:rsidRPr="00B77E82">
        <w:rPr>
          <w:rFonts w:ascii="Poppins" w:hAnsi="Poppins"/>
          <w:color w:val="auto"/>
          <w:rPrChange w:id="716" w:author="Stuart McLarnon (NESO)" w:date="2024-11-18T11:12:00Z">
            <w:rPr>
              <w:rFonts w:ascii="Arial" w:hAnsi="Arial"/>
              <w:color w:val="auto"/>
            </w:rPr>
          </w:rPrChange>
        </w:rPr>
        <w:t xml:space="preserve"> </w:t>
      </w:r>
      <w:del w:id="717" w:author="Stuart McLarnon (NESO)" w:date="2024-11-18T11:12:00Z">
        <w:r w:rsidR="003D2C93" w:rsidRPr="7F271152">
          <w:rPr>
            <w:color w:val="auto"/>
          </w:rPr>
          <w:delText>NGESO</w:delText>
        </w:r>
      </w:del>
      <w:ins w:id="718" w:author="Stuart McLarnon (NESO)" w:date="2024-11-18T11:12:00Z">
        <w:r w:rsidR="00C34B53">
          <w:rPr>
            <w:rFonts w:ascii="Poppins" w:hAnsi="Poppins" w:cs="Poppins"/>
            <w:color w:val="auto"/>
          </w:rPr>
          <w:t>NESO</w:t>
        </w:r>
      </w:ins>
      <w:r w:rsidR="003D2C93" w:rsidRPr="00B77E82">
        <w:rPr>
          <w:rFonts w:ascii="Poppins" w:hAnsi="Poppins"/>
          <w:color w:val="auto"/>
          <w:rPrChange w:id="719" w:author="Stuart McLarnon (NESO)" w:date="2024-11-18T11:12:00Z">
            <w:rPr>
              <w:color w:val="auto"/>
            </w:rPr>
          </w:rPrChange>
        </w:rPr>
        <w:t xml:space="preserve"> is bound by the requirements of the Electricity System Restoration Standard.  This is part of </w:t>
      </w:r>
      <w:del w:id="720" w:author="Stuart McLarnon (NESO)" w:date="2024-11-18T11:12:00Z">
        <w:r w:rsidR="003D2C93" w:rsidRPr="00C15A43">
          <w:rPr>
            <w:color w:val="auto"/>
          </w:rPr>
          <w:delText>NGESO’s</w:delText>
        </w:r>
      </w:del>
      <w:ins w:id="721" w:author="Stuart McLarnon (NESO)" w:date="2024-11-18T11:12:00Z">
        <w:r w:rsidR="00C34B53">
          <w:rPr>
            <w:rFonts w:ascii="Poppins" w:hAnsi="Poppins" w:cs="Poppins"/>
            <w:color w:val="auto"/>
          </w:rPr>
          <w:t>NESO</w:t>
        </w:r>
        <w:r w:rsidR="003D2C93" w:rsidRPr="00B77E82">
          <w:rPr>
            <w:rFonts w:ascii="Poppins" w:hAnsi="Poppins" w:cs="Poppins"/>
            <w:color w:val="auto"/>
          </w:rPr>
          <w:t>’s</w:t>
        </w:r>
      </w:ins>
      <w:r w:rsidR="003D2C93" w:rsidRPr="00B77E82">
        <w:rPr>
          <w:rFonts w:ascii="Poppins" w:hAnsi="Poppins"/>
          <w:color w:val="auto"/>
          <w:rPrChange w:id="722" w:author="Stuart McLarnon (NESO)" w:date="2024-11-18T11:12:00Z">
            <w:rPr>
              <w:color w:val="auto"/>
            </w:rPr>
          </w:rPrChange>
        </w:rPr>
        <w:t xml:space="preserve"> </w:t>
      </w:r>
      <w:ins w:id="723" w:author="Stuart McLarnon (NESO)" w:date="2025-01-22T13:55:00Z">
        <w:r w:rsidR="00842111" w:rsidRPr="00842111">
          <w:rPr>
            <w:rFonts w:ascii="Poppins" w:hAnsi="Poppins"/>
            <w:color w:val="auto"/>
          </w:rPr>
          <w:t>Electricity System Operator Licence</w:t>
        </w:r>
      </w:ins>
      <w:ins w:id="724" w:author="Stuart McLarnon (NESO)" w:date="2025-01-22T13:55:00Z" w16du:dateUtc="2025-01-22T13:55:00Z">
        <w:r w:rsidR="00842111">
          <w:rPr>
            <w:rFonts w:ascii="Poppins" w:hAnsi="Poppins"/>
            <w:color w:val="auto"/>
          </w:rPr>
          <w:t xml:space="preserve"> </w:t>
        </w:r>
      </w:ins>
      <w:del w:id="725" w:author="Stuart McLarnon (NESO)" w:date="2025-01-22T13:55:00Z" w16du:dateUtc="2025-01-22T13:55:00Z">
        <w:r w:rsidR="00274B0F" w:rsidDel="00842111">
          <w:rPr>
            <w:rFonts w:ascii="Poppins" w:hAnsi="Poppins"/>
            <w:color w:val="auto"/>
            <w:rPrChange w:id="726" w:author="Stuart McLarnon (NESO)" w:date="2024-11-18T11:12:00Z">
              <w:rPr>
                <w:color w:val="auto"/>
              </w:rPr>
            </w:rPrChange>
          </w:rPr>
          <w:delText xml:space="preserve">Transmission </w:delText>
        </w:r>
        <w:r w:rsidR="003D2C93" w:rsidRPr="00B77E82" w:rsidDel="00842111">
          <w:rPr>
            <w:rFonts w:ascii="Poppins" w:hAnsi="Poppins"/>
            <w:color w:val="auto"/>
            <w:rPrChange w:id="727" w:author="Stuart McLarnon (NESO)" w:date="2024-11-18T11:12:00Z">
              <w:rPr>
                <w:color w:val="auto"/>
              </w:rPr>
            </w:rPrChange>
          </w:rPr>
          <w:delText xml:space="preserve">Licence </w:delText>
        </w:r>
      </w:del>
      <w:r w:rsidR="003D2C93" w:rsidRPr="00B77E82">
        <w:rPr>
          <w:rFonts w:ascii="Poppins" w:hAnsi="Poppins"/>
          <w:color w:val="auto"/>
          <w:rPrChange w:id="728" w:author="Stuart McLarnon (NESO)" w:date="2024-11-18T11:12:00Z">
            <w:rPr>
              <w:color w:val="auto"/>
            </w:rPr>
          </w:rPrChange>
        </w:rPr>
        <w:t xml:space="preserve">and requires that </w:t>
      </w:r>
      <w:r w:rsidR="003D2C93" w:rsidRPr="00B77E82">
        <w:rPr>
          <w:rFonts w:ascii="Poppins" w:hAnsi="Poppins"/>
          <w:rPrChange w:id="729" w:author="Stuart McLarnon (NESO)" w:date="2024-11-18T11:12:00Z">
            <w:rPr>
              <w:rFonts w:ascii="Arial" w:hAnsi="Arial"/>
            </w:rPr>
          </w:rPrChange>
        </w:rPr>
        <w:t>60% of peak National Demand is to be restored across all System Restoration Regions within 24 hours</w:t>
      </w:r>
      <w:r w:rsidR="003D2C93" w:rsidRPr="00B77E82">
        <w:rPr>
          <w:rFonts w:ascii="Poppins" w:hAnsi="Poppins"/>
          <w:rPrChange w:id="730" w:author="Stuart McLarnon (NESO)" w:date="2024-11-18T11:12:00Z">
            <w:rPr/>
          </w:rPrChange>
        </w:rPr>
        <w:t xml:space="preserve"> </w:t>
      </w:r>
      <w:r w:rsidR="003D2C93" w:rsidRPr="00B77E82">
        <w:rPr>
          <w:rFonts w:ascii="Poppins" w:hAnsi="Poppins"/>
          <w:color w:val="auto"/>
          <w:rPrChange w:id="731" w:author="Stuart McLarnon (NESO)" w:date="2024-11-18T11:12:00Z">
            <w:rPr>
              <w:color w:val="auto"/>
            </w:rPr>
          </w:rPrChange>
        </w:rPr>
        <w:t>and 100% peak National Demand is to be restored across System Restoration Regions in 5 days.</w:t>
      </w:r>
      <w:del w:id="732" w:author="Stuart McLarnon (NESO)" w:date="2024-11-18T11:12:00Z">
        <w:r w:rsidR="003D2C93" w:rsidRPr="00C15A43">
          <w:rPr>
            <w:color w:val="auto"/>
          </w:rPr>
          <w:delText> </w:delText>
        </w:r>
        <w:r w:rsidR="00376299">
          <w:rPr>
            <w:color w:val="auto"/>
          </w:rPr>
          <w:delText>.</w:delText>
        </w:r>
      </w:del>
    </w:p>
    <w:p w14:paraId="4AE95134" w14:textId="77777777" w:rsidR="002E6A47" w:rsidRPr="00B77E82" w:rsidRDefault="002E6A47" w:rsidP="002E6A47">
      <w:pPr>
        <w:jc w:val="both"/>
        <w:rPr>
          <w:rFonts w:ascii="Poppins" w:hAnsi="Poppins"/>
          <w:color w:val="auto"/>
          <w:rPrChange w:id="733" w:author="Stuart McLarnon (NESO)" w:date="2024-11-18T11:12:00Z">
            <w:rPr>
              <w:rFonts w:ascii="Arial" w:hAnsi="Arial"/>
              <w:color w:val="auto"/>
            </w:rPr>
          </w:rPrChange>
        </w:rPr>
      </w:pPr>
    </w:p>
    <w:p w14:paraId="04F7EDD9" w14:textId="06E7D487" w:rsidR="002E6A47" w:rsidRPr="00B77E82" w:rsidRDefault="002E6A47" w:rsidP="002E6A47">
      <w:pPr>
        <w:pStyle w:val="ListParagraph"/>
        <w:ind w:left="0"/>
        <w:jc w:val="both"/>
        <w:rPr>
          <w:rFonts w:ascii="Poppins" w:hAnsi="Poppins"/>
          <w:color w:val="auto"/>
          <w:rPrChange w:id="734" w:author="Stuart McLarnon (NESO)" w:date="2024-11-18T11:12:00Z">
            <w:rPr>
              <w:rFonts w:ascii="Arial" w:hAnsi="Arial"/>
              <w:color w:val="auto"/>
            </w:rPr>
          </w:rPrChange>
        </w:rPr>
      </w:pPr>
      <w:r w:rsidRPr="00B77E82">
        <w:rPr>
          <w:rFonts w:ascii="Poppins" w:hAnsi="Poppins"/>
          <w:color w:val="auto"/>
          <w:rPrChange w:id="735" w:author="Stuart McLarnon (NESO)" w:date="2024-11-18T11:12:00Z">
            <w:rPr>
              <w:rFonts w:ascii="Arial" w:hAnsi="Arial"/>
              <w:color w:val="auto"/>
            </w:rPr>
          </w:rPrChange>
        </w:rPr>
        <w:t>The main objectives of this</w:t>
      </w:r>
      <w:r w:rsidR="00420417" w:rsidRPr="00B77E82">
        <w:rPr>
          <w:rFonts w:ascii="Poppins" w:hAnsi="Poppins"/>
          <w:color w:val="auto"/>
          <w:rPrChange w:id="736" w:author="Stuart McLarnon (NESO)" w:date="2024-11-18T11:12:00Z">
            <w:rPr>
              <w:rFonts w:ascii="Arial" w:hAnsi="Arial"/>
              <w:color w:val="auto"/>
            </w:rPr>
          </w:rPrChange>
        </w:rPr>
        <w:t xml:space="preserve"> </w:t>
      </w:r>
      <w:r w:rsidR="00B10D17" w:rsidRPr="00B77E82">
        <w:rPr>
          <w:rFonts w:ascii="Poppins" w:hAnsi="Poppins"/>
          <w:color w:val="auto"/>
          <w:rPrChange w:id="737" w:author="Stuart McLarnon (NESO)" w:date="2024-11-18T11:12:00Z">
            <w:rPr>
              <w:rFonts w:ascii="Arial" w:hAnsi="Arial"/>
              <w:color w:val="auto"/>
            </w:rPr>
          </w:rPrChange>
        </w:rPr>
        <w:t xml:space="preserve">System Restoration </w:t>
      </w:r>
      <w:r w:rsidR="00E80998" w:rsidRPr="00B77E82">
        <w:rPr>
          <w:rFonts w:ascii="Poppins" w:hAnsi="Poppins"/>
          <w:color w:val="auto"/>
          <w:rPrChange w:id="738" w:author="Stuart McLarnon (NESO)" w:date="2024-11-18T11:12:00Z">
            <w:rPr>
              <w:rFonts w:ascii="Arial" w:hAnsi="Arial"/>
              <w:color w:val="auto"/>
            </w:rPr>
          </w:rPrChange>
        </w:rPr>
        <w:t xml:space="preserve">Plan </w:t>
      </w:r>
      <w:r w:rsidR="00A55870" w:rsidRPr="00B77E82">
        <w:rPr>
          <w:rFonts w:ascii="Poppins" w:hAnsi="Poppins"/>
          <w:color w:val="auto"/>
          <w:rPrChange w:id="739" w:author="Stuart McLarnon (NESO)" w:date="2024-11-18T11:12:00Z">
            <w:rPr>
              <w:rFonts w:ascii="Arial" w:hAnsi="Arial"/>
              <w:color w:val="auto"/>
            </w:rPr>
          </w:rPrChange>
        </w:rPr>
        <w:t>are</w:t>
      </w:r>
      <w:r w:rsidR="00420417" w:rsidRPr="00B77E82">
        <w:rPr>
          <w:rFonts w:ascii="Poppins" w:hAnsi="Poppins"/>
          <w:color w:val="auto"/>
          <w:rPrChange w:id="740" w:author="Stuart McLarnon (NESO)" w:date="2024-11-18T11:12:00Z">
            <w:rPr>
              <w:rFonts w:ascii="Arial" w:hAnsi="Arial"/>
              <w:color w:val="auto"/>
            </w:rPr>
          </w:rPrChange>
        </w:rPr>
        <w:t>:</w:t>
      </w:r>
    </w:p>
    <w:p w14:paraId="366C549B" w14:textId="77777777" w:rsidR="002E6A47" w:rsidRPr="00B77E82" w:rsidRDefault="002E6A47" w:rsidP="002E6A47">
      <w:pPr>
        <w:pStyle w:val="ListParagraph"/>
        <w:ind w:left="0"/>
        <w:jc w:val="both"/>
        <w:rPr>
          <w:rFonts w:ascii="Poppins" w:hAnsi="Poppins"/>
          <w:rPrChange w:id="741" w:author="Stuart McLarnon (NESO)" w:date="2024-11-18T11:12:00Z">
            <w:rPr/>
          </w:rPrChange>
        </w:rPr>
      </w:pPr>
    </w:p>
    <w:p w14:paraId="5EA9182F" w14:textId="3D1A35D1" w:rsidR="00FB7EF5" w:rsidRPr="00B77E82" w:rsidRDefault="00FB7EF5" w:rsidP="00C07A67">
      <w:pPr>
        <w:pStyle w:val="ListParagraph"/>
        <w:numPr>
          <w:ilvl w:val="0"/>
          <w:numId w:val="18"/>
        </w:numPr>
        <w:spacing w:after="200" w:line="276" w:lineRule="auto"/>
        <w:ind w:left="910"/>
        <w:jc w:val="both"/>
        <w:rPr>
          <w:rFonts w:ascii="Poppins" w:hAnsi="Poppins"/>
          <w:color w:val="auto"/>
          <w:rPrChange w:id="742" w:author="Stuart McLarnon (NESO)" w:date="2024-11-18T11:12:00Z">
            <w:rPr>
              <w:rFonts w:ascii="Arial" w:hAnsi="Arial"/>
              <w:color w:val="auto"/>
            </w:rPr>
          </w:rPrChange>
        </w:rPr>
      </w:pPr>
      <w:r w:rsidRPr="00B77E82">
        <w:rPr>
          <w:rFonts w:ascii="Poppins" w:hAnsi="Poppins"/>
          <w:color w:val="auto"/>
          <w:rPrChange w:id="743" w:author="Stuart McLarnon (NESO)" w:date="2024-11-18T11:12:00Z">
            <w:rPr>
              <w:rFonts w:ascii="Arial" w:hAnsi="Arial"/>
              <w:color w:val="auto"/>
            </w:rPr>
          </w:rPrChange>
        </w:rPr>
        <w:t xml:space="preserve">To </w:t>
      </w:r>
      <w:r w:rsidR="001E6456" w:rsidRPr="00B77E82">
        <w:rPr>
          <w:rFonts w:ascii="Poppins" w:hAnsi="Poppins"/>
          <w:color w:val="auto"/>
          <w:rPrChange w:id="744" w:author="Stuart McLarnon (NESO)" w:date="2024-11-18T11:12:00Z">
            <w:rPr>
              <w:rFonts w:ascii="Arial" w:hAnsi="Arial"/>
              <w:color w:val="auto"/>
            </w:rPr>
          </w:rPrChange>
        </w:rPr>
        <w:t>outline</w:t>
      </w:r>
      <w:r w:rsidR="005F0E34" w:rsidRPr="00B77E82">
        <w:rPr>
          <w:rFonts w:ascii="Poppins" w:hAnsi="Poppins"/>
          <w:color w:val="auto"/>
          <w:rPrChange w:id="745" w:author="Stuart McLarnon (NESO)" w:date="2024-11-18T11:12:00Z">
            <w:rPr>
              <w:rFonts w:ascii="Arial" w:hAnsi="Arial"/>
              <w:color w:val="auto"/>
            </w:rPr>
          </w:rPrChange>
        </w:rPr>
        <w:t xml:space="preserve"> </w:t>
      </w:r>
      <w:r w:rsidR="006E7F5D" w:rsidRPr="00B77E82">
        <w:rPr>
          <w:rFonts w:ascii="Poppins" w:hAnsi="Poppins"/>
          <w:color w:val="auto"/>
          <w:rPrChange w:id="746" w:author="Stuart McLarnon (NESO)" w:date="2024-11-18T11:12:00Z">
            <w:rPr>
              <w:rFonts w:ascii="Arial" w:hAnsi="Arial"/>
              <w:color w:val="auto"/>
            </w:rPr>
          </w:rPrChange>
        </w:rPr>
        <w:t xml:space="preserve">how </w:t>
      </w:r>
      <w:r w:rsidRPr="00B77E82">
        <w:rPr>
          <w:rFonts w:ascii="Poppins" w:hAnsi="Poppins"/>
          <w:color w:val="auto"/>
          <w:rPrChange w:id="747" w:author="Stuart McLarnon (NESO)" w:date="2024-11-18T11:12:00Z">
            <w:rPr>
              <w:rFonts w:ascii="Arial" w:hAnsi="Arial"/>
              <w:color w:val="auto"/>
            </w:rPr>
          </w:rPrChange>
        </w:rPr>
        <w:t>Local Joint Restoration Plans (LJRPs) and Distribution Restoration Zone Plans (DRZPs)</w:t>
      </w:r>
      <w:r w:rsidR="00925973" w:rsidRPr="00B77E82">
        <w:rPr>
          <w:rFonts w:ascii="Poppins" w:hAnsi="Poppins"/>
          <w:color w:val="auto"/>
          <w:rPrChange w:id="748" w:author="Stuart McLarnon (NESO)" w:date="2024-11-18T11:12:00Z">
            <w:rPr>
              <w:rFonts w:ascii="Arial" w:hAnsi="Arial"/>
              <w:color w:val="auto"/>
            </w:rPr>
          </w:rPrChange>
        </w:rPr>
        <w:t xml:space="preserve"> </w:t>
      </w:r>
      <w:r w:rsidR="006E7F5D" w:rsidRPr="00B77E82">
        <w:rPr>
          <w:rFonts w:ascii="Poppins" w:hAnsi="Poppins"/>
          <w:color w:val="auto"/>
          <w:rPrChange w:id="749" w:author="Stuart McLarnon (NESO)" w:date="2024-11-18T11:12:00Z">
            <w:rPr>
              <w:rFonts w:ascii="Arial" w:hAnsi="Arial"/>
              <w:color w:val="auto"/>
            </w:rPr>
          </w:rPrChange>
        </w:rPr>
        <w:t>can facilitate System Restoration</w:t>
      </w:r>
      <w:r w:rsidR="00925973" w:rsidRPr="00B77E82">
        <w:rPr>
          <w:rFonts w:ascii="Poppins" w:hAnsi="Poppins"/>
          <w:color w:val="auto"/>
          <w:rPrChange w:id="750" w:author="Stuart McLarnon (NESO)" w:date="2024-11-18T11:12:00Z">
            <w:rPr>
              <w:rFonts w:ascii="Arial" w:hAnsi="Arial"/>
              <w:color w:val="auto"/>
            </w:rPr>
          </w:rPrChange>
        </w:rPr>
        <w:t>.</w:t>
      </w:r>
      <w:r w:rsidR="008D62A9" w:rsidRPr="00B77E82">
        <w:rPr>
          <w:rFonts w:ascii="Poppins" w:hAnsi="Poppins"/>
          <w:color w:val="auto"/>
          <w:rPrChange w:id="751" w:author="Stuart McLarnon (NESO)" w:date="2024-11-18T11:12:00Z">
            <w:rPr>
              <w:rFonts w:ascii="Arial" w:hAnsi="Arial"/>
              <w:color w:val="auto"/>
            </w:rPr>
          </w:rPrChange>
        </w:rPr>
        <w:t xml:space="preserve">  The detail of </w:t>
      </w:r>
      <w:r w:rsidR="00B07B75" w:rsidRPr="00B77E82">
        <w:rPr>
          <w:rFonts w:ascii="Poppins" w:hAnsi="Poppins"/>
          <w:color w:val="auto"/>
          <w:rPrChange w:id="752" w:author="Stuart McLarnon (NESO)" w:date="2024-11-18T11:12:00Z">
            <w:rPr>
              <w:rFonts w:ascii="Arial" w:hAnsi="Arial"/>
              <w:color w:val="auto"/>
            </w:rPr>
          </w:rPrChange>
        </w:rPr>
        <w:t>these being in the Local Joint Restoration Plans and Distribution Restoration Plans</w:t>
      </w:r>
      <w:r w:rsidR="005D5D44" w:rsidRPr="00B77E82">
        <w:rPr>
          <w:rFonts w:ascii="Poppins" w:hAnsi="Poppins"/>
          <w:color w:val="auto"/>
          <w:rPrChange w:id="753" w:author="Stuart McLarnon (NESO)" w:date="2024-11-18T11:12:00Z">
            <w:rPr>
              <w:rFonts w:ascii="Arial" w:hAnsi="Arial"/>
              <w:color w:val="auto"/>
            </w:rPr>
          </w:rPrChange>
        </w:rPr>
        <w:t xml:space="preserve"> themselves.</w:t>
      </w:r>
    </w:p>
    <w:p w14:paraId="74F68FAE" w14:textId="44541CA4" w:rsidR="002E6A47" w:rsidRPr="00B77E82" w:rsidRDefault="002E6A47" w:rsidP="00C07A67">
      <w:pPr>
        <w:pStyle w:val="ListParagraph"/>
        <w:numPr>
          <w:ilvl w:val="0"/>
          <w:numId w:val="18"/>
        </w:numPr>
        <w:spacing w:after="200" w:line="276" w:lineRule="auto"/>
        <w:ind w:left="910"/>
        <w:jc w:val="both"/>
        <w:rPr>
          <w:rFonts w:ascii="Poppins" w:hAnsi="Poppins"/>
          <w:color w:val="auto"/>
          <w:rPrChange w:id="754" w:author="Stuart McLarnon (NESO)" w:date="2024-11-18T11:12:00Z">
            <w:rPr>
              <w:rFonts w:ascii="Arial" w:hAnsi="Arial"/>
              <w:color w:val="auto"/>
            </w:rPr>
          </w:rPrChange>
        </w:rPr>
      </w:pPr>
      <w:r w:rsidRPr="00B77E82">
        <w:rPr>
          <w:rFonts w:ascii="Poppins" w:hAnsi="Poppins"/>
          <w:color w:val="auto"/>
          <w:rPrChange w:id="755" w:author="Stuart McLarnon (NESO)" w:date="2024-11-18T11:12:00Z">
            <w:rPr>
              <w:rFonts w:ascii="Arial" w:hAnsi="Arial"/>
              <w:color w:val="auto"/>
            </w:rPr>
          </w:rPrChange>
        </w:rPr>
        <w:t>To achieve the Re-Synchronisation of parts of the Total System which have become Out of Synchronism.</w:t>
      </w:r>
    </w:p>
    <w:p w14:paraId="31F2EA17" w14:textId="17196C5C" w:rsidR="002E6A47" w:rsidRPr="00B77E82" w:rsidRDefault="002E6A47" w:rsidP="00C07A67">
      <w:pPr>
        <w:pStyle w:val="ListParagraph"/>
        <w:numPr>
          <w:ilvl w:val="0"/>
          <w:numId w:val="18"/>
        </w:numPr>
        <w:spacing w:after="200" w:line="276" w:lineRule="auto"/>
        <w:ind w:left="910"/>
        <w:jc w:val="both"/>
        <w:rPr>
          <w:rFonts w:ascii="Poppins" w:hAnsi="Poppins"/>
          <w:color w:val="auto"/>
          <w:rPrChange w:id="756" w:author="Stuart McLarnon (NESO)" w:date="2024-11-18T11:12:00Z">
            <w:rPr>
              <w:rFonts w:ascii="Arial" w:hAnsi="Arial"/>
              <w:color w:val="auto"/>
            </w:rPr>
          </w:rPrChange>
        </w:rPr>
      </w:pPr>
      <w:r w:rsidRPr="00B77E82">
        <w:rPr>
          <w:rFonts w:ascii="Poppins" w:hAnsi="Poppins"/>
          <w:color w:val="auto"/>
          <w:rPrChange w:id="757" w:author="Stuart McLarnon (NESO)" w:date="2024-11-18T11:12:00Z">
            <w:rPr>
              <w:rFonts w:ascii="Arial" w:hAnsi="Arial"/>
              <w:color w:val="auto"/>
            </w:rPr>
          </w:rPrChange>
        </w:rPr>
        <w:t>To ensure that communication routes and arrangements are available to enable representatives of th</w:t>
      </w:r>
      <w:r w:rsidR="00D63BE1" w:rsidRPr="00B77E82">
        <w:rPr>
          <w:rFonts w:ascii="Poppins" w:hAnsi="Poppins"/>
          <w:color w:val="auto"/>
          <w:rPrChange w:id="758" w:author="Stuart McLarnon (NESO)" w:date="2024-11-18T11:12:00Z">
            <w:rPr>
              <w:rFonts w:ascii="Arial" w:hAnsi="Arial"/>
              <w:color w:val="auto"/>
            </w:rPr>
          </w:rPrChange>
        </w:rPr>
        <w:t xml:space="preserve">ose parties who fall within the scope of the </w:t>
      </w:r>
      <w:r w:rsidR="00A160F7" w:rsidRPr="00B77E82">
        <w:rPr>
          <w:rFonts w:ascii="Poppins" w:hAnsi="Poppins"/>
          <w:color w:val="auto"/>
          <w:rPrChange w:id="759" w:author="Stuart McLarnon (NESO)" w:date="2024-11-18T11:12:00Z">
            <w:rPr>
              <w:rFonts w:ascii="Arial" w:hAnsi="Arial"/>
              <w:color w:val="auto"/>
            </w:rPr>
          </w:rPrChange>
        </w:rPr>
        <w:t xml:space="preserve">EU </w:t>
      </w:r>
      <w:r w:rsidR="00D63BE1" w:rsidRPr="00B77E82">
        <w:rPr>
          <w:rFonts w:ascii="Poppins" w:hAnsi="Poppins"/>
          <w:color w:val="auto"/>
          <w:rPrChange w:id="760" w:author="Stuart McLarnon (NESO)" w:date="2024-11-18T11:12:00Z">
            <w:rPr>
              <w:rFonts w:ascii="Arial" w:hAnsi="Arial"/>
              <w:color w:val="auto"/>
            </w:rPr>
          </w:rPrChange>
        </w:rPr>
        <w:t xml:space="preserve">NCER as identified in Appendix A of this System Restoration Plan </w:t>
      </w:r>
      <w:r w:rsidRPr="00B77E82">
        <w:rPr>
          <w:rFonts w:ascii="Poppins" w:hAnsi="Poppins"/>
          <w:color w:val="auto"/>
          <w:rPrChange w:id="761" w:author="Stuart McLarnon (NESO)" w:date="2024-11-18T11:12:00Z">
            <w:rPr>
              <w:rFonts w:ascii="Arial" w:hAnsi="Arial"/>
              <w:color w:val="auto"/>
            </w:rPr>
          </w:rPrChange>
        </w:rPr>
        <w:t xml:space="preserve">are authorised to make binding decisions on </w:t>
      </w:r>
      <w:r w:rsidR="00D63BE1" w:rsidRPr="00B77E82">
        <w:rPr>
          <w:rFonts w:ascii="Poppins" w:hAnsi="Poppins"/>
          <w:color w:val="auto"/>
          <w:rPrChange w:id="762" w:author="Stuart McLarnon (NESO)" w:date="2024-11-18T11:12:00Z">
            <w:rPr>
              <w:rFonts w:ascii="Arial" w:hAnsi="Arial"/>
              <w:color w:val="auto"/>
            </w:rPr>
          </w:rPrChange>
        </w:rPr>
        <w:t xml:space="preserve">their </w:t>
      </w:r>
      <w:r w:rsidRPr="00B77E82">
        <w:rPr>
          <w:rFonts w:ascii="Poppins" w:hAnsi="Poppins"/>
          <w:color w:val="auto"/>
          <w:rPrChange w:id="763" w:author="Stuart McLarnon (NESO)" w:date="2024-11-18T11:12:00Z">
            <w:rPr>
              <w:rFonts w:ascii="Arial" w:hAnsi="Arial"/>
              <w:color w:val="auto"/>
            </w:rPr>
          </w:rPrChange>
        </w:rPr>
        <w:t xml:space="preserve">behalf </w:t>
      </w:r>
      <w:r w:rsidR="00D63BE1" w:rsidRPr="00B77E82">
        <w:rPr>
          <w:rFonts w:ascii="Poppins" w:hAnsi="Poppins"/>
          <w:color w:val="auto"/>
          <w:rPrChange w:id="764" w:author="Stuart McLarnon (NESO)" w:date="2024-11-18T11:12:00Z">
            <w:rPr>
              <w:rFonts w:ascii="Arial" w:hAnsi="Arial"/>
              <w:color w:val="auto"/>
            </w:rPr>
          </w:rPrChange>
        </w:rPr>
        <w:t xml:space="preserve">and </w:t>
      </w:r>
      <w:r w:rsidRPr="00B77E82">
        <w:rPr>
          <w:rFonts w:ascii="Poppins" w:hAnsi="Poppins"/>
          <w:color w:val="auto"/>
          <w:rPrChange w:id="765" w:author="Stuart McLarnon (NESO)" w:date="2024-11-18T11:12:00Z">
            <w:rPr>
              <w:rFonts w:ascii="Arial" w:hAnsi="Arial"/>
              <w:color w:val="auto"/>
            </w:rPr>
          </w:rPrChange>
        </w:rPr>
        <w:t xml:space="preserve">to communicate with each other </w:t>
      </w:r>
      <w:r w:rsidR="000104DD" w:rsidRPr="00B77E82">
        <w:rPr>
          <w:rFonts w:ascii="Poppins" w:hAnsi="Poppins"/>
          <w:color w:val="auto"/>
          <w:rPrChange w:id="766" w:author="Stuart McLarnon (NESO)" w:date="2024-11-18T11:12:00Z">
            <w:rPr>
              <w:rFonts w:ascii="Arial" w:hAnsi="Arial"/>
              <w:color w:val="auto"/>
            </w:rPr>
          </w:rPrChange>
        </w:rPr>
        <w:t>when this System Restoration Plan is active.</w:t>
      </w:r>
    </w:p>
    <w:p w14:paraId="4F0B5324" w14:textId="5C4DC0CE" w:rsidR="002E6A47" w:rsidRPr="00B77E82" w:rsidRDefault="002E6A47" w:rsidP="00C07A67">
      <w:pPr>
        <w:pStyle w:val="ListParagraph"/>
        <w:numPr>
          <w:ilvl w:val="0"/>
          <w:numId w:val="18"/>
        </w:numPr>
        <w:spacing w:after="200" w:line="276" w:lineRule="auto"/>
        <w:ind w:left="910"/>
        <w:jc w:val="both"/>
        <w:rPr>
          <w:rFonts w:ascii="Poppins" w:hAnsi="Poppins"/>
          <w:color w:val="auto"/>
          <w:rPrChange w:id="767" w:author="Stuart McLarnon (NESO)" w:date="2024-11-18T11:12:00Z">
            <w:rPr>
              <w:rFonts w:ascii="Arial" w:hAnsi="Arial"/>
              <w:color w:val="auto"/>
            </w:rPr>
          </w:rPrChange>
        </w:rPr>
      </w:pPr>
      <w:r w:rsidRPr="00B77E82">
        <w:rPr>
          <w:rFonts w:ascii="Poppins" w:hAnsi="Poppins"/>
          <w:color w:val="auto"/>
          <w:rPrChange w:id="768" w:author="Stuart McLarnon (NESO)" w:date="2024-11-18T11:12:00Z">
            <w:rPr>
              <w:rFonts w:ascii="Arial" w:hAnsi="Arial"/>
              <w:color w:val="auto"/>
            </w:rPr>
          </w:rPrChange>
        </w:rPr>
        <w:lastRenderedPageBreak/>
        <w:t>To describe the role that</w:t>
      </w:r>
      <w:del w:id="769" w:author="Stuart McLarnon (NESO)" w:date="2024-11-18T11:12:00Z">
        <w:r w:rsidRPr="00477A99">
          <w:rPr>
            <w:rFonts w:ascii="Arial" w:eastAsiaTheme="minorEastAsia" w:hAnsi="Arial" w:cs="Times New Roman"/>
            <w:color w:val="auto"/>
          </w:rPr>
          <w:delText xml:space="preserve"> in respect of</w:delText>
        </w:r>
      </w:del>
      <w:r w:rsidRPr="00B77E82">
        <w:rPr>
          <w:rFonts w:ascii="Poppins" w:hAnsi="Poppins"/>
          <w:color w:val="auto"/>
          <w:rPrChange w:id="770" w:author="Stuart McLarnon (NESO)" w:date="2024-11-18T11:12:00Z">
            <w:rPr>
              <w:rFonts w:ascii="Arial" w:hAnsi="Arial"/>
              <w:color w:val="auto"/>
            </w:rPr>
          </w:rPrChange>
        </w:rPr>
        <w:t xml:space="preserve"> </w:t>
      </w:r>
      <w:r w:rsidR="005B2ED7" w:rsidRPr="00B77E82">
        <w:rPr>
          <w:rFonts w:ascii="Poppins" w:hAnsi="Poppins"/>
          <w:color w:val="auto"/>
          <w:rPrChange w:id="771" w:author="Stuart McLarnon (NESO)" w:date="2024-11-18T11:12:00Z">
            <w:rPr>
              <w:rFonts w:ascii="Arial" w:hAnsi="Arial"/>
              <w:color w:val="auto"/>
            </w:rPr>
          </w:rPrChange>
        </w:rPr>
        <w:t xml:space="preserve">the GB Parties listed in Appendix A </w:t>
      </w:r>
      <w:r w:rsidRPr="00B77E82">
        <w:rPr>
          <w:rFonts w:ascii="Poppins" w:hAnsi="Poppins"/>
          <w:color w:val="auto"/>
          <w:rPrChange w:id="772" w:author="Stuart McLarnon (NESO)" w:date="2024-11-18T11:12:00Z">
            <w:rPr>
              <w:rFonts w:ascii="Arial" w:hAnsi="Arial"/>
              <w:color w:val="auto"/>
            </w:rPr>
          </w:rPrChange>
        </w:rPr>
        <w:t>may have in the restoration processes as detailed in Local Joint Restoration Plans (LJRPs)</w:t>
      </w:r>
      <w:r w:rsidR="00925973" w:rsidRPr="00B77E82">
        <w:rPr>
          <w:rFonts w:ascii="Poppins" w:hAnsi="Poppins"/>
          <w:color w:val="auto"/>
          <w:rPrChange w:id="773" w:author="Stuart McLarnon (NESO)" w:date="2024-11-18T11:12:00Z">
            <w:rPr>
              <w:rFonts w:ascii="Arial" w:hAnsi="Arial"/>
              <w:color w:val="auto"/>
            </w:rPr>
          </w:rPrChange>
        </w:rPr>
        <w:t xml:space="preserve">, Distribution Restoration Zone Plans (DRZPs) and </w:t>
      </w:r>
      <w:r w:rsidR="00846676" w:rsidRPr="00B77E82">
        <w:rPr>
          <w:rFonts w:ascii="Poppins" w:hAnsi="Poppins"/>
          <w:color w:val="auto"/>
          <w:rPrChange w:id="774" w:author="Stuart McLarnon (NESO)" w:date="2024-11-18T11:12:00Z">
            <w:rPr>
              <w:rFonts w:ascii="Arial" w:hAnsi="Arial"/>
              <w:color w:val="auto"/>
            </w:rPr>
          </w:rPrChange>
        </w:rPr>
        <w:t xml:space="preserve">the </w:t>
      </w:r>
      <w:r w:rsidR="00DB7205" w:rsidRPr="00B77E82">
        <w:rPr>
          <w:rFonts w:ascii="Poppins" w:hAnsi="Poppins"/>
          <w:color w:val="auto"/>
          <w:rPrChange w:id="775" w:author="Stuart McLarnon (NESO)" w:date="2024-11-18T11:12:00Z">
            <w:rPr>
              <w:rFonts w:ascii="Arial" w:hAnsi="Arial"/>
              <w:color w:val="auto"/>
            </w:rPr>
          </w:rPrChange>
        </w:rPr>
        <w:t xml:space="preserve">processes </w:t>
      </w:r>
      <w:r w:rsidR="00123BE4" w:rsidRPr="00B77E82">
        <w:rPr>
          <w:rFonts w:ascii="Poppins" w:hAnsi="Poppins"/>
          <w:color w:val="auto"/>
          <w:rPrChange w:id="776" w:author="Stuart McLarnon (NESO)" w:date="2024-11-18T11:12:00Z">
            <w:rPr>
              <w:rFonts w:ascii="Arial" w:hAnsi="Arial"/>
              <w:color w:val="auto"/>
            </w:rPr>
          </w:rPrChange>
        </w:rPr>
        <w:t xml:space="preserve">and procedures </w:t>
      </w:r>
      <w:r w:rsidR="00DB7205" w:rsidRPr="00B77E82">
        <w:rPr>
          <w:rFonts w:ascii="Poppins" w:hAnsi="Poppins"/>
          <w:color w:val="auto"/>
          <w:rPrChange w:id="777" w:author="Stuart McLarnon (NESO)" w:date="2024-11-18T11:12:00Z">
            <w:rPr>
              <w:rFonts w:ascii="Arial" w:hAnsi="Arial"/>
              <w:color w:val="auto"/>
            </w:rPr>
          </w:rPrChange>
        </w:rPr>
        <w:t>ass</w:t>
      </w:r>
      <w:r w:rsidR="0024466E" w:rsidRPr="00B77E82">
        <w:rPr>
          <w:rFonts w:ascii="Poppins" w:hAnsi="Poppins"/>
          <w:color w:val="auto"/>
          <w:rPrChange w:id="778" w:author="Stuart McLarnon (NESO)" w:date="2024-11-18T11:12:00Z">
            <w:rPr>
              <w:rFonts w:ascii="Arial" w:hAnsi="Arial"/>
              <w:color w:val="auto"/>
            </w:rPr>
          </w:rPrChange>
        </w:rPr>
        <w:t xml:space="preserve">ociated with </w:t>
      </w:r>
      <w:r w:rsidR="005D51F5" w:rsidRPr="00B77E82">
        <w:rPr>
          <w:rFonts w:ascii="Poppins" w:hAnsi="Poppins"/>
          <w:color w:val="auto"/>
          <w:rPrChange w:id="779" w:author="Stuart McLarnon (NESO)" w:date="2024-11-18T11:12:00Z">
            <w:rPr>
              <w:rFonts w:ascii="Arial" w:hAnsi="Arial"/>
              <w:color w:val="auto"/>
            </w:rPr>
          </w:rPrChange>
        </w:rPr>
        <w:t xml:space="preserve">re-synchronising </w:t>
      </w:r>
      <w:r w:rsidR="000E545D" w:rsidRPr="00B77E82">
        <w:rPr>
          <w:rFonts w:ascii="Poppins" w:hAnsi="Poppins"/>
          <w:color w:val="auto"/>
          <w:rPrChange w:id="780" w:author="Stuart McLarnon (NESO)" w:date="2024-11-18T11:12:00Z">
            <w:rPr>
              <w:rFonts w:ascii="Arial" w:hAnsi="Arial"/>
              <w:color w:val="auto"/>
            </w:rPr>
          </w:rPrChange>
        </w:rPr>
        <w:t xml:space="preserve">Power </w:t>
      </w:r>
      <w:r w:rsidR="0022036F" w:rsidRPr="00B77E82">
        <w:rPr>
          <w:rFonts w:ascii="Poppins" w:hAnsi="Poppins"/>
          <w:color w:val="auto"/>
          <w:rPrChange w:id="781" w:author="Stuart McLarnon (NESO)" w:date="2024-11-18T11:12:00Z">
            <w:rPr>
              <w:rFonts w:ascii="Arial" w:hAnsi="Arial"/>
              <w:color w:val="auto"/>
            </w:rPr>
          </w:rPrChange>
        </w:rPr>
        <w:t>Island</w:t>
      </w:r>
      <w:r w:rsidR="000E545D" w:rsidRPr="00B77E82">
        <w:rPr>
          <w:rFonts w:ascii="Poppins" w:hAnsi="Poppins"/>
          <w:color w:val="auto"/>
          <w:rPrChange w:id="782" w:author="Stuart McLarnon (NESO)" w:date="2024-11-18T11:12:00Z">
            <w:rPr>
              <w:rFonts w:ascii="Arial" w:hAnsi="Arial"/>
              <w:color w:val="auto"/>
            </w:rPr>
          </w:rPrChange>
        </w:rPr>
        <w:t>s</w:t>
      </w:r>
      <w:r w:rsidRPr="00B77E82">
        <w:rPr>
          <w:rFonts w:ascii="Poppins" w:hAnsi="Poppins"/>
          <w:color w:val="auto"/>
          <w:rPrChange w:id="783" w:author="Stuart McLarnon (NESO)" w:date="2024-11-18T11:12:00Z">
            <w:rPr>
              <w:rFonts w:ascii="Arial" w:hAnsi="Arial"/>
              <w:color w:val="auto"/>
            </w:rPr>
          </w:rPrChange>
        </w:rPr>
        <w:t>.</w:t>
      </w:r>
    </w:p>
    <w:p w14:paraId="00815D4E" w14:textId="77777777" w:rsidR="002E6A47" w:rsidRPr="00B77E82" w:rsidRDefault="002E6A47" w:rsidP="00C07A67">
      <w:pPr>
        <w:pStyle w:val="ListParagraph"/>
        <w:numPr>
          <w:ilvl w:val="0"/>
          <w:numId w:val="18"/>
        </w:numPr>
        <w:spacing w:after="200" w:line="276" w:lineRule="auto"/>
        <w:ind w:left="910"/>
        <w:jc w:val="both"/>
        <w:rPr>
          <w:rFonts w:ascii="Poppins" w:hAnsi="Poppins"/>
          <w:color w:val="auto"/>
          <w:rPrChange w:id="784" w:author="Stuart McLarnon (NESO)" w:date="2024-11-18T11:12:00Z">
            <w:rPr>
              <w:rFonts w:ascii="Arial" w:hAnsi="Arial"/>
              <w:color w:val="auto"/>
            </w:rPr>
          </w:rPrChange>
        </w:rPr>
      </w:pPr>
      <w:r w:rsidRPr="00B77E82">
        <w:rPr>
          <w:rFonts w:ascii="Poppins" w:hAnsi="Poppins"/>
          <w:color w:val="auto"/>
          <w:rPrChange w:id="785" w:author="Stuart McLarnon (NESO)" w:date="2024-11-18T11:12:00Z">
            <w:rPr>
              <w:rFonts w:ascii="Arial" w:hAnsi="Arial"/>
              <w:color w:val="auto"/>
            </w:rPr>
          </w:rPrChange>
        </w:rPr>
        <w:t>To identify and address as far as possible the events and processes necessary to enable the restoration of the Total System in GB to a Normal State, after a Total Shutdown or Partial Shutdown.</w:t>
      </w:r>
      <w:del w:id="786" w:author="Stuart McLarnon (NESO)" w:date="2025-01-22T13:44:00Z" w16du:dateUtc="2025-01-22T13:44:00Z">
        <w:r w:rsidRPr="00B77E82" w:rsidDel="00F91EC5">
          <w:rPr>
            <w:rFonts w:ascii="Poppins" w:hAnsi="Poppins"/>
            <w:color w:val="auto"/>
            <w:rPrChange w:id="787" w:author="Stuart McLarnon (NESO)" w:date="2024-11-18T11:12:00Z">
              <w:rPr>
                <w:rFonts w:ascii="Arial" w:hAnsi="Arial"/>
                <w:color w:val="auto"/>
              </w:rPr>
            </w:rPrChange>
          </w:rPr>
          <w:delText xml:space="preserve"> </w:delText>
        </w:r>
      </w:del>
      <w:r w:rsidRPr="00B77E82">
        <w:rPr>
          <w:rFonts w:ascii="Poppins" w:hAnsi="Poppins"/>
          <w:color w:val="auto"/>
          <w:rPrChange w:id="788" w:author="Stuart McLarnon (NESO)" w:date="2024-11-18T11:12:00Z">
            <w:rPr>
              <w:rFonts w:ascii="Arial" w:hAnsi="Arial"/>
              <w:color w:val="auto"/>
            </w:rPr>
          </w:rPrChange>
        </w:rPr>
        <w:t xml:space="preserve"> This is likely to require the following key processes to be implemented, typically, but not necessarily, in the order given below: </w:t>
      </w:r>
    </w:p>
    <w:p w14:paraId="7DE528E9" w14:textId="77777777" w:rsidR="002E6A47" w:rsidRPr="00B77E82" w:rsidRDefault="002E6A47" w:rsidP="002E6A47">
      <w:pPr>
        <w:pStyle w:val="ListParagraph"/>
        <w:ind w:left="0"/>
        <w:jc w:val="both"/>
        <w:rPr>
          <w:rFonts w:ascii="Poppins" w:hAnsi="Poppins"/>
          <w:rPrChange w:id="789" w:author="Stuart McLarnon (NESO)" w:date="2024-11-18T11:12:00Z">
            <w:rPr/>
          </w:rPrChange>
        </w:rPr>
      </w:pPr>
    </w:p>
    <w:p w14:paraId="5B5F7FF6" w14:textId="53F8D29C" w:rsidR="002E6A47" w:rsidRPr="00B77E82" w:rsidRDefault="002E6A47" w:rsidP="00C07A67">
      <w:pPr>
        <w:pStyle w:val="ListParagraph"/>
        <w:numPr>
          <w:ilvl w:val="0"/>
          <w:numId w:val="17"/>
        </w:numPr>
        <w:spacing w:after="200" w:line="276" w:lineRule="auto"/>
        <w:ind w:left="1990"/>
        <w:jc w:val="both"/>
        <w:rPr>
          <w:rFonts w:ascii="Poppins" w:hAnsi="Poppins"/>
          <w:color w:val="auto"/>
          <w:rPrChange w:id="790" w:author="Stuart McLarnon (NESO)" w:date="2024-11-18T11:12:00Z">
            <w:rPr>
              <w:rFonts w:ascii="Arial" w:hAnsi="Arial"/>
              <w:color w:val="auto"/>
            </w:rPr>
          </w:rPrChange>
        </w:rPr>
      </w:pPr>
      <w:r w:rsidRPr="00B77E82">
        <w:rPr>
          <w:rFonts w:ascii="Poppins" w:hAnsi="Poppins"/>
          <w:color w:val="auto"/>
          <w:rPrChange w:id="791" w:author="Stuart McLarnon (NESO)" w:date="2024-11-18T11:12:00Z">
            <w:rPr>
              <w:rFonts w:ascii="Arial" w:hAnsi="Arial"/>
              <w:color w:val="auto"/>
            </w:rPr>
          </w:rPrChange>
        </w:rPr>
        <w:t>Selectively implement Local Joint Restoration</w:t>
      </w:r>
      <w:r w:rsidR="0022036F" w:rsidRPr="00B77E82">
        <w:rPr>
          <w:rFonts w:ascii="Poppins" w:hAnsi="Poppins"/>
          <w:color w:val="auto"/>
          <w:rPrChange w:id="792" w:author="Stuart McLarnon (NESO)" w:date="2024-11-18T11:12:00Z">
            <w:rPr>
              <w:rFonts w:ascii="Arial" w:hAnsi="Arial"/>
              <w:color w:val="auto"/>
            </w:rPr>
          </w:rPrChange>
        </w:rPr>
        <w:t xml:space="preserve"> </w:t>
      </w:r>
      <w:r w:rsidR="00FC4218" w:rsidRPr="00B77E82">
        <w:rPr>
          <w:rFonts w:ascii="Poppins" w:hAnsi="Poppins"/>
          <w:color w:val="auto"/>
          <w:rPrChange w:id="793" w:author="Stuart McLarnon (NESO)" w:date="2024-11-18T11:12:00Z">
            <w:rPr>
              <w:rFonts w:ascii="Arial" w:hAnsi="Arial"/>
              <w:color w:val="auto"/>
            </w:rPr>
          </w:rPrChange>
        </w:rPr>
        <w:t xml:space="preserve">Plans </w:t>
      </w:r>
      <w:r w:rsidR="0022036F" w:rsidRPr="00B77E82">
        <w:rPr>
          <w:rFonts w:ascii="Poppins" w:hAnsi="Poppins"/>
          <w:color w:val="auto"/>
          <w:rPrChange w:id="794" w:author="Stuart McLarnon (NESO)" w:date="2024-11-18T11:12:00Z">
            <w:rPr>
              <w:rFonts w:ascii="Arial" w:hAnsi="Arial"/>
              <w:color w:val="auto"/>
            </w:rPr>
          </w:rPrChange>
        </w:rPr>
        <w:t>and</w:t>
      </w:r>
      <w:r w:rsidR="00FC4218" w:rsidRPr="00B77E82">
        <w:rPr>
          <w:rFonts w:ascii="Poppins" w:hAnsi="Poppins"/>
          <w:color w:val="auto"/>
          <w:rPrChange w:id="795" w:author="Stuart McLarnon (NESO)" w:date="2024-11-18T11:12:00Z">
            <w:rPr>
              <w:rFonts w:ascii="Arial" w:hAnsi="Arial"/>
              <w:color w:val="auto"/>
            </w:rPr>
          </w:rPrChange>
        </w:rPr>
        <w:t xml:space="preserve"> Distribution Restoration Zone </w:t>
      </w:r>
      <w:proofErr w:type="gramStart"/>
      <w:r w:rsidR="00FC4218" w:rsidRPr="00B77E82">
        <w:rPr>
          <w:rFonts w:ascii="Poppins" w:hAnsi="Poppins"/>
          <w:color w:val="auto"/>
          <w:rPrChange w:id="796" w:author="Stuart McLarnon (NESO)" w:date="2024-11-18T11:12:00Z">
            <w:rPr>
              <w:rFonts w:ascii="Arial" w:hAnsi="Arial"/>
              <w:color w:val="auto"/>
            </w:rPr>
          </w:rPrChange>
        </w:rPr>
        <w:t>Plans</w:t>
      </w:r>
      <w:r w:rsidRPr="00B77E82">
        <w:rPr>
          <w:rFonts w:ascii="Poppins" w:hAnsi="Poppins"/>
          <w:color w:val="auto"/>
          <w:rPrChange w:id="797" w:author="Stuart McLarnon (NESO)" w:date="2024-11-18T11:12:00Z">
            <w:rPr>
              <w:rFonts w:ascii="Arial" w:hAnsi="Arial"/>
              <w:color w:val="auto"/>
            </w:rPr>
          </w:rPrChange>
        </w:rPr>
        <w:t>;</w:t>
      </w:r>
      <w:proofErr w:type="gramEnd"/>
    </w:p>
    <w:p w14:paraId="024C6C1C" w14:textId="16E39F2B" w:rsidR="00492425" w:rsidRPr="00B77E82" w:rsidRDefault="00492425" w:rsidP="00C07A67">
      <w:pPr>
        <w:pStyle w:val="ListParagraph"/>
        <w:numPr>
          <w:ilvl w:val="0"/>
          <w:numId w:val="17"/>
        </w:numPr>
        <w:spacing w:after="200" w:line="276" w:lineRule="auto"/>
        <w:ind w:left="1990"/>
        <w:jc w:val="both"/>
        <w:rPr>
          <w:rFonts w:ascii="Poppins" w:hAnsi="Poppins"/>
          <w:color w:val="auto"/>
          <w:rPrChange w:id="798" w:author="Stuart McLarnon (NESO)" w:date="2024-11-18T11:12:00Z">
            <w:rPr>
              <w:rFonts w:ascii="Arial" w:hAnsi="Arial"/>
              <w:color w:val="auto"/>
            </w:rPr>
          </w:rPrChange>
        </w:rPr>
      </w:pPr>
      <w:r w:rsidRPr="00B77E82">
        <w:rPr>
          <w:rFonts w:ascii="Poppins" w:hAnsi="Poppins"/>
          <w:color w:val="auto"/>
          <w:rPrChange w:id="799" w:author="Stuart McLarnon (NESO)" w:date="2024-11-18T11:12:00Z">
            <w:rPr>
              <w:rFonts w:ascii="Arial" w:hAnsi="Arial"/>
              <w:color w:val="auto"/>
            </w:rPr>
          </w:rPrChange>
        </w:rPr>
        <w:t xml:space="preserve">Expand </w:t>
      </w:r>
      <w:r w:rsidR="003826CB" w:rsidRPr="00B77E82">
        <w:rPr>
          <w:rFonts w:ascii="Poppins" w:hAnsi="Poppins"/>
          <w:color w:val="auto"/>
          <w:rPrChange w:id="800" w:author="Stuart McLarnon (NESO)" w:date="2024-11-18T11:12:00Z">
            <w:rPr>
              <w:rFonts w:ascii="Arial" w:hAnsi="Arial"/>
              <w:color w:val="auto"/>
            </w:rPr>
          </w:rPrChange>
        </w:rPr>
        <w:t>Power Islands established through Local Joint Restoration Plan</w:t>
      </w:r>
      <w:r w:rsidR="00FC4218" w:rsidRPr="00B77E82">
        <w:rPr>
          <w:rFonts w:ascii="Poppins" w:hAnsi="Poppins"/>
          <w:color w:val="auto"/>
          <w:rPrChange w:id="801" w:author="Stuart McLarnon (NESO)" w:date="2024-11-18T11:12:00Z">
            <w:rPr>
              <w:rFonts w:ascii="Arial" w:hAnsi="Arial"/>
              <w:color w:val="auto"/>
            </w:rPr>
          </w:rPrChange>
        </w:rPr>
        <w:t xml:space="preserve">s and Distribution Restoration Zone </w:t>
      </w:r>
      <w:proofErr w:type="gramStart"/>
      <w:r w:rsidR="00FC4218" w:rsidRPr="00B77E82">
        <w:rPr>
          <w:rFonts w:ascii="Poppins" w:hAnsi="Poppins"/>
          <w:color w:val="auto"/>
          <w:rPrChange w:id="802" w:author="Stuart McLarnon (NESO)" w:date="2024-11-18T11:12:00Z">
            <w:rPr>
              <w:rFonts w:ascii="Arial" w:hAnsi="Arial"/>
              <w:color w:val="auto"/>
            </w:rPr>
          </w:rPrChange>
        </w:rPr>
        <w:t>Plans</w:t>
      </w:r>
      <w:r w:rsidR="009B4983" w:rsidRPr="00B77E82">
        <w:rPr>
          <w:rFonts w:ascii="Poppins" w:hAnsi="Poppins"/>
          <w:color w:val="auto"/>
          <w:rPrChange w:id="803" w:author="Stuart McLarnon (NESO)" w:date="2024-11-18T11:12:00Z">
            <w:rPr>
              <w:rFonts w:ascii="Arial" w:hAnsi="Arial"/>
              <w:color w:val="auto"/>
            </w:rPr>
          </w:rPrChange>
        </w:rPr>
        <w:t>;</w:t>
      </w:r>
      <w:proofErr w:type="gramEnd"/>
    </w:p>
    <w:p w14:paraId="10FFCA6E" w14:textId="3FCF7670" w:rsidR="00E57F61" w:rsidRPr="00B77E82" w:rsidRDefault="00E57F61" w:rsidP="00C07A67">
      <w:pPr>
        <w:pStyle w:val="ListParagraph"/>
        <w:numPr>
          <w:ilvl w:val="0"/>
          <w:numId w:val="17"/>
        </w:numPr>
        <w:spacing w:after="200" w:line="276" w:lineRule="auto"/>
        <w:ind w:left="1990"/>
        <w:jc w:val="both"/>
        <w:rPr>
          <w:rFonts w:ascii="Poppins" w:hAnsi="Poppins"/>
          <w:color w:val="auto"/>
          <w:rPrChange w:id="804" w:author="Stuart McLarnon (NESO)" w:date="2024-11-18T11:12:00Z">
            <w:rPr>
              <w:rFonts w:ascii="Arial" w:hAnsi="Arial"/>
              <w:color w:val="auto"/>
            </w:rPr>
          </w:rPrChange>
        </w:rPr>
      </w:pPr>
      <w:r w:rsidRPr="00B77E82">
        <w:rPr>
          <w:rFonts w:ascii="Poppins" w:hAnsi="Poppins"/>
          <w:color w:val="auto"/>
          <w:rPrChange w:id="805" w:author="Stuart McLarnon (NESO)" w:date="2024-11-18T11:12:00Z">
            <w:rPr>
              <w:rFonts w:ascii="Arial" w:hAnsi="Arial"/>
              <w:color w:val="auto"/>
            </w:rPr>
          </w:rPrChange>
        </w:rPr>
        <w:t xml:space="preserve">Expand Power Islands to supply </w:t>
      </w:r>
      <w:r w:rsidR="009E2818" w:rsidRPr="00B77E82">
        <w:rPr>
          <w:rFonts w:ascii="Poppins" w:hAnsi="Poppins"/>
          <w:color w:val="auto"/>
          <w:rPrChange w:id="806" w:author="Stuart McLarnon (NESO)" w:date="2024-11-18T11:12:00Z">
            <w:rPr>
              <w:rFonts w:ascii="Arial" w:hAnsi="Arial"/>
              <w:color w:val="auto"/>
            </w:rPr>
          </w:rPrChange>
        </w:rPr>
        <w:t>Generators</w:t>
      </w:r>
      <w:r w:rsidR="00E4018E" w:rsidRPr="00B77E82">
        <w:rPr>
          <w:rFonts w:ascii="Poppins" w:hAnsi="Poppins"/>
          <w:color w:val="auto"/>
          <w:rPrChange w:id="807" w:author="Stuart McLarnon (NESO)" w:date="2024-11-18T11:12:00Z">
            <w:rPr>
              <w:rFonts w:ascii="Arial" w:hAnsi="Arial"/>
              <w:color w:val="auto"/>
            </w:rPr>
          </w:rPrChange>
        </w:rPr>
        <w:t>, HVDC System</w:t>
      </w:r>
      <w:r w:rsidR="009E2818" w:rsidRPr="00B77E82">
        <w:rPr>
          <w:rFonts w:ascii="Poppins" w:hAnsi="Poppins"/>
          <w:color w:val="auto"/>
          <w:rPrChange w:id="808" w:author="Stuart McLarnon (NESO)" w:date="2024-11-18T11:12:00Z">
            <w:rPr>
              <w:rFonts w:ascii="Arial" w:hAnsi="Arial"/>
              <w:color w:val="auto"/>
            </w:rPr>
          </w:rPrChange>
        </w:rPr>
        <w:t xml:space="preserve"> Owner</w:t>
      </w:r>
      <w:r w:rsidR="00E4018E" w:rsidRPr="00B77E82">
        <w:rPr>
          <w:rFonts w:ascii="Poppins" w:hAnsi="Poppins"/>
          <w:color w:val="auto"/>
          <w:rPrChange w:id="809" w:author="Stuart McLarnon (NESO)" w:date="2024-11-18T11:12:00Z">
            <w:rPr>
              <w:rFonts w:ascii="Arial" w:hAnsi="Arial"/>
              <w:color w:val="auto"/>
            </w:rPr>
          </w:rPrChange>
        </w:rPr>
        <w:t>s, DC Conv</w:t>
      </w:r>
      <w:r w:rsidR="00F46F9C" w:rsidRPr="00B77E82">
        <w:rPr>
          <w:rFonts w:ascii="Poppins" w:hAnsi="Poppins"/>
          <w:color w:val="auto"/>
          <w:rPrChange w:id="810" w:author="Stuart McLarnon (NESO)" w:date="2024-11-18T11:12:00Z">
            <w:rPr>
              <w:rFonts w:ascii="Arial" w:hAnsi="Arial"/>
              <w:color w:val="auto"/>
            </w:rPr>
          </w:rPrChange>
        </w:rPr>
        <w:t>erter</w:t>
      </w:r>
      <w:r w:rsidR="009E2818" w:rsidRPr="00B77E82">
        <w:rPr>
          <w:rFonts w:ascii="Poppins" w:hAnsi="Poppins"/>
          <w:color w:val="auto"/>
          <w:rPrChange w:id="811" w:author="Stuart McLarnon (NESO)" w:date="2024-11-18T11:12:00Z">
            <w:rPr>
              <w:rFonts w:ascii="Arial" w:hAnsi="Arial"/>
              <w:color w:val="auto"/>
            </w:rPr>
          </w:rPrChange>
        </w:rPr>
        <w:t xml:space="preserve"> owner</w:t>
      </w:r>
      <w:r w:rsidR="00F46F9C" w:rsidRPr="00B77E82">
        <w:rPr>
          <w:rFonts w:ascii="Poppins" w:hAnsi="Poppins"/>
          <w:color w:val="auto"/>
          <w:rPrChange w:id="812" w:author="Stuart McLarnon (NESO)" w:date="2024-11-18T11:12:00Z">
            <w:rPr>
              <w:rFonts w:ascii="Arial" w:hAnsi="Arial"/>
              <w:color w:val="auto"/>
            </w:rPr>
          </w:rPrChange>
        </w:rPr>
        <w:t>s</w:t>
      </w:r>
      <w:r w:rsidR="00376FD9" w:rsidRPr="00B77E82">
        <w:rPr>
          <w:rFonts w:ascii="Poppins" w:hAnsi="Poppins"/>
          <w:color w:val="auto"/>
          <w:rPrChange w:id="813" w:author="Stuart McLarnon (NESO)" w:date="2024-11-18T11:12:00Z">
            <w:rPr>
              <w:rFonts w:ascii="Arial" w:hAnsi="Arial"/>
              <w:color w:val="auto"/>
            </w:rPr>
          </w:rPrChange>
        </w:rPr>
        <w:t xml:space="preserve"> and</w:t>
      </w:r>
      <w:r w:rsidR="00F46F9C" w:rsidRPr="00B77E82">
        <w:rPr>
          <w:rFonts w:ascii="Poppins" w:hAnsi="Poppins"/>
          <w:color w:val="auto"/>
          <w:rPrChange w:id="814" w:author="Stuart McLarnon (NESO)" w:date="2024-11-18T11:12:00Z">
            <w:rPr>
              <w:rFonts w:ascii="Arial" w:hAnsi="Arial"/>
              <w:color w:val="auto"/>
            </w:rPr>
          </w:rPrChange>
        </w:rPr>
        <w:t xml:space="preserve"> Non-Embedded Customers which </w:t>
      </w:r>
      <w:r w:rsidR="008D10A4" w:rsidRPr="00B77E82">
        <w:rPr>
          <w:rFonts w:ascii="Poppins" w:hAnsi="Poppins"/>
          <w:color w:val="auto"/>
          <w:rPrChange w:id="815" w:author="Stuart McLarnon (NESO)" w:date="2024-11-18T11:12:00Z">
            <w:rPr>
              <w:rFonts w:ascii="Arial" w:hAnsi="Arial"/>
              <w:color w:val="auto"/>
            </w:rPr>
          </w:rPrChange>
        </w:rPr>
        <w:t xml:space="preserve">do not have an Anchor </w:t>
      </w:r>
      <w:r w:rsidR="0089245A" w:rsidRPr="00B77E82">
        <w:rPr>
          <w:rFonts w:ascii="Poppins" w:hAnsi="Poppins"/>
          <w:color w:val="auto"/>
          <w:rPrChange w:id="816" w:author="Stuart McLarnon (NESO)" w:date="2024-11-18T11:12:00Z">
            <w:rPr>
              <w:rFonts w:ascii="Arial" w:hAnsi="Arial"/>
              <w:color w:val="auto"/>
            </w:rPr>
          </w:rPrChange>
        </w:rPr>
        <w:t>Restoration</w:t>
      </w:r>
      <w:r w:rsidR="008D10A4" w:rsidRPr="00B77E82">
        <w:rPr>
          <w:rFonts w:ascii="Poppins" w:hAnsi="Poppins"/>
          <w:color w:val="auto"/>
          <w:rPrChange w:id="817" w:author="Stuart McLarnon (NESO)" w:date="2024-11-18T11:12:00Z">
            <w:rPr>
              <w:rFonts w:ascii="Arial" w:hAnsi="Arial"/>
              <w:color w:val="auto"/>
            </w:rPr>
          </w:rPrChange>
        </w:rPr>
        <w:t xml:space="preserve"> Contract or Top Up Restoration </w:t>
      </w:r>
      <w:proofErr w:type="gramStart"/>
      <w:r w:rsidR="008D10A4" w:rsidRPr="00B77E82">
        <w:rPr>
          <w:rFonts w:ascii="Poppins" w:hAnsi="Poppins"/>
          <w:color w:val="auto"/>
          <w:rPrChange w:id="818" w:author="Stuart McLarnon (NESO)" w:date="2024-11-18T11:12:00Z">
            <w:rPr>
              <w:rFonts w:ascii="Arial" w:hAnsi="Arial"/>
              <w:color w:val="auto"/>
            </w:rPr>
          </w:rPrChange>
        </w:rPr>
        <w:t>Contract</w:t>
      </w:r>
      <w:r w:rsidRPr="00B77E82">
        <w:rPr>
          <w:rFonts w:ascii="Poppins" w:hAnsi="Poppins"/>
          <w:color w:val="auto"/>
          <w:rPrChange w:id="819" w:author="Stuart McLarnon (NESO)" w:date="2024-11-18T11:12:00Z">
            <w:rPr>
              <w:rFonts w:ascii="Arial" w:hAnsi="Arial"/>
              <w:color w:val="auto"/>
            </w:rPr>
          </w:rPrChange>
        </w:rPr>
        <w:t>;</w:t>
      </w:r>
      <w:proofErr w:type="gramEnd"/>
    </w:p>
    <w:p w14:paraId="5C53FD34" w14:textId="651BBB0A" w:rsidR="002E6A47" w:rsidRPr="00B77E82" w:rsidRDefault="002E6A47" w:rsidP="00C07A67">
      <w:pPr>
        <w:pStyle w:val="ListParagraph"/>
        <w:numPr>
          <w:ilvl w:val="0"/>
          <w:numId w:val="17"/>
        </w:numPr>
        <w:spacing w:after="200" w:line="276" w:lineRule="auto"/>
        <w:ind w:left="1990"/>
        <w:jc w:val="both"/>
        <w:rPr>
          <w:rFonts w:ascii="Poppins" w:hAnsi="Poppins"/>
          <w:color w:val="auto"/>
          <w:rPrChange w:id="820" w:author="Stuart McLarnon (NESO)" w:date="2024-11-18T11:12:00Z">
            <w:rPr>
              <w:rFonts w:ascii="Arial" w:hAnsi="Arial"/>
              <w:color w:val="auto"/>
            </w:rPr>
          </w:rPrChange>
        </w:rPr>
      </w:pPr>
      <w:r w:rsidRPr="00B77E82">
        <w:rPr>
          <w:rFonts w:ascii="Poppins" w:hAnsi="Poppins"/>
          <w:color w:val="auto"/>
          <w:rPrChange w:id="821" w:author="Stuart McLarnon (NESO)" w:date="2024-11-18T11:12:00Z">
            <w:rPr>
              <w:rFonts w:ascii="Arial" w:hAnsi="Arial"/>
              <w:color w:val="auto"/>
            </w:rPr>
          </w:rPrChange>
        </w:rPr>
        <w:t xml:space="preserve">Selectively reconnect </w:t>
      </w:r>
      <w:proofErr w:type="gramStart"/>
      <w:r w:rsidR="006A39CE" w:rsidRPr="00B77E82">
        <w:rPr>
          <w:rFonts w:ascii="Poppins" w:hAnsi="Poppins"/>
          <w:color w:val="auto"/>
          <w:rPrChange w:id="822" w:author="Stuart McLarnon (NESO)" w:date="2024-11-18T11:12:00Z">
            <w:rPr>
              <w:rFonts w:ascii="Arial" w:hAnsi="Arial"/>
              <w:color w:val="auto"/>
            </w:rPr>
          </w:rPrChange>
        </w:rPr>
        <w:t>de</w:t>
      </w:r>
      <w:r w:rsidRPr="00B77E82">
        <w:rPr>
          <w:rFonts w:ascii="Poppins" w:hAnsi="Poppins"/>
          <w:color w:val="auto"/>
          <w:rPrChange w:id="823" w:author="Stuart McLarnon (NESO)" w:date="2024-11-18T11:12:00Z">
            <w:rPr>
              <w:rFonts w:ascii="Arial" w:hAnsi="Arial"/>
              <w:color w:val="auto"/>
            </w:rPr>
          </w:rPrChange>
        </w:rPr>
        <w:t>mand;</w:t>
      </w:r>
      <w:proofErr w:type="gramEnd"/>
    </w:p>
    <w:p w14:paraId="1D2588A3" w14:textId="77777777" w:rsidR="002E6A47" w:rsidRPr="00B77E82" w:rsidRDefault="002E6A47" w:rsidP="00C07A67">
      <w:pPr>
        <w:pStyle w:val="ListParagraph"/>
        <w:numPr>
          <w:ilvl w:val="0"/>
          <w:numId w:val="17"/>
        </w:numPr>
        <w:spacing w:after="200" w:line="276" w:lineRule="auto"/>
        <w:ind w:left="1990"/>
        <w:jc w:val="both"/>
        <w:rPr>
          <w:rFonts w:ascii="Poppins" w:hAnsi="Poppins"/>
          <w:color w:val="auto"/>
          <w:rPrChange w:id="824" w:author="Stuart McLarnon (NESO)" w:date="2024-11-18T11:12:00Z">
            <w:rPr>
              <w:rFonts w:ascii="Arial" w:hAnsi="Arial"/>
              <w:color w:val="auto"/>
            </w:rPr>
          </w:rPrChange>
        </w:rPr>
      </w:pPr>
      <w:r w:rsidRPr="00B77E82">
        <w:rPr>
          <w:rFonts w:ascii="Poppins" w:hAnsi="Poppins"/>
          <w:color w:val="auto"/>
          <w:rPrChange w:id="825" w:author="Stuart McLarnon (NESO)" w:date="2024-11-18T11:12:00Z">
            <w:rPr>
              <w:rFonts w:ascii="Arial" w:hAnsi="Arial"/>
              <w:color w:val="auto"/>
            </w:rPr>
          </w:rPrChange>
        </w:rPr>
        <w:t xml:space="preserve">Expand and merge Power Islands leading to Total System </w:t>
      </w:r>
      <w:proofErr w:type="gramStart"/>
      <w:r w:rsidRPr="00B77E82">
        <w:rPr>
          <w:rFonts w:ascii="Poppins" w:hAnsi="Poppins"/>
          <w:color w:val="auto"/>
          <w:rPrChange w:id="826" w:author="Stuart McLarnon (NESO)" w:date="2024-11-18T11:12:00Z">
            <w:rPr>
              <w:rFonts w:ascii="Arial" w:hAnsi="Arial"/>
              <w:color w:val="auto"/>
            </w:rPr>
          </w:rPrChange>
        </w:rPr>
        <w:t>energisation;</w:t>
      </w:r>
      <w:proofErr w:type="gramEnd"/>
    </w:p>
    <w:p w14:paraId="43F79966" w14:textId="77777777" w:rsidR="002E6A47" w:rsidRPr="00B77E82" w:rsidRDefault="002E6A47" w:rsidP="00C07A67">
      <w:pPr>
        <w:pStyle w:val="ListParagraph"/>
        <w:numPr>
          <w:ilvl w:val="0"/>
          <w:numId w:val="17"/>
        </w:numPr>
        <w:spacing w:after="200" w:line="276" w:lineRule="auto"/>
        <w:ind w:left="1990"/>
        <w:jc w:val="both"/>
        <w:rPr>
          <w:rFonts w:ascii="Poppins" w:hAnsi="Poppins"/>
          <w:color w:val="auto"/>
          <w:rPrChange w:id="827" w:author="Stuart McLarnon (NESO)" w:date="2024-11-18T11:12:00Z">
            <w:rPr>
              <w:rFonts w:ascii="Arial" w:hAnsi="Arial"/>
              <w:color w:val="auto"/>
            </w:rPr>
          </w:rPrChange>
        </w:rPr>
      </w:pPr>
      <w:r w:rsidRPr="00B77E82">
        <w:rPr>
          <w:rFonts w:ascii="Poppins" w:hAnsi="Poppins"/>
          <w:color w:val="auto"/>
          <w:rPrChange w:id="828" w:author="Stuart McLarnon (NESO)" w:date="2024-11-18T11:12:00Z">
            <w:rPr>
              <w:rFonts w:ascii="Arial" w:hAnsi="Arial"/>
              <w:color w:val="auto"/>
            </w:rPr>
          </w:rPrChange>
        </w:rPr>
        <w:t>Facilitate and co-ordinate returning the Total System back to normal operation; and</w:t>
      </w:r>
    </w:p>
    <w:p w14:paraId="0CC4C323" w14:textId="77777777" w:rsidR="002E6A47" w:rsidRPr="00B77E82" w:rsidRDefault="002E6A47" w:rsidP="00C07A67">
      <w:pPr>
        <w:pStyle w:val="ListParagraph"/>
        <w:numPr>
          <w:ilvl w:val="0"/>
          <w:numId w:val="17"/>
        </w:numPr>
        <w:spacing w:after="200" w:line="276" w:lineRule="auto"/>
        <w:ind w:left="1990"/>
        <w:jc w:val="both"/>
        <w:rPr>
          <w:rFonts w:ascii="Poppins" w:hAnsi="Poppins"/>
          <w:color w:val="auto"/>
          <w:rPrChange w:id="829" w:author="Stuart McLarnon (NESO)" w:date="2024-11-18T11:12:00Z">
            <w:rPr>
              <w:rFonts w:ascii="Arial" w:hAnsi="Arial"/>
              <w:color w:val="auto"/>
            </w:rPr>
          </w:rPrChange>
        </w:rPr>
      </w:pPr>
      <w:r w:rsidRPr="00B77E82">
        <w:rPr>
          <w:rFonts w:ascii="Poppins" w:hAnsi="Poppins"/>
          <w:color w:val="auto"/>
          <w:rPrChange w:id="830" w:author="Stuart McLarnon (NESO)" w:date="2024-11-18T11:12:00Z">
            <w:rPr>
              <w:rFonts w:ascii="Arial" w:hAnsi="Arial"/>
              <w:color w:val="auto"/>
            </w:rPr>
          </w:rPrChange>
        </w:rPr>
        <w:t>Resumption of the market arrangements if suspended in accordance with the relevant codes.</w:t>
      </w:r>
    </w:p>
    <w:p w14:paraId="0225B991" w14:textId="1AE9FB78" w:rsidR="002E6A47" w:rsidRPr="004B44A6" w:rsidRDefault="002E6A47" w:rsidP="00C47A67">
      <w:pPr>
        <w:pStyle w:val="Heading2"/>
        <w:numPr>
          <w:ilvl w:val="0"/>
          <w:numId w:val="30"/>
        </w:numPr>
        <w:rPr>
          <w:rFonts w:ascii="Poppins Medium" w:hAnsi="Poppins Medium"/>
          <w:rPrChange w:id="831" w:author="Stuart McLarnon (NESO)" w:date="2024-11-18T11:12:00Z">
            <w:rPr/>
          </w:rPrChange>
        </w:rPr>
      </w:pPr>
      <w:bookmarkStart w:id="832" w:name="_Toc524093828"/>
      <w:bookmarkStart w:id="833" w:name="_Toc104197284"/>
      <w:bookmarkStart w:id="834" w:name="_Toc16950004"/>
      <w:r w:rsidRPr="004B44A6">
        <w:rPr>
          <w:rFonts w:ascii="Poppins Medium" w:hAnsi="Poppins Medium"/>
          <w:color w:val="3F0731"/>
          <w:sz w:val="32"/>
          <w:rPrChange w:id="835" w:author="Stuart McLarnon (NESO)" w:date="2024-11-18T11:12:00Z">
            <w:rPr/>
          </w:rPrChange>
        </w:rPr>
        <w:t>Activation of System Restoration Plan</w:t>
      </w:r>
      <w:bookmarkEnd w:id="832"/>
      <w:bookmarkEnd w:id="833"/>
      <w:bookmarkEnd w:id="834"/>
    </w:p>
    <w:p w14:paraId="7C4CA4DF" w14:textId="609767B1" w:rsidR="002E6A47" w:rsidRPr="00B77E82" w:rsidRDefault="002E6A47">
      <w:pPr>
        <w:pStyle w:val="CF1Body"/>
        <w:numPr>
          <w:ilvl w:val="0"/>
          <w:numId w:val="0"/>
        </w:numPr>
        <w:rPr>
          <w:rFonts w:ascii="Poppins" w:hAnsi="Poppins"/>
          <w:rPrChange w:id="836" w:author="Stuart McLarnon (NESO)" w:date="2024-11-18T11:12:00Z">
            <w:rPr/>
          </w:rPrChange>
        </w:rPr>
      </w:pPr>
      <w:r w:rsidRPr="00B77E82">
        <w:rPr>
          <w:rFonts w:ascii="Poppins" w:hAnsi="Poppins"/>
          <w:rPrChange w:id="837" w:author="Stuart McLarnon (NESO)" w:date="2024-11-18T11:12:00Z">
            <w:rPr/>
          </w:rPrChange>
        </w:rPr>
        <w:t xml:space="preserve">In Accordance with </w:t>
      </w:r>
      <w:r w:rsidR="007F7D75" w:rsidRPr="00B77E82">
        <w:rPr>
          <w:rFonts w:ascii="Poppins" w:hAnsi="Poppins"/>
          <w:rPrChange w:id="838" w:author="Stuart McLarnon (NESO)" w:date="2024-11-18T11:12:00Z">
            <w:rPr/>
          </w:rPrChange>
        </w:rPr>
        <w:t>EU NCER</w:t>
      </w:r>
      <w:r w:rsidRPr="00B77E82">
        <w:rPr>
          <w:rFonts w:ascii="Poppins" w:hAnsi="Poppins"/>
          <w:rPrChange w:id="839" w:author="Stuart McLarnon (NESO)" w:date="2024-11-18T11:12:00Z">
            <w:rPr/>
          </w:rPrChange>
        </w:rPr>
        <w:t xml:space="preserve"> Article 25</w:t>
      </w:r>
      <w:r w:rsidR="009B4983" w:rsidRPr="00B77E82">
        <w:rPr>
          <w:rFonts w:ascii="Poppins" w:hAnsi="Poppins"/>
          <w:rPrChange w:id="840" w:author="Stuart McLarnon (NESO)" w:date="2024-11-18T11:12:00Z">
            <w:rPr/>
          </w:rPrChange>
        </w:rPr>
        <w:t>:</w:t>
      </w:r>
    </w:p>
    <w:p w14:paraId="235DFDDF" w14:textId="77777777" w:rsidR="002E6A47" w:rsidRPr="00B77E82" w:rsidRDefault="002E6A47" w:rsidP="002E6A47">
      <w:pPr>
        <w:pStyle w:val="CF1Body"/>
        <w:numPr>
          <w:ilvl w:val="0"/>
          <w:numId w:val="0"/>
        </w:numPr>
        <w:ind w:left="777"/>
        <w:rPr>
          <w:rFonts w:ascii="Poppins" w:hAnsi="Poppins"/>
          <w:rPrChange w:id="841" w:author="Stuart McLarnon (NESO)" w:date="2024-11-18T11:12:00Z">
            <w:rPr/>
          </w:rPrChange>
        </w:rPr>
      </w:pPr>
    </w:p>
    <w:p w14:paraId="67E10BFB" w14:textId="2885EB64" w:rsidR="002E6A47" w:rsidRPr="00B77E82" w:rsidRDefault="002E6A47" w:rsidP="00572EFC">
      <w:pPr>
        <w:pStyle w:val="CF1Body"/>
        <w:rPr>
          <w:rFonts w:ascii="Poppins" w:hAnsi="Poppins"/>
          <w:rPrChange w:id="842" w:author="Stuart McLarnon (NESO)" w:date="2024-11-18T11:12:00Z">
            <w:rPr/>
          </w:rPrChange>
        </w:rPr>
      </w:pPr>
      <w:r w:rsidRPr="00B77E82">
        <w:rPr>
          <w:rFonts w:ascii="Poppins" w:hAnsi="Poppins"/>
          <w:rPrChange w:id="843" w:author="Stuart McLarnon (NESO)" w:date="2024-11-18T11:12:00Z">
            <w:rPr/>
          </w:rPrChange>
        </w:rPr>
        <w:t xml:space="preserve">Procedures in this System Restoration Plan can be activated when the System </w:t>
      </w:r>
      <w:r w:rsidR="0069498F" w:rsidRPr="00B77E82">
        <w:rPr>
          <w:rFonts w:ascii="Poppins" w:hAnsi="Poppins"/>
          <w:rPrChange w:id="844" w:author="Stuart McLarnon (NESO)" w:date="2024-11-18T11:12:00Z">
            <w:rPr/>
          </w:rPrChange>
        </w:rPr>
        <w:t xml:space="preserve">or parts of the </w:t>
      </w:r>
      <w:r w:rsidRPr="00B77E82">
        <w:rPr>
          <w:rFonts w:ascii="Poppins" w:hAnsi="Poppins"/>
          <w:rPrChange w:id="845" w:author="Stuart McLarnon (NESO)" w:date="2024-11-18T11:12:00Z">
            <w:rPr/>
          </w:rPrChange>
        </w:rPr>
        <w:t xml:space="preserve">System </w:t>
      </w:r>
      <w:r w:rsidR="0069498F" w:rsidRPr="00B77E82">
        <w:rPr>
          <w:rFonts w:ascii="Poppins" w:hAnsi="Poppins"/>
          <w:rPrChange w:id="846" w:author="Stuart McLarnon (NESO)" w:date="2024-11-18T11:12:00Z">
            <w:rPr/>
          </w:rPrChange>
        </w:rPr>
        <w:t>are</w:t>
      </w:r>
      <w:r w:rsidRPr="00B77E82">
        <w:rPr>
          <w:rFonts w:ascii="Poppins" w:hAnsi="Poppins"/>
          <w:rPrChange w:id="847" w:author="Stuart McLarnon (NESO)" w:date="2024-11-18T11:12:00Z">
            <w:rPr/>
          </w:rPrChange>
        </w:rPr>
        <w:t xml:space="preserve"> in </w:t>
      </w:r>
      <w:r w:rsidR="0069498F" w:rsidRPr="00B77E82">
        <w:rPr>
          <w:rFonts w:ascii="Poppins" w:hAnsi="Poppins"/>
          <w:rPrChange w:id="848" w:author="Stuart McLarnon (NESO)" w:date="2024-11-18T11:12:00Z">
            <w:rPr/>
          </w:rPrChange>
        </w:rPr>
        <w:t>a</w:t>
      </w:r>
      <w:r w:rsidRPr="00B77E82">
        <w:rPr>
          <w:rFonts w:ascii="Poppins" w:hAnsi="Poppins"/>
          <w:rPrChange w:id="849" w:author="Stuart McLarnon (NESO)" w:date="2024-11-18T11:12:00Z">
            <w:rPr/>
          </w:rPrChange>
        </w:rPr>
        <w:t xml:space="preserve"> Blackout </w:t>
      </w:r>
      <w:r w:rsidR="009B4983" w:rsidRPr="00B77E82">
        <w:rPr>
          <w:rFonts w:ascii="Poppins" w:hAnsi="Poppins"/>
          <w:rPrChange w:id="850" w:author="Stuart McLarnon (NESO)" w:date="2024-11-18T11:12:00Z">
            <w:rPr/>
          </w:rPrChange>
        </w:rPr>
        <w:t>S</w:t>
      </w:r>
      <w:r w:rsidRPr="00B77E82">
        <w:rPr>
          <w:rFonts w:ascii="Poppins" w:hAnsi="Poppins"/>
          <w:rPrChange w:id="851" w:author="Stuart McLarnon (NESO)" w:date="2024-11-18T11:12:00Z">
            <w:rPr/>
          </w:rPrChange>
        </w:rPr>
        <w:t>tate.</w:t>
      </w:r>
    </w:p>
    <w:p w14:paraId="3F959053" w14:textId="77777777" w:rsidR="002E6A47" w:rsidRPr="00B77E82" w:rsidRDefault="002E6A47" w:rsidP="002E6A47">
      <w:pPr>
        <w:pStyle w:val="CF1Body"/>
        <w:numPr>
          <w:ilvl w:val="0"/>
          <w:numId w:val="0"/>
        </w:numPr>
        <w:ind w:left="777"/>
        <w:rPr>
          <w:rFonts w:ascii="Poppins" w:hAnsi="Poppins"/>
          <w:rPrChange w:id="852" w:author="Stuart McLarnon (NESO)" w:date="2024-11-18T11:12:00Z">
            <w:rPr/>
          </w:rPrChange>
        </w:rPr>
      </w:pPr>
    </w:p>
    <w:p w14:paraId="67CE8875" w14:textId="2DEA7C20" w:rsidR="002E6A47" w:rsidRPr="00B77E82" w:rsidRDefault="002E6A47" w:rsidP="002E6A47">
      <w:pPr>
        <w:pStyle w:val="CF1Body"/>
        <w:rPr>
          <w:rFonts w:ascii="Poppins" w:hAnsi="Poppins"/>
          <w:rPrChange w:id="853" w:author="Stuart McLarnon (NESO)" w:date="2024-11-18T11:12:00Z">
            <w:rPr/>
          </w:rPrChange>
        </w:rPr>
      </w:pPr>
      <w:r w:rsidRPr="00B77E82">
        <w:rPr>
          <w:rFonts w:ascii="Poppins" w:hAnsi="Poppins"/>
          <w:rPrChange w:id="854" w:author="Stuart McLarnon (NESO)" w:date="2024-11-18T11:12:00Z">
            <w:rPr/>
          </w:rPrChange>
        </w:rPr>
        <w:lastRenderedPageBreak/>
        <w:t xml:space="preserve">Procedures in this System Restoration Plan will be activated by </w:t>
      </w:r>
      <w:del w:id="855" w:author="Stuart McLarnon (NESO)" w:date="2024-11-18T11:12:00Z">
        <w:r w:rsidR="00900958">
          <w:delText>NGESO</w:delText>
        </w:r>
      </w:del>
      <w:ins w:id="856" w:author="Stuart McLarnon (NESO)" w:date="2024-11-18T11:12:00Z">
        <w:r w:rsidR="00C34B53">
          <w:rPr>
            <w:rFonts w:ascii="Poppins" w:hAnsi="Poppins" w:cs="Poppins"/>
          </w:rPr>
          <w:t>NESO</w:t>
        </w:r>
      </w:ins>
      <w:r w:rsidRPr="00B77E82">
        <w:rPr>
          <w:rFonts w:ascii="Poppins" w:hAnsi="Poppins"/>
          <w:rPrChange w:id="857" w:author="Stuart McLarnon (NESO)" w:date="2024-11-18T11:12:00Z">
            <w:rPr/>
          </w:rPrChange>
        </w:rPr>
        <w:t xml:space="preserve"> in coordination with</w:t>
      </w:r>
      <w:r w:rsidR="0065492E" w:rsidRPr="00B77E82">
        <w:rPr>
          <w:rFonts w:ascii="Poppins" w:hAnsi="Poppins"/>
          <w:rPrChange w:id="858" w:author="Stuart McLarnon (NESO)" w:date="2024-11-18T11:12:00Z">
            <w:rPr/>
          </w:rPrChange>
        </w:rPr>
        <w:t xml:space="preserve"> the GB Parties listed in Appendix A of this System Restoration Plan</w:t>
      </w:r>
      <w:r w:rsidRPr="00B77E82">
        <w:rPr>
          <w:rFonts w:ascii="Poppins" w:hAnsi="Poppins"/>
          <w:rPrChange w:id="859" w:author="Stuart McLarnon (NESO)" w:date="2024-11-18T11:12:00Z">
            <w:rPr/>
          </w:rPrChange>
        </w:rPr>
        <w:t>.</w:t>
      </w:r>
    </w:p>
    <w:p w14:paraId="7955D534" w14:textId="77777777" w:rsidR="002E6A47" w:rsidRPr="00B77E82" w:rsidRDefault="002E6A47" w:rsidP="00023D3F">
      <w:pPr>
        <w:pStyle w:val="CF1Body"/>
        <w:numPr>
          <w:ilvl w:val="0"/>
          <w:numId w:val="0"/>
        </w:numPr>
        <w:ind w:left="777"/>
        <w:rPr>
          <w:rFonts w:ascii="Poppins" w:hAnsi="Poppins"/>
          <w:rPrChange w:id="860" w:author="Stuart McLarnon (NESO)" w:date="2024-11-18T11:12:00Z">
            <w:rPr/>
          </w:rPrChange>
        </w:rPr>
      </w:pPr>
    </w:p>
    <w:p w14:paraId="6CE130E3" w14:textId="1456284F" w:rsidR="002E6A47" w:rsidRPr="00B77E82" w:rsidRDefault="002E6A47" w:rsidP="002E6A47">
      <w:pPr>
        <w:pStyle w:val="CF1Body"/>
        <w:rPr>
          <w:rFonts w:ascii="Poppins" w:hAnsi="Poppins"/>
          <w:rPrChange w:id="861" w:author="Stuart McLarnon (NESO)" w:date="2024-11-18T11:12:00Z">
            <w:rPr/>
          </w:rPrChange>
        </w:rPr>
      </w:pPr>
      <w:r w:rsidRPr="00B77E82">
        <w:rPr>
          <w:rFonts w:ascii="Poppins" w:hAnsi="Poppins"/>
          <w:rPrChange w:id="862" w:author="Stuart McLarnon (NESO)" w:date="2024-11-18T11:12:00Z">
            <w:rPr/>
          </w:rPrChange>
        </w:rPr>
        <w:t xml:space="preserve">All instructions issued by </w:t>
      </w:r>
      <w:del w:id="863" w:author="Stuart McLarnon (NESO)" w:date="2024-11-18T11:12:00Z">
        <w:r w:rsidR="00900958">
          <w:delText>NGESO</w:delText>
        </w:r>
      </w:del>
      <w:ins w:id="864" w:author="Stuart McLarnon (NESO)" w:date="2024-11-18T11:12:00Z">
        <w:r w:rsidR="00C34B53">
          <w:rPr>
            <w:rFonts w:ascii="Poppins" w:hAnsi="Poppins" w:cs="Poppins"/>
          </w:rPr>
          <w:t>NESO</w:t>
        </w:r>
      </w:ins>
      <w:r w:rsidRPr="00B77E82">
        <w:rPr>
          <w:rFonts w:ascii="Poppins" w:hAnsi="Poppins"/>
          <w:rPrChange w:id="865" w:author="Stuart McLarnon (NESO)" w:date="2024-11-18T11:12:00Z">
            <w:rPr/>
          </w:rPrChange>
        </w:rPr>
        <w:t xml:space="preserve"> under this System </w:t>
      </w:r>
      <w:r w:rsidR="006A39CE" w:rsidRPr="00B77E82">
        <w:rPr>
          <w:rFonts w:ascii="Poppins" w:hAnsi="Poppins"/>
          <w:rPrChange w:id="866" w:author="Stuart McLarnon (NESO)" w:date="2024-11-18T11:12:00Z">
            <w:rPr/>
          </w:rPrChange>
        </w:rPr>
        <w:t xml:space="preserve">Restoration </w:t>
      </w:r>
      <w:r w:rsidRPr="00B77E82">
        <w:rPr>
          <w:rFonts w:ascii="Poppins" w:hAnsi="Poppins"/>
          <w:rPrChange w:id="867" w:author="Stuart McLarnon (NESO)" w:date="2024-11-18T11:12:00Z">
            <w:rPr/>
          </w:rPrChange>
        </w:rPr>
        <w:t xml:space="preserve">Plan must be executed by each </w:t>
      </w:r>
      <w:r w:rsidR="002A51CF" w:rsidRPr="00B77E82">
        <w:rPr>
          <w:rFonts w:ascii="Poppins" w:hAnsi="Poppins"/>
          <w:rPrChange w:id="868" w:author="Stuart McLarnon (NESO)" w:date="2024-11-18T11:12:00Z">
            <w:rPr/>
          </w:rPrChange>
        </w:rPr>
        <w:t xml:space="preserve">GB party falling under the scope of the </w:t>
      </w:r>
      <w:r w:rsidR="00A160F7" w:rsidRPr="00B77E82">
        <w:rPr>
          <w:rFonts w:ascii="Poppins" w:hAnsi="Poppins"/>
          <w:rPrChange w:id="869" w:author="Stuart McLarnon (NESO)" w:date="2024-11-18T11:12:00Z">
            <w:rPr/>
          </w:rPrChange>
        </w:rPr>
        <w:t xml:space="preserve">EU </w:t>
      </w:r>
      <w:r w:rsidR="002A51CF" w:rsidRPr="00B77E82">
        <w:rPr>
          <w:rFonts w:ascii="Poppins" w:hAnsi="Poppins"/>
          <w:rPrChange w:id="870" w:author="Stuart McLarnon (NESO)" w:date="2024-11-18T11:12:00Z">
            <w:rPr/>
          </w:rPrChange>
        </w:rPr>
        <w:t xml:space="preserve">NCER (as identified in Appendix A of this System Restoration Plan) </w:t>
      </w:r>
      <w:r w:rsidRPr="00B77E82">
        <w:rPr>
          <w:rFonts w:ascii="Poppins" w:hAnsi="Poppins"/>
          <w:rPrChange w:id="871" w:author="Stuart McLarnon (NESO)" w:date="2024-11-18T11:12:00Z">
            <w:rPr/>
          </w:rPrChange>
        </w:rPr>
        <w:t>without undue delay.</w:t>
      </w:r>
      <w:r w:rsidR="007551D4" w:rsidRPr="00B77E82">
        <w:rPr>
          <w:rFonts w:ascii="Poppins" w:hAnsi="Poppins"/>
          <w:rPrChange w:id="872" w:author="Stuart McLarnon (NESO)" w:date="2024-11-18T11:12:00Z">
            <w:rPr/>
          </w:rPrChange>
        </w:rPr>
        <w:t xml:space="preserve"> </w:t>
      </w:r>
      <w:del w:id="873" w:author="Stuart McLarnon (NESO)" w:date="2024-11-18T11:12:00Z">
        <w:r w:rsidR="007551D4">
          <w:delText xml:space="preserve"> </w:delText>
        </w:r>
      </w:del>
      <w:r w:rsidR="007551D4" w:rsidRPr="00B77E82">
        <w:rPr>
          <w:rFonts w:ascii="Poppins" w:hAnsi="Poppins"/>
          <w:rPrChange w:id="874" w:author="Stuart McLarnon (NESO)" w:date="2024-11-18T11:12:00Z">
            <w:rPr/>
          </w:rPrChange>
        </w:rPr>
        <w:t xml:space="preserve">It is important to note that for the purposes of this document </w:t>
      </w:r>
      <w:r w:rsidR="00DC2641" w:rsidRPr="00B77E82">
        <w:rPr>
          <w:rFonts w:ascii="Poppins" w:hAnsi="Poppins"/>
          <w:rPrChange w:id="875" w:author="Stuart McLarnon (NESO)" w:date="2024-11-18T11:12:00Z">
            <w:rPr/>
          </w:rPrChange>
        </w:rPr>
        <w:t xml:space="preserve">and </w:t>
      </w:r>
      <w:r w:rsidR="001E71E7" w:rsidRPr="00B77E82">
        <w:rPr>
          <w:rFonts w:ascii="Poppins" w:hAnsi="Poppins"/>
          <w:rPrChange w:id="876" w:author="Stuart McLarnon (NESO)" w:date="2024-11-18T11:12:00Z">
            <w:rPr/>
          </w:rPrChange>
        </w:rPr>
        <w:t xml:space="preserve">the GB </w:t>
      </w:r>
      <w:r w:rsidR="00570CCD" w:rsidRPr="00B77E82">
        <w:rPr>
          <w:rFonts w:ascii="Poppins" w:hAnsi="Poppins"/>
          <w:rPrChange w:id="877" w:author="Stuart McLarnon (NESO)" w:date="2024-11-18T11:12:00Z">
            <w:rPr/>
          </w:rPrChange>
        </w:rPr>
        <w:t>i</w:t>
      </w:r>
      <w:r w:rsidR="001E71E7" w:rsidRPr="00B77E82">
        <w:rPr>
          <w:rFonts w:ascii="Poppins" w:hAnsi="Poppins"/>
          <w:rPrChange w:id="878" w:author="Stuart McLarnon (NESO)" w:date="2024-11-18T11:12:00Z">
            <w:rPr/>
          </w:rPrChange>
        </w:rPr>
        <w:t xml:space="preserve">ndustry </w:t>
      </w:r>
      <w:r w:rsidR="00570CCD" w:rsidRPr="00B77E82">
        <w:rPr>
          <w:rFonts w:ascii="Poppins" w:hAnsi="Poppins"/>
          <w:rPrChange w:id="879" w:author="Stuart McLarnon (NESO)" w:date="2024-11-18T11:12:00Z">
            <w:rPr/>
          </w:rPrChange>
        </w:rPr>
        <w:t>c</w:t>
      </w:r>
      <w:r w:rsidR="001E71E7" w:rsidRPr="00B77E82">
        <w:rPr>
          <w:rFonts w:ascii="Poppins" w:hAnsi="Poppins"/>
          <w:rPrChange w:id="880" w:author="Stuart McLarnon (NESO)" w:date="2024-11-18T11:12:00Z">
            <w:rPr/>
          </w:rPrChange>
        </w:rPr>
        <w:t>odes</w:t>
      </w:r>
      <w:r w:rsidR="00A867A9" w:rsidRPr="00B77E82">
        <w:rPr>
          <w:rFonts w:ascii="Poppins" w:hAnsi="Poppins"/>
          <w:rPrChange w:id="881" w:author="Stuart McLarnon (NESO)" w:date="2024-11-18T11:12:00Z">
            <w:rPr/>
          </w:rPrChange>
        </w:rPr>
        <w:t>,</w:t>
      </w:r>
      <w:r w:rsidR="001E71E7" w:rsidRPr="00B77E82">
        <w:rPr>
          <w:rFonts w:ascii="Poppins" w:hAnsi="Poppins"/>
          <w:rPrChange w:id="882" w:author="Stuart McLarnon (NESO)" w:date="2024-11-18T11:12:00Z">
            <w:rPr/>
          </w:rPrChange>
        </w:rPr>
        <w:t xml:space="preserve"> the convention used is that a </w:t>
      </w:r>
      <w:r w:rsidR="007551D4" w:rsidRPr="00B77E82">
        <w:rPr>
          <w:rFonts w:ascii="Poppins" w:hAnsi="Poppins"/>
          <w:i/>
          <w:rPrChange w:id="883" w:author="Stuart McLarnon (NESO)" w:date="2024-11-18T11:12:00Z">
            <w:rPr>
              <w:i/>
            </w:rPr>
          </w:rPrChange>
        </w:rPr>
        <w:t>Restoration Service Provider</w:t>
      </w:r>
      <w:r w:rsidR="007551D4" w:rsidRPr="00B77E82">
        <w:rPr>
          <w:rFonts w:ascii="Poppins" w:hAnsi="Poppins"/>
          <w:rPrChange w:id="884" w:author="Stuart McLarnon (NESO)" w:date="2024-11-18T11:12:00Z">
            <w:rPr/>
          </w:rPrChange>
        </w:rPr>
        <w:t xml:space="preserve"> is a </w:t>
      </w:r>
      <w:r w:rsidR="00DC2641" w:rsidRPr="00B77E82">
        <w:rPr>
          <w:rFonts w:ascii="Poppins" w:hAnsi="Poppins"/>
          <w:rPrChange w:id="885" w:author="Stuart McLarnon (NESO)" w:date="2024-11-18T11:12:00Z">
            <w:rPr/>
          </w:rPrChange>
        </w:rPr>
        <w:t>“</w:t>
      </w:r>
      <w:r w:rsidR="00DC2641" w:rsidRPr="00B77E82">
        <w:rPr>
          <w:rFonts w:ascii="Poppins" w:hAnsi="Poppins"/>
          <w:i/>
          <w:rPrChange w:id="886" w:author="Stuart McLarnon (NESO)" w:date="2024-11-18T11:12:00Z">
            <w:rPr>
              <w:i/>
            </w:rPr>
          </w:rPrChange>
        </w:rPr>
        <w:t xml:space="preserve">A User or a party with a legal or contractual obligation to provide a service contributing to one or several measures of the System Restoration Plan” </w:t>
      </w:r>
      <w:del w:id="887" w:author="Stuart McLarnon (NESO)" w:date="2024-11-18T11:12:00Z">
        <w:r w:rsidR="00DC2641">
          <w:delText xml:space="preserve"> </w:delText>
        </w:r>
      </w:del>
      <w:r w:rsidR="00DC2641" w:rsidRPr="00B77E82">
        <w:rPr>
          <w:rFonts w:ascii="Poppins" w:hAnsi="Poppins"/>
          <w:rPrChange w:id="888" w:author="Stuart McLarnon (NESO)" w:date="2024-11-18T11:12:00Z">
            <w:rPr/>
          </w:rPrChange>
        </w:rPr>
        <w:t xml:space="preserve">whereas a </w:t>
      </w:r>
      <w:r w:rsidR="00DC2641" w:rsidRPr="00B77E82">
        <w:rPr>
          <w:rFonts w:ascii="Poppins" w:hAnsi="Poppins"/>
          <w:i/>
          <w:rPrChange w:id="889" w:author="Stuart McLarnon (NESO)" w:date="2024-11-18T11:12:00Z">
            <w:rPr>
              <w:i/>
            </w:rPr>
          </w:rPrChange>
        </w:rPr>
        <w:t xml:space="preserve">Restoration </w:t>
      </w:r>
      <w:r w:rsidR="00316519" w:rsidRPr="00B77E82">
        <w:rPr>
          <w:rFonts w:ascii="Poppins" w:hAnsi="Poppins"/>
          <w:i/>
          <w:rPrChange w:id="890" w:author="Stuart McLarnon (NESO)" w:date="2024-11-18T11:12:00Z">
            <w:rPr>
              <w:i/>
            </w:rPr>
          </w:rPrChange>
        </w:rPr>
        <w:t>Contractor</w:t>
      </w:r>
      <w:r w:rsidR="00DC2641" w:rsidRPr="00B77E82">
        <w:rPr>
          <w:rFonts w:ascii="Poppins" w:hAnsi="Poppins"/>
          <w:rPrChange w:id="891" w:author="Stuart McLarnon (NESO)" w:date="2024-11-18T11:12:00Z">
            <w:rPr/>
          </w:rPrChange>
        </w:rPr>
        <w:t xml:space="preserve"> </w:t>
      </w:r>
      <w:r w:rsidR="001E71E7" w:rsidRPr="00B77E82">
        <w:rPr>
          <w:rFonts w:ascii="Poppins" w:hAnsi="Poppins"/>
          <w:rPrChange w:id="892" w:author="Stuart McLarnon (NESO)" w:date="2024-11-18T11:12:00Z">
            <w:rPr/>
          </w:rPrChange>
        </w:rPr>
        <w:t>is a</w:t>
      </w:r>
      <w:r w:rsidR="00247048" w:rsidRPr="00B77E82">
        <w:rPr>
          <w:rFonts w:ascii="Poppins" w:hAnsi="Poppins"/>
          <w:rPrChange w:id="893" w:author="Stuart McLarnon (NESO)" w:date="2024-11-18T11:12:00Z">
            <w:rPr/>
          </w:rPrChange>
        </w:rPr>
        <w:t>n</w:t>
      </w:r>
      <w:r w:rsidR="001E71E7" w:rsidRPr="00B77E82">
        <w:rPr>
          <w:rFonts w:ascii="Poppins" w:hAnsi="Poppins"/>
          <w:rPrChange w:id="894" w:author="Stuart McLarnon (NESO)" w:date="2024-11-18T11:12:00Z">
            <w:rPr/>
          </w:rPrChange>
        </w:rPr>
        <w:t xml:space="preserve"> </w:t>
      </w:r>
      <w:r w:rsidR="00247048" w:rsidRPr="00B77E82">
        <w:rPr>
          <w:rFonts w:ascii="Poppins" w:hAnsi="Poppins"/>
          <w:i/>
          <w:rPrChange w:id="895" w:author="Stuart McLarnon (NESO)" w:date="2024-11-18T11:12:00Z">
            <w:rPr>
              <w:i/>
            </w:rPr>
          </w:rPrChange>
        </w:rPr>
        <w:t xml:space="preserve">“an Anchor Restoration </w:t>
      </w:r>
      <w:r w:rsidR="00EE4142" w:rsidRPr="00B77E82">
        <w:rPr>
          <w:rFonts w:ascii="Poppins" w:hAnsi="Poppins"/>
          <w:i/>
          <w:rPrChange w:id="896" w:author="Stuart McLarnon (NESO)" w:date="2024-11-18T11:12:00Z">
            <w:rPr>
              <w:i/>
            </w:rPr>
          </w:rPrChange>
        </w:rPr>
        <w:t>Contractor</w:t>
      </w:r>
      <w:r w:rsidR="00247048" w:rsidRPr="00B77E82">
        <w:rPr>
          <w:rFonts w:ascii="Poppins" w:hAnsi="Poppins"/>
          <w:i/>
          <w:rPrChange w:id="897" w:author="Stuart McLarnon (NESO)" w:date="2024-11-18T11:12:00Z">
            <w:rPr>
              <w:i/>
            </w:rPr>
          </w:rPrChange>
        </w:rPr>
        <w:t xml:space="preserve"> or a Top Up Restoration </w:t>
      </w:r>
      <w:r w:rsidR="00EE4142" w:rsidRPr="00B77E82">
        <w:rPr>
          <w:rFonts w:ascii="Poppins" w:hAnsi="Poppins"/>
          <w:i/>
          <w:rPrChange w:id="898" w:author="Stuart McLarnon (NESO)" w:date="2024-11-18T11:12:00Z">
            <w:rPr>
              <w:i/>
            </w:rPr>
          </w:rPrChange>
        </w:rPr>
        <w:t>Contractor</w:t>
      </w:r>
      <w:r w:rsidR="00247048" w:rsidRPr="00B77E82">
        <w:rPr>
          <w:rFonts w:ascii="Poppins" w:hAnsi="Poppins"/>
          <w:rPrChange w:id="899" w:author="Stuart McLarnon (NESO)" w:date="2024-11-18T11:12:00Z">
            <w:rPr/>
          </w:rPrChange>
        </w:rPr>
        <w:t xml:space="preserve">” as defined in the </w:t>
      </w:r>
      <w:r w:rsidR="0039354D">
        <w:rPr>
          <w:rFonts w:ascii="Poppins" w:hAnsi="Poppins"/>
          <w:rPrChange w:id="900" w:author="Stuart McLarnon (NESO)" w:date="2024-11-18T11:12:00Z">
            <w:rPr/>
          </w:rPrChange>
        </w:rPr>
        <w:t>Grid Code</w:t>
      </w:r>
      <w:r w:rsidR="00247048" w:rsidRPr="00B77E82">
        <w:rPr>
          <w:rFonts w:ascii="Poppins" w:hAnsi="Poppins"/>
          <w:rPrChange w:id="901" w:author="Stuart McLarnon (NESO)" w:date="2024-11-18T11:12:00Z">
            <w:rPr/>
          </w:rPrChange>
        </w:rPr>
        <w:t>.</w:t>
      </w:r>
    </w:p>
    <w:p w14:paraId="161D5E31" w14:textId="77777777" w:rsidR="002E6A47" w:rsidRPr="00B77E82" w:rsidRDefault="002E6A47" w:rsidP="002E6A47">
      <w:pPr>
        <w:pStyle w:val="CF1Body"/>
        <w:numPr>
          <w:ilvl w:val="0"/>
          <w:numId w:val="0"/>
        </w:numPr>
        <w:ind w:left="777"/>
        <w:rPr>
          <w:rFonts w:ascii="Poppins" w:hAnsi="Poppins"/>
          <w:rPrChange w:id="902" w:author="Stuart McLarnon (NESO)" w:date="2024-11-18T11:12:00Z">
            <w:rPr/>
          </w:rPrChange>
        </w:rPr>
      </w:pPr>
    </w:p>
    <w:p w14:paraId="7FB33CA9" w14:textId="0502BEDD" w:rsidR="002E6A47" w:rsidRPr="00B77E82" w:rsidRDefault="00900958" w:rsidP="002E6A47">
      <w:pPr>
        <w:pStyle w:val="CF1Body"/>
        <w:rPr>
          <w:rFonts w:ascii="Poppins" w:hAnsi="Poppins"/>
          <w:rPrChange w:id="903" w:author="Stuart McLarnon (NESO)" w:date="2024-11-18T11:12:00Z">
            <w:rPr/>
          </w:rPrChange>
        </w:rPr>
      </w:pPr>
      <w:del w:id="904" w:author="Stuart McLarnon (NESO)" w:date="2024-11-18T11:12:00Z">
        <w:r>
          <w:delText>NGESO</w:delText>
        </w:r>
      </w:del>
      <w:ins w:id="905" w:author="Stuart McLarnon (NESO)" w:date="2024-11-18T11:12:00Z">
        <w:r w:rsidR="00C34B53">
          <w:rPr>
            <w:rFonts w:ascii="Poppins" w:hAnsi="Poppins" w:cs="Poppins"/>
          </w:rPr>
          <w:t>NESO</w:t>
        </w:r>
      </w:ins>
      <w:r w:rsidR="002E6A47" w:rsidRPr="00B77E82">
        <w:rPr>
          <w:rFonts w:ascii="Poppins" w:hAnsi="Poppins"/>
          <w:rPrChange w:id="906" w:author="Stuart McLarnon (NESO)" w:date="2024-11-18T11:12:00Z">
            <w:rPr/>
          </w:rPrChange>
        </w:rPr>
        <w:t xml:space="preserve"> </w:t>
      </w:r>
      <w:r w:rsidR="007D3688" w:rsidRPr="00B77E82">
        <w:rPr>
          <w:rFonts w:ascii="Poppins" w:hAnsi="Poppins"/>
          <w:rPrChange w:id="907" w:author="Stuart McLarnon (NESO)" w:date="2024-11-18T11:12:00Z">
            <w:rPr/>
          </w:rPrChange>
        </w:rPr>
        <w:t xml:space="preserve">will </w:t>
      </w:r>
      <w:r w:rsidR="00BC6565" w:rsidRPr="00B77E82">
        <w:rPr>
          <w:rFonts w:ascii="Poppins" w:hAnsi="Poppins"/>
          <w:rPrChange w:id="908" w:author="Stuart McLarnon (NESO)" w:date="2024-11-18T11:12:00Z">
            <w:rPr/>
          </w:rPrChange>
        </w:rPr>
        <w:t xml:space="preserve">also </w:t>
      </w:r>
      <w:r w:rsidR="007D3688" w:rsidRPr="00B77E82">
        <w:rPr>
          <w:rFonts w:ascii="Poppins" w:hAnsi="Poppins"/>
          <w:rPrChange w:id="909" w:author="Stuart McLarnon (NESO)" w:date="2024-11-18T11:12:00Z">
            <w:rPr/>
          </w:rPrChange>
        </w:rPr>
        <w:t xml:space="preserve">manage remedial actions that involve actions from </w:t>
      </w:r>
      <w:r w:rsidR="00CF4A55">
        <w:rPr>
          <w:rFonts w:ascii="Poppins" w:hAnsi="Poppins"/>
          <w:rPrChange w:id="910" w:author="Stuart McLarnon (NESO)" w:date="2024-11-18T11:12:00Z">
            <w:rPr/>
          </w:rPrChange>
        </w:rPr>
        <w:t xml:space="preserve">other </w:t>
      </w:r>
      <w:r w:rsidR="00BC6565" w:rsidRPr="00B77E82">
        <w:rPr>
          <w:rFonts w:ascii="Poppins" w:hAnsi="Poppins"/>
          <w:rPrChange w:id="911" w:author="Stuart McLarnon (NESO)" w:date="2024-11-18T11:12:00Z">
            <w:rPr/>
          </w:rPrChange>
        </w:rPr>
        <w:t>Transmission Licensees and Externally Interconnected System Operators (EISOs)</w:t>
      </w:r>
      <w:r w:rsidR="007D3688" w:rsidRPr="00B77E82">
        <w:rPr>
          <w:rFonts w:ascii="Poppins" w:hAnsi="Poppins"/>
          <w:rPrChange w:id="912" w:author="Stuart McLarnon (NESO)" w:date="2024-11-18T11:12:00Z">
            <w:rPr/>
          </w:rPrChange>
        </w:rPr>
        <w:t>.</w:t>
      </w:r>
      <w:r w:rsidR="005D2465" w:rsidRPr="00B77E82">
        <w:rPr>
          <w:rFonts w:ascii="Poppins" w:hAnsi="Poppins"/>
          <w:rPrChange w:id="913" w:author="Stuart McLarnon (NESO)" w:date="2024-11-18T11:12:00Z">
            <w:rPr/>
          </w:rPrChange>
        </w:rPr>
        <w:t xml:space="preserve"> </w:t>
      </w:r>
      <w:r w:rsidR="007D3688" w:rsidRPr="00B77E82">
        <w:rPr>
          <w:rFonts w:ascii="Poppins" w:hAnsi="Poppins"/>
          <w:rPrChange w:id="914" w:author="Stuart McLarnon (NESO)" w:date="2024-11-18T11:12:00Z">
            <w:rPr/>
          </w:rPrChange>
        </w:rPr>
        <w:t xml:space="preserve"> </w:t>
      </w:r>
      <w:r w:rsidR="00216EB8" w:rsidRPr="00B77E82">
        <w:rPr>
          <w:rFonts w:ascii="Poppins" w:hAnsi="Poppins"/>
          <w:rPrChange w:id="915" w:author="Stuart McLarnon (NESO)" w:date="2024-11-18T11:12:00Z">
            <w:rPr/>
          </w:rPrChange>
        </w:rPr>
        <w:t xml:space="preserve">For </w:t>
      </w:r>
      <w:r w:rsidR="00BC0A0F" w:rsidRPr="00B77E82">
        <w:rPr>
          <w:rFonts w:ascii="Poppins" w:hAnsi="Poppins"/>
          <w:rPrChange w:id="916" w:author="Stuart McLarnon (NESO)" w:date="2024-11-18T11:12:00Z">
            <w:rPr/>
          </w:rPrChange>
        </w:rPr>
        <w:t xml:space="preserve">Anchor HVDC </w:t>
      </w:r>
      <w:r w:rsidR="00CF093B" w:rsidRPr="00B77E82">
        <w:rPr>
          <w:rFonts w:ascii="Poppins" w:hAnsi="Poppins"/>
          <w:rPrChange w:id="917" w:author="Stuart McLarnon (NESO)" w:date="2024-11-18T11:12:00Z">
            <w:rPr/>
          </w:rPrChange>
        </w:rPr>
        <w:t xml:space="preserve">System Owners and Anchor DC Converter </w:t>
      </w:r>
      <w:r w:rsidR="002B6BA0" w:rsidRPr="00B77E82">
        <w:rPr>
          <w:rFonts w:ascii="Poppins" w:hAnsi="Poppins"/>
          <w:rPrChange w:id="918" w:author="Stuart McLarnon (NESO)" w:date="2024-11-18T11:12:00Z">
            <w:rPr/>
          </w:rPrChange>
        </w:rPr>
        <w:t>Owners</w:t>
      </w:r>
      <w:r w:rsidR="00216EB8" w:rsidRPr="00B77E82">
        <w:rPr>
          <w:rFonts w:ascii="Poppins" w:hAnsi="Poppins"/>
          <w:rPrChange w:id="919" w:author="Stuart McLarnon (NESO)" w:date="2024-11-18T11:12:00Z">
            <w:rPr/>
          </w:rPrChange>
        </w:rPr>
        <w:t>,</w:t>
      </w:r>
      <w:r w:rsidR="00DB4101" w:rsidRPr="00B77E82">
        <w:rPr>
          <w:rFonts w:ascii="Poppins" w:hAnsi="Poppins"/>
          <w:rPrChange w:id="920" w:author="Stuart McLarnon (NESO)" w:date="2024-11-18T11:12:00Z">
            <w:rPr/>
          </w:rPrChange>
        </w:rPr>
        <w:t xml:space="preserve"> who ha</w:t>
      </w:r>
      <w:r w:rsidR="00CE1C8B" w:rsidRPr="00B77E82">
        <w:rPr>
          <w:rFonts w:ascii="Poppins" w:hAnsi="Poppins"/>
          <w:rPrChange w:id="921" w:author="Stuart McLarnon (NESO)" w:date="2024-11-18T11:12:00Z">
            <w:rPr/>
          </w:rPrChange>
        </w:rPr>
        <w:t>ve</w:t>
      </w:r>
      <w:r w:rsidR="00DB4101" w:rsidRPr="00B77E82">
        <w:rPr>
          <w:rFonts w:ascii="Poppins" w:hAnsi="Poppins"/>
          <w:rPrChange w:id="922" w:author="Stuart McLarnon (NESO)" w:date="2024-11-18T11:12:00Z">
            <w:rPr/>
          </w:rPrChange>
        </w:rPr>
        <w:t xml:space="preserve"> plant which is</w:t>
      </w:r>
      <w:r w:rsidR="00AA3B54" w:rsidRPr="00B77E82">
        <w:rPr>
          <w:rFonts w:ascii="Poppins" w:hAnsi="Poppins"/>
          <w:rPrChange w:id="923" w:author="Stuart McLarnon (NESO)" w:date="2024-11-18T11:12:00Z">
            <w:rPr/>
          </w:rPrChange>
        </w:rPr>
        <w:t xml:space="preserve"> connected </w:t>
      </w:r>
      <w:r w:rsidR="001147C5" w:rsidRPr="00B77E82">
        <w:rPr>
          <w:rFonts w:ascii="Poppins" w:hAnsi="Poppins"/>
          <w:rPrChange w:id="924" w:author="Stuart McLarnon (NESO)" w:date="2024-11-18T11:12:00Z">
            <w:rPr/>
          </w:rPrChange>
        </w:rPr>
        <w:t xml:space="preserve">to the </w:t>
      </w:r>
      <w:r w:rsidR="00AA3B54" w:rsidRPr="00B77E82">
        <w:rPr>
          <w:rFonts w:ascii="Poppins" w:hAnsi="Poppins"/>
          <w:rPrChange w:id="925" w:author="Stuart McLarnon (NESO)" w:date="2024-11-18T11:12:00Z">
            <w:rPr/>
          </w:rPrChange>
        </w:rPr>
        <w:t xml:space="preserve">Transmission </w:t>
      </w:r>
      <w:del w:id="926" w:author="Stuart McLarnon (NESO)" w:date="2024-11-18T11:12:00Z">
        <w:r w:rsidR="001147C5" w:rsidRPr="00C26CFC">
          <w:delText>system</w:delText>
        </w:r>
      </w:del>
      <w:ins w:id="927" w:author="Stuart McLarnon (NESO)" w:date="2024-11-18T11:12:00Z">
        <w:r w:rsidR="00621D57">
          <w:rPr>
            <w:rFonts w:ascii="Poppins" w:hAnsi="Poppins" w:cs="Poppins"/>
          </w:rPr>
          <w:t>S</w:t>
        </w:r>
        <w:r w:rsidR="001147C5" w:rsidRPr="00B77E82">
          <w:rPr>
            <w:rFonts w:ascii="Poppins" w:hAnsi="Poppins" w:cs="Poppins"/>
          </w:rPr>
          <w:t>ystem</w:t>
        </w:r>
      </w:ins>
      <w:r w:rsidR="002B6BA0" w:rsidRPr="00B77E82">
        <w:rPr>
          <w:rFonts w:ascii="Poppins" w:hAnsi="Poppins"/>
          <w:rPrChange w:id="928" w:author="Stuart McLarnon (NESO)" w:date="2024-11-18T11:12:00Z">
            <w:rPr/>
          </w:rPrChange>
        </w:rPr>
        <w:t>,</w:t>
      </w:r>
      <w:r w:rsidR="001147C5" w:rsidRPr="00B77E82">
        <w:rPr>
          <w:rFonts w:ascii="Poppins" w:hAnsi="Poppins"/>
          <w:rPrChange w:id="929" w:author="Stuart McLarnon (NESO)" w:date="2024-11-18T11:12:00Z">
            <w:rPr/>
          </w:rPrChange>
        </w:rPr>
        <w:t xml:space="preserve"> </w:t>
      </w:r>
      <w:r w:rsidR="00AA3B54" w:rsidRPr="00B77E82">
        <w:rPr>
          <w:rFonts w:ascii="Poppins" w:hAnsi="Poppins"/>
          <w:rPrChange w:id="930" w:author="Stuart McLarnon (NESO)" w:date="2024-11-18T11:12:00Z">
            <w:rPr/>
          </w:rPrChange>
        </w:rPr>
        <w:t>the requirements of a Local Joint Restoration Plan would apply</w:t>
      </w:r>
      <w:r w:rsidR="002B6BA0" w:rsidRPr="00B77E82">
        <w:rPr>
          <w:rFonts w:ascii="Poppins" w:hAnsi="Poppins"/>
          <w:rPrChange w:id="931" w:author="Stuart McLarnon (NESO)" w:date="2024-11-18T11:12:00Z">
            <w:rPr/>
          </w:rPrChange>
        </w:rPr>
        <w:t>, though it is possible for a</w:t>
      </w:r>
      <w:r w:rsidR="00E02FAA" w:rsidRPr="00B77E82">
        <w:rPr>
          <w:rFonts w:ascii="Poppins" w:hAnsi="Poppins"/>
          <w:rPrChange w:id="932" w:author="Stuart McLarnon (NESO)" w:date="2024-11-18T11:12:00Z">
            <w:rPr/>
          </w:rPrChange>
        </w:rPr>
        <w:t>n</w:t>
      </w:r>
      <w:r w:rsidR="002B6BA0" w:rsidRPr="00B77E82">
        <w:rPr>
          <w:rFonts w:ascii="Poppins" w:hAnsi="Poppins"/>
          <w:rPrChange w:id="933" w:author="Stuart McLarnon (NESO)" w:date="2024-11-18T11:12:00Z">
            <w:rPr/>
          </w:rPrChange>
        </w:rPr>
        <w:t xml:space="preserve"> Anchor HVDC System Owner or Anchor DC Converter </w:t>
      </w:r>
      <w:r w:rsidR="00E02FAA" w:rsidRPr="00B77E82">
        <w:rPr>
          <w:rFonts w:ascii="Poppins" w:hAnsi="Poppins"/>
          <w:rPrChange w:id="934" w:author="Stuart McLarnon (NESO)" w:date="2024-11-18T11:12:00Z">
            <w:rPr/>
          </w:rPrChange>
        </w:rPr>
        <w:t xml:space="preserve">Owner </w:t>
      </w:r>
      <w:r w:rsidR="009C53C4" w:rsidRPr="00B77E82">
        <w:rPr>
          <w:rFonts w:ascii="Poppins" w:hAnsi="Poppins"/>
          <w:rPrChange w:id="935" w:author="Stuart McLarnon (NESO)" w:date="2024-11-18T11:12:00Z">
            <w:rPr/>
          </w:rPrChange>
        </w:rPr>
        <w:t xml:space="preserve">which has Plant </w:t>
      </w:r>
      <w:r w:rsidR="002B6BA0" w:rsidRPr="00B77E82">
        <w:rPr>
          <w:rFonts w:ascii="Poppins" w:hAnsi="Poppins"/>
          <w:rPrChange w:id="936" w:author="Stuart McLarnon (NESO)" w:date="2024-11-18T11:12:00Z">
            <w:rPr/>
          </w:rPrChange>
        </w:rPr>
        <w:t>connected to a Network Operator’s System</w:t>
      </w:r>
      <w:r w:rsidR="009C53C4" w:rsidRPr="00B77E82">
        <w:rPr>
          <w:rFonts w:ascii="Poppins" w:hAnsi="Poppins"/>
          <w:rPrChange w:id="937" w:author="Stuart McLarnon (NESO)" w:date="2024-11-18T11:12:00Z">
            <w:rPr/>
          </w:rPrChange>
        </w:rPr>
        <w:t>,</w:t>
      </w:r>
      <w:r w:rsidR="002B6BA0" w:rsidRPr="00B77E82">
        <w:rPr>
          <w:rFonts w:ascii="Poppins" w:hAnsi="Poppins"/>
          <w:rPrChange w:id="938" w:author="Stuart McLarnon (NESO)" w:date="2024-11-18T11:12:00Z">
            <w:rPr/>
          </w:rPrChange>
        </w:rPr>
        <w:t xml:space="preserve"> to be </w:t>
      </w:r>
      <w:r w:rsidR="00E02FAA" w:rsidRPr="00B77E82">
        <w:rPr>
          <w:rFonts w:ascii="Poppins" w:hAnsi="Poppins"/>
          <w:rPrChange w:id="939" w:author="Stuart McLarnon (NESO)" w:date="2024-11-18T11:12:00Z">
            <w:rPr/>
          </w:rPrChange>
        </w:rPr>
        <w:t xml:space="preserve">part of a Distribution Restoration </w:t>
      </w:r>
      <w:r w:rsidR="009C53C4" w:rsidRPr="00B77E82">
        <w:rPr>
          <w:rFonts w:ascii="Poppins" w:hAnsi="Poppins"/>
          <w:rPrChange w:id="940" w:author="Stuart McLarnon (NESO)" w:date="2024-11-18T11:12:00Z">
            <w:rPr/>
          </w:rPrChange>
        </w:rPr>
        <w:t>Zone Plan</w:t>
      </w:r>
      <w:ins w:id="941" w:author="Stuart McLarnon (NESO)" w:date="2024-11-18T11:12:00Z">
        <w:r w:rsidR="00621D57">
          <w:rPr>
            <w:rFonts w:ascii="Poppins" w:hAnsi="Poppins" w:cs="Poppins"/>
          </w:rPr>
          <w:t>.</w:t>
        </w:r>
      </w:ins>
    </w:p>
    <w:p w14:paraId="1A2B2ECF" w14:textId="77777777" w:rsidR="002E6A47" w:rsidRPr="00B77E82" w:rsidRDefault="002E6A47" w:rsidP="002E6A47">
      <w:pPr>
        <w:pStyle w:val="CF1Body"/>
        <w:numPr>
          <w:ilvl w:val="0"/>
          <w:numId w:val="0"/>
        </w:numPr>
        <w:ind w:left="777"/>
        <w:rPr>
          <w:rFonts w:ascii="Poppins" w:hAnsi="Poppins"/>
          <w:rPrChange w:id="942" w:author="Stuart McLarnon (NESO)" w:date="2024-11-18T11:12:00Z">
            <w:rPr/>
          </w:rPrChange>
        </w:rPr>
      </w:pPr>
    </w:p>
    <w:p w14:paraId="05AF8828" w14:textId="07331993" w:rsidR="002E6A47" w:rsidRPr="00B77E82" w:rsidRDefault="002E6A47" w:rsidP="002E6A47">
      <w:pPr>
        <w:pStyle w:val="CF1Body"/>
        <w:rPr>
          <w:rFonts w:ascii="Poppins" w:hAnsi="Poppins"/>
          <w:rPrChange w:id="943" w:author="Stuart McLarnon (NESO)" w:date="2024-11-18T11:12:00Z">
            <w:rPr/>
          </w:rPrChange>
        </w:rPr>
      </w:pPr>
      <w:r w:rsidRPr="00B77E82">
        <w:rPr>
          <w:rFonts w:ascii="Poppins" w:hAnsi="Poppins"/>
          <w:rPrChange w:id="944" w:author="Stuart McLarnon (NESO)" w:date="2024-11-18T11:12:00Z">
            <w:rPr/>
          </w:rPrChange>
        </w:rPr>
        <w:t>The S</w:t>
      </w:r>
      <w:r w:rsidR="00EC2F3D" w:rsidRPr="00B77E82">
        <w:rPr>
          <w:rFonts w:ascii="Poppins" w:hAnsi="Poppins"/>
          <w:rPrChange w:id="945" w:author="Stuart McLarnon (NESO)" w:date="2024-11-18T11:12:00Z">
            <w:rPr/>
          </w:rPrChange>
        </w:rPr>
        <w:t xml:space="preserve">ystem </w:t>
      </w:r>
      <w:r w:rsidRPr="00B77E82">
        <w:rPr>
          <w:rFonts w:ascii="Poppins" w:hAnsi="Poppins"/>
          <w:rPrChange w:id="946" w:author="Stuart McLarnon (NESO)" w:date="2024-11-18T11:12:00Z">
            <w:rPr/>
          </w:rPrChange>
        </w:rPr>
        <w:t>R</w:t>
      </w:r>
      <w:r w:rsidR="00EC2F3D" w:rsidRPr="00B77E82">
        <w:rPr>
          <w:rFonts w:ascii="Poppins" w:hAnsi="Poppins"/>
          <w:rPrChange w:id="947" w:author="Stuart McLarnon (NESO)" w:date="2024-11-18T11:12:00Z">
            <w:rPr/>
          </w:rPrChange>
        </w:rPr>
        <w:t xml:space="preserve">estoration </w:t>
      </w:r>
      <w:r w:rsidRPr="00B77E82">
        <w:rPr>
          <w:rFonts w:ascii="Poppins" w:hAnsi="Poppins"/>
          <w:rPrChange w:id="948" w:author="Stuart McLarnon (NESO)" w:date="2024-11-18T11:12:00Z">
            <w:rPr/>
          </w:rPrChange>
        </w:rPr>
        <w:t>P</w:t>
      </w:r>
      <w:r w:rsidR="00EC2F3D" w:rsidRPr="00B77E82">
        <w:rPr>
          <w:rFonts w:ascii="Poppins" w:hAnsi="Poppins"/>
          <w:rPrChange w:id="949" w:author="Stuart McLarnon (NESO)" w:date="2024-11-18T11:12:00Z">
            <w:rPr/>
          </w:rPrChange>
        </w:rPr>
        <w:t>lan</w:t>
      </w:r>
      <w:r w:rsidRPr="00B77E82">
        <w:rPr>
          <w:rFonts w:ascii="Poppins" w:hAnsi="Poppins"/>
          <w:rPrChange w:id="950" w:author="Stuart McLarnon (NESO)" w:date="2024-11-18T11:12:00Z">
            <w:rPr/>
          </w:rPrChange>
        </w:rPr>
        <w:t xml:space="preserve"> can be activated, and remain active, through the Emergency, Blackout and Restoration </w:t>
      </w:r>
      <w:r w:rsidR="00742881" w:rsidRPr="00B77E82">
        <w:rPr>
          <w:rFonts w:ascii="Poppins" w:hAnsi="Poppins"/>
          <w:rPrChange w:id="951" w:author="Stuart McLarnon (NESO)" w:date="2024-11-18T11:12:00Z">
            <w:rPr/>
          </w:rPrChange>
        </w:rPr>
        <w:t>s</w:t>
      </w:r>
      <w:r w:rsidRPr="00B77E82">
        <w:rPr>
          <w:rFonts w:ascii="Poppins" w:hAnsi="Poppins"/>
          <w:rPrChange w:id="952" w:author="Stuart McLarnon (NESO)" w:date="2024-11-18T11:12:00Z">
            <w:rPr/>
          </w:rPrChange>
        </w:rPr>
        <w:t xml:space="preserve">tates as shown below. </w:t>
      </w:r>
    </w:p>
    <w:p w14:paraId="3A07088D" w14:textId="5B7E2683" w:rsidR="002E6A47" w:rsidRPr="00B77E82" w:rsidRDefault="002E6A47" w:rsidP="002E6A47">
      <w:pPr>
        <w:rPr>
          <w:rFonts w:ascii="Poppins" w:hAnsi="Poppins"/>
          <w:vanish/>
          <w:specVanish/>
          <w:rPrChange w:id="953" w:author="Stuart McLarnon (NESO)" w:date="2024-11-18T11:12:00Z">
            <w:rPr>
              <w:vanish/>
              <w:specVanish/>
            </w:rPr>
          </w:rPrChange>
        </w:rPr>
      </w:pPr>
    </w:p>
    <w:p w14:paraId="3ADFCE88" w14:textId="7F65B20D" w:rsidR="002E6A47" w:rsidRPr="00B77E82" w:rsidRDefault="009516B4" w:rsidP="002E6A47">
      <w:pPr>
        <w:rPr>
          <w:rFonts w:ascii="Poppins" w:hAnsi="Poppins"/>
          <w:rPrChange w:id="954" w:author="Stuart McLarnon (NESO)" w:date="2024-11-18T11:12:00Z">
            <w:rPr/>
          </w:rPrChange>
        </w:rPr>
      </w:pPr>
      <w:r w:rsidRPr="00B77E82">
        <w:rPr>
          <w:rFonts w:ascii="Poppins" w:hAnsi="Poppins"/>
          <w:rPrChange w:id="955" w:author="Stuart McLarnon (NESO)" w:date="2024-11-18T11:12:00Z">
            <w:rPr/>
          </w:rPrChange>
        </w:rPr>
        <w:t xml:space="preserve"> </w:t>
      </w:r>
      <w:del w:id="956" w:author="Stuart McLarnon (NESO)" w:date="2024-11-18T11:12:00Z">
        <w:r w:rsidR="00A14E4B">
          <w:rPr>
            <w:noProof/>
            <w:lang w:eastAsia="en-GB"/>
          </w:rPr>
          <mc:AlternateContent>
            <mc:Choice Requires="wpg">
              <w:drawing>
                <wp:inline distT="0" distB="0" distL="0" distR="0" wp14:anchorId="7B6CAC48" wp14:editId="131A4743">
                  <wp:extent cx="4648200" cy="3067050"/>
                  <wp:effectExtent l="0" t="0" r="19050" b="19050"/>
                  <wp:docPr id="5" name="Group 5"/>
                  <wp:cNvGraphicFramePr/>
                  <a:graphic xmlns:a="http://schemas.openxmlformats.org/drawingml/2006/main">
                    <a:graphicData uri="http://schemas.microsoft.com/office/word/2010/wordprocessingGroup">
                      <wpg:wgp>
                        <wpg:cNvGrpSpPr/>
                        <wpg:grpSpPr>
                          <a:xfrm>
                            <a:off x="0" y="0"/>
                            <a:ext cx="4648200" cy="3067050"/>
                            <a:chOff x="0" y="0"/>
                            <a:chExt cx="5476875" cy="3105150"/>
                          </a:xfrm>
                        </wpg:grpSpPr>
                        <wps:wsp>
                          <wps:cNvPr id="9" name="Rectangle: Rounded Corners 7"/>
                          <wps:cNvSpPr/>
                          <wps:spPr>
                            <a:xfrm>
                              <a:off x="2029557" y="800100"/>
                              <a:ext cx="1240282" cy="2074545"/>
                            </a:xfrm>
                            <a:prstGeom prst="roundRect">
                              <a:avLst/>
                            </a:prstGeom>
                            <a:solidFill>
                              <a:srgbClr val="00B0F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60E83E" w14:textId="77777777" w:rsidR="005D2465" w:rsidRPr="00600264" w:rsidRDefault="005D2465" w:rsidP="002E6A47">
                                <w:pPr>
                                  <w:jc w:val="center"/>
                                  <w:rPr>
                                    <w:del w:id="957" w:author="Stuart McLarnon (NESO)" w:date="2024-11-18T11:12:00Z"/>
                                    <w:b/>
                                  </w:rPr>
                                </w:pPr>
                                <w:del w:id="958" w:author="Stuart McLarnon (NESO)" w:date="2024-11-18T11:12:00Z">
                                  <w:r w:rsidRPr="00600264">
                                    <w:rPr>
                                      <w:b/>
                                    </w:rPr>
                                    <w:delText>System Restoration Plan</w:delText>
                                  </w:r>
                                </w:del>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2" name="Group 9"/>
                          <wpg:cNvGrpSpPr/>
                          <wpg:grpSpPr>
                            <a:xfrm>
                              <a:off x="0" y="0"/>
                              <a:ext cx="5476875" cy="3105150"/>
                              <a:chOff x="0" y="0"/>
                              <a:chExt cx="5476875" cy="3105150"/>
                            </a:xfrm>
                          </wpg:grpSpPr>
                          <wpg:grpSp>
                            <wpg:cNvPr id="13" name="Group 12"/>
                            <wpg:cNvGrpSpPr/>
                            <wpg:grpSpPr>
                              <a:xfrm>
                                <a:off x="0" y="0"/>
                                <a:ext cx="5476875" cy="3105150"/>
                                <a:chOff x="0" y="0"/>
                                <a:chExt cx="5476875" cy="3105150"/>
                              </a:xfrm>
                            </wpg:grpSpPr>
                            <wps:wsp>
                              <wps:cNvPr id="15" name="Rectangle: Rounded Corners 13"/>
                              <wps:cNvSpPr/>
                              <wps:spPr>
                                <a:xfrm>
                                  <a:off x="447675" y="800100"/>
                                  <a:ext cx="1495425" cy="5207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C28EBEC" w14:textId="77777777" w:rsidR="005D2465" w:rsidRPr="00A435E5" w:rsidRDefault="005D2465" w:rsidP="002E6A47">
                                    <w:pPr>
                                      <w:jc w:val="center"/>
                                      <w:rPr>
                                        <w:del w:id="959" w:author="Stuart McLarnon (NESO)" w:date="2024-11-18T11:12:00Z"/>
                                        <w:b/>
                                      </w:rPr>
                                    </w:pPr>
                                    <w:del w:id="960" w:author="Stuart McLarnon (NESO)" w:date="2024-11-18T11:12:00Z">
                                      <w:r w:rsidRPr="00A435E5">
                                        <w:rPr>
                                          <w:b/>
                                        </w:rPr>
                                        <w:delText>Emergency State</w:delText>
                                      </w:r>
                                    </w:del>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Rounded Corners 15"/>
                              <wps:cNvSpPr/>
                              <wps:spPr>
                                <a:xfrm>
                                  <a:off x="457200" y="2343150"/>
                                  <a:ext cx="1484630" cy="53149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F4D1628" w14:textId="77777777" w:rsidR="005D2465" w:rsidRPr="00A435E5" w:rsidRDefault="005D2465" w:rsidP="002E6A47">
                                    <w:pPr>
                                      <w:jc w:val="center"/>
                                      <w:rPr>
                                        <w:del w:id="961" w:author="Stuart McLarnon (NESO)" w:date="2024-11-18T11:12:00Z"/>
                                        <w:b/>
                                      </w:rPr>
                                    </w:pPr>
                                    <w:del w:id="962" w:author="Stuart McLarnon (NESO)" w:date="2024-11-18T11:12:00Z">
                                      <w:r w:rsidRPr="00A435E5">
                                        <w:rPr>
                                          <w:b/>
                                        </w:rPr>
                                        <w:delText>Restoration state</w:delText>
                                      </w:r>
                                    </w:del>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Rounded Corners 16"/>
                              <wps:cNvSpPr/>
                              <wps:spPr>
                                <a:xfrm>
                                  <a:off x="447675" y="1533525"/>
                                  <a:ext cx="1495425" cy="53149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074F277" w14:textId="77777777" w:rsidR="005D2465" w:rsidRPr="00A435E5" w:rsidRDefault="005D2465" w:rsidP="002E6A47">
                                    <w:pPr>
                                      <w:jc w:val="center"/>
                                      <w:rPr>
                                        <w:del w:id="963" w:author="Stuart McLarnon (NESO)" w:date="2024-11-18T11:12:00Z"/>
                                        <w:b/>
                                      </w:rPr>
                                    </w:pPr>
                                    <w:del w:id="964" w:author="Stuart McLarnon (NESO)" w:date="2024-11-18T11:12:00Z">
                                      <w:r w:rsidRPr="00A435E5">
                                        <w:rPr>
                                          <w:b/>
                                        </w:rPr>
                                        <w:delText>Blackout State</w:delText>
                                      </w:r>
                                    </w:del>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Rounded Corners 20"/>
                              <wps:cNvSpPr/>
                              <wps:spPr>
                                <a:xfrm>
                                  <a:off x="3343275" y="1533525"/>
                                  <a:ext cx="1467293" cy="53149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274A72D" w14:textId="77777777" w:rsidR="005D2465" w:rsidRPr="00A435E5" w:rsidRDefault="005D2465" w:rsidP="002E6A47">
                                    <w:pPr>
                                      <w:jc w:val="center"/>
                                      <w:rPr>
                                        <w:del w:id="965" w:author="Stuart McLarnon (NESO)" w:date="2024-11-18T11:12:00Z"/>
                                        <w:b/>
                                      </w:rPr>
                                    </w:pPr>
                                    <w:del w:id="966" w:author="Stuart McLarnon (NESO)" w:date="2024-11-18T11:12:00Z">
                                      <w:r w:rsidRPr="00A435E5">
                                        <w:rPr>
                                          <w:b/>
                                        </w:rPr>
                                        <w:delText>Total Shutdown</w:delText>
                                      </w:r>
                                    </w:del>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Rounded Corners 21"/>
                              <wps:cNvSpPr/>
                              <wps:spPr>
                                <a:xfrm>
                                  <a:off x="3343275" y="781050"/>
                                  <a:ext cx="1499190" cy="531628"/>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308730D" w14:textId="77777777" w:rsidR="005D2465" w:rsidRPr="00A435E5" w:rsidRDefault="005D2465" w:rsidP="002E6A47">
                                    <w:pPr>
                                      <w:jc w:val="center"/>
                                      <w:rPr>
                                        <w:del w:id="967" w:author="Stuart McLarnon (NESO)" w:date="2024-11-18T11:12:00Z"/>
                                        <w:b/>
                                      </w:rPr>
                                    </w:pPr>
                                    <w:del w:id="968" w:author="Stuart McLarnon (NESO)" w:date="2024-11-18T11:12:00Z">
                                      <w:r w:rsidRPr="00A435E5">
                                        <w:rPr>
                                          <w:b/>
                                        </w:rPr>
                                        <w:delText>Partial Shutdown</w:delText>
                                      </w:r>
                                    </w:del>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Rounded Corners 22"/>
                              <wps:cNvSpPr/>
                              <wps:spPr>
                                <a:xfrm>
                                  <a:off x="3324225" y="2314575"/>
                                  <a:ext cx="1457325" cy="55435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078A8C5" w14:textId="77777777" w:rsidR="005D2465" w:rsidRPr="008B3A86" w:rsidRDefault="005D2465" w:rsidP="002E6A47">
                                    <w:pPr>
                                      <w:jc w:val="center"/>
                                      <w:rPr>
                                        <w:del w:id="969" w:author="Stuart McLarnon (NESO)" w:date="2024-11-18T11:12:00Z"/>
                                        <w:b/>
                                      </w:rPr>
                                    </w:pPr>
                                    <w:del w:id="970" w:author="Stuart McLarnon (NESO)" w:date="2024-11-18T11:12:00Z">
                                      <w:r w:rsidRPr="008B3A86">
                                        <w:rPr>
                                          <w:b/>
                                        </w:rPr>
                                        <w:delText>Restoration</w:delText>
                                      </w:r>
                                    </w:del>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tangle: Rounded Corners 24"/>
                              <wps:cNvSpPr/>
                              <wps:spPr>
                                <a:xfrm>
                                  <a:off x="314325" y="209550"/>
                                  <a:ext cx="1799147" cy="340242"/>
                                </a:xfrm>
                                <a:prstGeom prst="round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39A5644" w14:textId="77777777" w:rsidR="005D2465" w:rsidRPr="00A435E5" w:rsidRDefault="005D2465" w:rsidP="002E6A47">
                                    <w:pPr>
                                      <w:jc w:val="center"/>
                                      <w:rPr>
                                        <w:del w:id="971" w:author="Stuart McLarnon (NESO)" w:date="2024-11-18T11:12:00Z"/>
                                        <w:b/>
                                      </w:rPr>
                                    </w:pPr>
                                    <w:del w:id="972" w:author="Stuart McLarnon (NESO)" w:date="2024-11-18T11:12:00Z">
                                      <w:r w:rsidRPr="00A435E5">
                                        <w:rPr>
                                          <w:b/>
                                        </w:rPr>
                                        <w:delText xml:space="preserve">EU </w:delText>
                                      </w:r>
                                      <w:r>
                                        <w:rPr>
                                          <w:b/>
                                        </w:rPr>
                                        <w:delText>System</w:delText>
                                      </w:r>
                                      <w:r w:rsidRPr="00A435E5">
                                        <w:rPr>
                                          <w:b/>
                                        </w:rPr>
                                        <w:delText xml:space="preserve"> States</w:delText>
                                      </w:r>
                                    </w:del>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Rectangle: Rounded Corners 25"/>
                              <wps:cNvSpPr/>
                              <wps:spPr>
                                <a:xfrm>
                                  <a:off x="3114675" y="209550"/>
                                  <a:ext cx="1892595" cy="340242"/>
                                </a:xfrm>
                                <a:prstGeom prst="round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88BE903" w14:textId="77777777" w:rsidR="005D2465" w:rsidRPr="00A435E5" w:rsidRDefault="005D2465" w:rsidP="002E6A47">
                                    <w:pPr>
                                      <w:jc w:val="center"/>
                                      <w:rPr>
                                        <w:del w:id="973" w:author="Stuart McLarnon (NESO)" w:date="2024-11-18T11:12:00Z"/>
                                        <w:b/>
                                      </w:rPr>
                                    </w:pPr>
                                    <w:del w:id="974" w:author="Stuart McLarnon (NESO)" w:date="2024-11-18T11:12:00Z">
                                      <w:r>
                                        <w:rPr>
                                          <w:b/>
                                        </w:rPr>
                                        <w:delText xml:space="preserve">Grid Code </w:delText>
                                      </w:r>
                                      <w:r w:rsidRPr="00A435E5">
                                        <w:rPr>
                                          <w:b/>
                                        </w:rPr>
                                        <w:delText>States</w:delText>
                                      </w:r>
                                    </w:del>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Rounded Corners 26"/>
                              <wps:cNvSpPr/>
                              <wps:spPr>
                                <a:xfrm>
                                  <a:off x="0" y="0"/>
                                  <a:ext cx="5476875" cy="310515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7" name="Rectangle: Rounded Corners 27"/>
                            <wps:cNvSpPr/>
                            <wps:spPr>
                              <a:xfrm>
                                <a:off x="310551" y="552090"/>
                                <a:ext cx="1781810" cy="2400298"/>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angle: Rounded Corners 28"/>
                            <wps:cNvSpPr/>
                            <wps:spPr>
                              <a:xfrm>
                                <a:off x="3217653" y="552090"/>
                                <a:ext cx="1781810" cy="239966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7B6CAC48" id="Group 5" o:spid="_x0000_s1030" style="width:366pt;height:241.5pt;mso-position-horizontal-relative:char;mso-position-vertical-relative:line" coordsize="54768,31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">
                  <v:roundrect id="Rectangle: Rounded Corners 7" o:spid="_x0000_s1031" style="position:absolute;left:20295;top:8001;width:12403;height:2074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" fillcolor="#00b0f0" strokecolor="#0070c0" strokeweight="1pt">
                    <v:stroke joinstyle="miter"/>
                    <v:textbox>
                      <w:txbxContent>
                        <w:p w14:paraId="5560E83E" w14:textId="77777777" w:rsidR="005D2465" w:rsidRPr="00600264" w:rsidRDefault="005D2465" w:rsidP="002E6A47">
                          <w:pPr>
                            <w:jc w:val="center"/>
                            <w:rPr>
                              <w:del w:id="975" w:author="Stuart McLarnon (NESO)" w:date="2024-11-18T11:12:00Z"/>
                              <w:b/>
                            </w:rPr>
                          </w:pPr>
                          <w:del w:id="976" w:author="Stuart McLarnon (NESO)" w:date="2024-11-18T11:12:00Z">
                            <w:r w:rsidRPr="00600264">
                              <w:rPr>
                                <w:b/>
                              </w:rPr>
                              <w:delText>System Restoration Plan</w:delText>
                            </w:r>
                          </w:del>
                        </w:p>
                      </w:txbxContent>
                    </v:textbox>
                  </v:roundrect>
                  <v:group id="Group 9" o:spid="_x0000_s1032" style="position:absolute;width:54768;height:31051" coordsize="54768,3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group id="Group 12" o:spid="_x0000_s1033" style="position:absolute;width:54768;height:31051" coordsize="54768,3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oundrect id="Rectangle: Rounded Corners 13" o:spid="_x0000_s1034" style="position:absolute;left:4476;top:8001;width:14955;height:52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" fillcolor="#f26522 [3204]" strokecolor="#812e07 [1604]" strokeweight="1pt">
                        <v:stroke joinstyle="miter"/>
                        <v:textbox>
                          <w:txbxContent>
                            <w:p w14:paraId="6C28EBEC" w14:textId="77777777" w:rsidR="005D2465" w:rsidRPr="00A435E5" w:rsidRDefault="005D2465" w:rsidP="002E6A47">
                              <w:pPr>
                                <w:jc w:val="center"/>
                                <w:rPr>
                                  <w:del w:id="977" w:author="Stuart McLarnon (NESO)" w:date="2024-11-18T11:12:00Z"/>
                                  <w:b/>
                                </w:rPr>
                              </w:pPr>
                              <w:del w:id="978" w:author="Stuart McLarnon (NESO)" w:date="2024-11-18T11:12:00Z">
                                <w:r w:rsidRPr="00A435E5">
                                  <w:rPr>
                                    <w:b/>
                                  </w:rPr>
                                  <w:delText>Emergency State</w:delText>
                                </w:r>
                              </w:del>
                            </w:p>
                          </w:txbxContent>
                        </v:textbox>
                      </v:roundrect>
                      <v:roundrect id="Rectangle: Rounded Corners 15" o:spid="_x0000_s1035" style="position:absolute;left:4572;top:23431;width:14846;height:53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" fillcolor="#f26522 [3204]" strokecolor="#812e07 [1604]" strokeweight="1pt">
                        <v:stroke joinstyle="miter"/>
                        <v:textbox>
                          <w:txbxContent>
                            <w:p w14:paraId="1F4D1628" w14:textId="77777777" w:rsidR="005D2465" w:rsidRPr="00A435E5" w:rsidRDefault="005D2465" w:rsidP="002E6A47">
                              <w:pPr>
                                <w:jc w:val="center"/>
                                <w:rPr>
                                  <w:del w:id="979" w:author="Stuart McLarnon (NESO)" w:date="2024-11-18T11:12:00Z"/>
                                  <w:b/>
                                </w:rPr>
                              </w:pPr>
                              <w:del w:id="980" w:author="Stuart McLarnon (NESO)" w:date="2024-11-18T11:12:00Z">
                                <w:r w:rsidRPr="00A435E5">
                                  <w:rPr>
                                    <w:b/>
                                  </w:rPr>
                                  <w:delText>Restoration state</w:delText>
                                </w:r>
                              </w:del>
                            </w:p>
                          </w:txbxContent>
                        </v:textbox>
                      </v:roundrect>
                      <v:roundrect id="Rectangle: Rounded Corners 16" o:spid="_x0000_s1036" style="position:absolute;left:4476;top:15335;width:14955;height:53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" fillcolor="#f26522 [3204]" strokecolor="#812e07 [1604]" strokeweight="1pt">
                        <v:stroke joinstyle="miter"/>
                        <v:textbox>
                          <w:txbxContent>
                            <w:p w14:paraId="2074F277" w14:textId="77777777" w:rsidR="005D2465" w:rsidRPr="00A435E5" w:rsidRDefault="005D2465" w:rsidP="002E6A47">
                              <w:pPr>
                                <w:jc w:val="center"/>
                                <w:rPr>
                                  <w:del w:id="981" w:author="Stuart McLarnon (NESO)" w:date="2024-11-18T11:12:00Z"/>
                                  <w:b/>
                                </w:rPr>
                              </w:pPr>
                              <w:del w:id="982" w:author="Stuart McLarnon (NESO)" w:date="2024-11-18T11:12:00Z">
                                <w:r w:rsidRPr="00A435E5">
                                  <w:rPr>
                                    <w:b/>
                                  </w:rPr>
                                  <w:delText>Blackout State</w:delText>
                                </w:r>
                              </w:del>
                            </w:p>
                          </w:txbxContent>
                        </v:textbox>
                      </v:roundrect>
                      <v:roundrect id="Rectangle: Rounded Corners 20" o:spid="_x0000_s1037" style="position:absolute;left:33432;top:15335;width:14673;height:53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" fillcolor="#f26522 [3204]" strokecolor="#812e07 [1604]" strokeweight="1pt">
                        <v:stroke joinstyle="miter"/>
                        <v:textbox>
                          <w:txbxContent>
                            <w:p w14:paraId="6274A72D" w14:textId="77777777" w:rsidR="005D2465" w:rsidRPr="00A435E5" w:rsidRDefault="005D2465" w:rsidP="002E6A47">
                              <w:pPr>
                                <w:jc w:val="center"/>
                                <w:rPr>
                                  <w:del w:id="983" w:author="Stuart McLarnon (NESO)" w:date="2024-11-18T11:12:00Z"/>
                                  <w:b/>
                                </w:rPr>
                              </w:pPr>
                              <w:del w:id="984" w:author="Stuart McLarnon (NESO)" w:date="2024-11-18T11:12:00Z">
                                <w:r w:rsidRPr="00A435E5">
                                  <w:rPr>
                                    <w:b/>
                                  </w:rPr>
                                  <w:delText>Total Shutdown</w:delText>
                                </w:r>
                              </w:del>
                            </w:p>
                          </w:txbxContent>
                        </v:textbox>
                      </v:roundrect>
                      <v:roundrect id="Rectangle: Rounded Corners 21" o:spid="_x0000_s1038" style="position:absolute;left:33432;top:7810;width:14992;height:53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" fillcolor="#f26522 [3204]" strokecolor="#812e07 [1604]" strokeweight="1pt">
                        <v:stroke joinstyle="miter"/>
                        <v:textbox>
                          <w:txbxContent>
                            <w:p w14:paraId="6308730D" w14:textId="77777777" w:rsidR="005D2465" w:rsidRPr="00A435E5" w:rsidRDefault="005D2465" w:rsidP="002E6A47">
                              <w:pPr>
                                <w:jc w:val="center"/>
                                <w:rPr>
                                  <w:del w:id="985" w:author="Stuart McLarnon (NESO)" w:date="2024-11-18T11:12:00Z"/>
                                  <w:b/>
                                </w:rPr>
                              </w:pPr>
                              <w:del w:id="986" w:author="Stuart McLarnon (NESO)" w:date="2024-11-18T11:12:00Z">
                                <w:r w:rsidRPr="00A435E5">
                                  <w:rPr>
                                    <w:b/>
                                  </w:rPr>
                                  <w:delText>Partial Shutdown</w:delText>
                                </w:r>
                              </w:del>
                            </w:p>
                          </w:txbxContent>
                        </v:textbox>
                      </v:roundrect>
                      <v:roundrect id="Rectangle: Rounded Corners 22" o:spid="_x0000_s1039" style="position:absolute;left:33242;top:23145;width:14573;height:55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" fillcolor="#f26522 [3204]" strokecolor="#812e07 [1604]" strokeweight="1pt">
                        <v:stroke joinstyle="miter"/>
                        <v:textbox>
                          <w:txbxContent>
                            <w:p w14:paraId="7078A8C5" w14:textId="77777777" w:rsidR="005D2465" w:rsidRPr="008B3A86" w:rsidRDefault="005D2465" w:rsidP="002E6A47">
                              <w:pPr>
                                <w:jc w:val="center"/>
                                <w:rPr>
                                  <w:del w:id="987" w:author="Stuart McLarnon (NESO)" w:date="2024-11-18T11:12:00Z"/>
                                  <w:b/>
                                </w:rPr>
                              </w:pPr>
                              <w:del w:id="988" w:author="Stuart McLarnon (NESO)" w:date="2024-11-18T11:12:00Z">
                                <w:r w:rsidRPr="008B3A86">
                                  <w:rPr>
                                    <w:b/>
                                  </w:rPr>
                                  <w:delText>Restoration</w:delText>
                                </w:r>
                              </w:del>
                            </w:p>
                          </w:txbxContent>
                        </v:textbox>
                      </v:roundrect>
                      <v:roundrect id="Rectangle: Rounded Corners 24" o:spid="_x0000_s1040" style="position:absolute;left:3143;top:2095;width:17991;height:340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" fillcolor="#a5a5a5 [2092]" strokecolor="#812e07 [1604]" strokeweight="1pt">
                        <v:stroke joinstyle="miter"/>
                        <v:textbox>
                          <w:txbxContent>
                            <w:p w14:paraId="039A5644" w14:textId="77777777" w:rsidR="005D2465" w:rsidRPr="00A435E5" w:rsidRDefault="005D2465" w:rsidP="002E6A47">
                              <w:pPr>
                                <w:jc w:val="center"/>
                                <w:rPr>
                                  <w:del w:id="989" w:author="Stuart McLarnon (NESO)" w:date="2024-11-18T11:12:00Z"/>
                                  <w:b/>
                                </w:rPr>
                              </w:pPr>
                              <w:del w:id="990" w:author="Stuart McLarnon (NESO)" w:date="2024-11-18T11:12:00Z">
                                <w:r w:rsidRPr="00A435E5">
                                  <w:rPr>
                                    <w:b/>
                                  </w:rPr>
                                  <w:delText xml:space="preserve">EU </w:delText>
                                </w:r>
                                <w:r>
                                  <w:rPr>
                                    <w:b/>
                                  </w:rPr>
                                  <w:delText>System</w:delText>
                                </w:r>
                                <w:r w:rsidRPr="00A435E5">
                                  <w:rPr>
                                    <w:b/>
                                  </w:rPr>
                                  <w:delText xml:space="preserve"> States</w:delText>
                                </w:r>
                              </w:del>
                            </w:p>
                          </w:txbxContent>
                        </v:textbox>
                      </v:roundrect>
                      <v:roundrect id="Rectangle: Rounded Corners 25" o:spid="_x0000_s1041" style="position:absolute;left:31146;top:2095;width:18926;height:340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" fillcolor="#a5a5a5 [2092]" strokecolor="#812e07 [1604]" strokeweight="1pt">
                        <v:stroke joinstyle="miter"/>
                        <v:textbox>
                          <w:txbxContent>
                            <w:p w14:paraId="488BE903" w14:textId="77777777" w:rsidR="005D2465" w:rsidRPr="00A435E5" w:rsidRDefault="005D2465" w:rsidP="002E6A47">
                              <w:pPr>
                                <w:jc w:val="center"/>
                                <w:rPr>
                                  <w:del w:id="991" w:author="Stuart McLarnon (NESO)" w:date="2024-11-18T11:12:00Z"/>
                                  <w:b/>
                                </w:rPr>
                              </w:pPr>
                              <w:del w:id="992" w:author="Stuart McLarnon (NESO)" w:date="2024-11-18T11:12:00Z">
                                <w:r>
                                  <w:rPr>
                                    <w:b/>
                                  </w:rPr>
                                  <w:delText xml:space="preserve">Grid Code </w:delText>
                                </w:r>
                                <w:r w:rsidRPr="00A435E5">
                                  <w:rPr>
                                    <w:b/>
                                  </w:rPr>
                                  <w:delText>States</w:delText>
                                </w:r>
                              </w:del>
                            </w:p>
                          </w:txbxContent>
                        </v:textbox>
                      </v:roundrect>
                      <v:roundrect id="Rectangle: Rounded Corners 26" o:spid="_x0000_s1042" style="position:absolute;width:54768;height:3105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" filled="f" strokecolor="#812e07 [1604]" strokeweight="1pt">
                        <v:stroke joinstyle="miter"/>
                      </v:roundrect>
                    </v:group>
                    <v:roundrect id="Rectangle: Rounded Corners 27" o:spid="_x0000_s1043" style="position:absolute;left:3105;top:5520;width:17818;height:2400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" filled="f" strokecolor="#812e07 [1604]" strokeweight="1pt">
                      <v:stroke joinstyle="miter"/>
                    </v:roundrect>
                    <v:roundrect id="Rectangle: Rounded Corners 28" o:spid="_x0000_s1044" style="position:absolute;left:32176;top:5520;width:17818;height:239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" filled="f" strokecolor="#812e07 [1604]" strokeweight="1pt">
                      <v:stroke joinstyle="miter"/>
                    </v:roundrect>
                  </v:group>
                  <w10:anchorlock/>
                </v:group>
              </w:pict>
            </mc:Fallback>
          </mc:AlternateContent>
        </w:r>
      </w:del>
      <w:ins w:id="993" w:author="Stuart McLarnon (NESO)" w:date="2024-11-18T11:12:00Z">
        <w:r w:rsidR="00A14E4B" w:rsidRPr="00B77E82">
          <w:rPr>
            <w:rFonts w:ascii="Poppins" w:hAnsi="Poppins" w:cs="Poppins"/>
            <w:noProof/>
            <w:lang w:eastAsia="en-GB"/>
          </w:rPr>
          <mc:AlternateContent>
            <mc:Choice Requires="wpg">
              <w:drawing>
                <wp:inline distT="0" distB="0" distL="0" distR="0" wp14:anchorId="50100E5A" wp14:editId="1E7C2CBA">
                  <wp:extent cx="4648200" cy="3067050"/>
                  <wp:effectExtent l="0" t="0" r="19050" b="19050"/>
                  <wp:docPr id="4" name="Group 4"/>
                  <wp:cNvGraphicFramePr/>
                  <a:graphic xmlns:a="http://schemas.openxmlformats.org/drawingml/2006/main">
                    <a:graphicData uri="http://schemas.microsoft.com/office/word/2010/wordprocessingGroup">
                      <wpg:wgp>
                        <wpg:cNvGrpSpPr/>
                        <wpg:grpSpPr>
                          <a:xfrm>
                            <a:off x="0" y="0"/>
                            <a:ext cx="4648200" cy="3067050"/>
                            <a:chOff x="0" y="0"/>
                            <a:chExt cx="5476875" cy="3105150"/>
                          </a:xfrm>
                        </wpg:grpSpPr>
                        <wps:wsp>
                          <wps:cNvPr id="89" name="Rectangle: Rounded Corners 89"/>
                          <wps:cNvSpPr/>
                          <wps:spPr>
                            <a:xfrm>
                              <a:off x="2029557" y="800100"/>
                              <a:ext cx="1267505" cy="2074545"/>
                            </a:xfrm>
                            <a:prstGeom prst="roundRect">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9DF2D7" w14:textId="77777777" w:rsidR="005D2465" w:rsidRPr="00B1697D" w:rsidRDefault="005D2465" w:rsidP="002E6A47">
                                <w:pPr>
                                  <w:jc w:val="center"/>
                                  <w:rPr>
                                    <w:ins w:id="994" w:author="Stuart McLarnon (NESO)" w:date="2024-11-18T11:12:00Z"/>
                                    <w:rFonts w:ascii="Poppins" w:hAnsi="Poppins" w:cs="Poppins"/>
                                    <w:b/>
                                    <w:color w:val="FFFFFF" w:themeColor="background1"/>
                                  </w:rPr>
                                </w:pPr>
                                <w:bookmarkStart w:id="995" w:name="_Hlk170128652"/>
                                <w:bookmarkEnd w:id="995"/>
                                <w:ins w:id="996" w:author="Stuart McLarnon (NESO)" w:date="2024-11-18T11:12:00Z">
                                  <w:r w:rsidRPr="00B1697D">
                                    <w:rPr>
                                      <w:rFonts w:ascii="Poppins" w:hAnsi="Poppins" w:cs="Poppins"/>
                                      <w:b/>
                                      <w:color w:val="FFFFFF" w:themeColor="background1"/>
                                    </w:rPr>
                                    <w:t>System Restoration Plan</w:t>
                                  </w:r>
                                </w:ins>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75" name="Group 75"/>
                          <wpg:cNvGrpSpPr/>
                          <wpg:grpSpPr>
                            <a:xfrm>
                              <a:off x="0" y="0"/>
                              <a:ext cx="5476875" cy="3105150"/>
                              <a:chOff x="0" y="0"/>
                              <a:chExt cx="5476875" cy="3105150"/>
                            </a:xfrm>
                          </wpg:grpSpPr>
                          <wpg:grpSp>
                            <wpg:cNvPr id="76" name="Group 76"/>
                            <wpg:cNvGrpSpPr/>
                            <wpg:grpSpPr>
                              <a:xfrm>
                                <a:off x="0" y="0"/>
                                <a:ext cx="5476875" cy="3105150"/>
                                <a:chOff x="0" y="0"/>
                                <a:chExt cx="5476875" cy="3105150"/>
                              </a:xfrm>
                            </wpg:grpSpPr>
                            <wps:wsp>
                              <wps:cNvPr id="77" name="Rectangle: Rounded Corners 77"/>
                              <wps:cNvSpPr/>
                              <wps:spPr>
                                <a:xfrm>
                                  <a:off x="447675" y="800100"/>
                                  <a:ext cx="1495425" cy="520700"/>
                                </a:xfrm>
                                <a:prstGeom prst="roundRect">
                                  <a:avLst/>
                                </a:prstGeom>
                                <a:solidFill>
                                  <a:srgbClr val="7A3864"/>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09B04A" w14:textId="77777777" w:rsidR="005D2465" w:rsidRPr="00B1697D" w:rsidRDefault="005D2465" w:rsidP="002E6A47">
                                    <w:pPr>
                                      <w:jc w:val="center"/>
                                      <w:rPr>
                                        <w:ins w:id="997" w:author="Stuart McLarnon (NESO)" w:date="2024-11-18T11:12:00Z"/>
                                        <w:rFonts w:ascii="Poppins" w:hAnsi="Poppins" w:cs="Poppins"/>
                                        <w:b/>
                                        <w:color w:val="FFFFFF" w:themeColor="background1"/>
                                      </w:rPr>
                                    </w:pPr>
                                    <w:ins w:id="998" w:author="Stuart McLarnon (NESO)" w:date="2024-11-18T11:12:00Z">
                                      <w:r w:rsidRPr="00B1697D">
                                        <w:rPr>
                                          <w:rFonts w:ascii="Poppins" w:hAnsi="Poppins" w:cs="Poppins"/>
                                          <w:b/>
                                          <w:color w:val="FFFFFF" w:themeColor="background1"/>
                                        </w:rPr>
                                        <w:t>Emergency State</w:t>
                                      </w:r>
                                    </w:ins>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Rectangle: Rounded Corners 79"/>
                              <wps:cNvSpPr/>
                              <wps:spPr>
                                <a:xfrm>
                                  <a:off x="457200" y="2343150"/>
                                  <a:ext cx="1484630" cy="531495"/>
                                </a:xfrm>
                                <a:prstGeom prst="roundRect">
                                  <a:avLst/>
                                </a:prstGeom>
                                <a:solidFill>
                                  <a:srgbClr val="7A3864"/>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BCD88F" w14:textId="2AF24669" w:rsidR="005D2465" w:rsidRPr="00B1697D" w:rsidRDefault="005D2465" w:rsidP="002E6A47">
                                    <w:pPr>
                                      <w:jc w:val="center"/>
                                      <w:rPr>
                                        <w:ins w:id="999" w:author="Stuart McLarnon (NESO)" w:date="2024-11-18T11:12:00Z"/>
                                        <w:rFonts w:ascii="Poppins" w:hAnsi="Poppins" w:cs="Poppins"/>
                                        <w:b/>
                                        <w:color w:val="FFFFFF" w:themeColor="background1"/>
                                      </w:rPr>
                                    </w:pPr>
                                    <w:ins w:id="1000" w:author="Stuart McLarnon (NESO)" w:date="2024-11-18T11:12:00Z">
                                      <w:r w:rsidRPr="00B1697D">
                                        <w:rPr>
                                          <w:rFonts w:ascii="Poppins" w:hAnsi="Poppins" w:cs="Poppins"/>
                                          <w:b/>
                                          <w:color w:val="FFFFFF" w:themeColor="background1"/>
                                        </w:rPr>
                                        <w:t xml:space="preserve">Restoration </w:t>
                                      </w:r>
                                      <w:r w:rsidR="004A264D">
                                        <w:rPr>
                                          <w:rFonts w:ascii="Poppins" w:hAnsi="Poppins" w:cs="Poppins"/>
                                          <w:b/>
                                          <w:color w:val="FFFFFF" w:themeColor="background1"/>
                                        </w:rPr>
                                        <w:t>S</w:t>
                                      </w:r>
                                      <w:r w:rsidRPr="00B1697D">
                                        <w:rPr>
                                          <w:rFonts w:ascii="Poppins" w:hAnsi="Poppins" w:cs="Poppins"/>
                                          <w:b/>
                                          <w:color w:val="FFFFFF" w:themeColor="background1"/>
                                        </w:rPr>
                                        <w:t>tate</w:t>
                                      </w:r>
                                    </w:ins>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Rectangle: Rounded Corners 80"/>
                              <wps:cNvSpPr/>
                              <wps:spPr>
                                <a:xfrm>
                                  <a:off x="447675" y="1533525"/>
                                  <a:ext cx="1495425" cy="531495"/>
                                </a:xfrm>
                                <a:prstGeom prst="roundRect">
                                  <a:avLst/>
                                </a:prstGeom>
                                <a:solidFill>
                                  <a:srgbClr val="7A3864"/>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CC98FA" w14:textId="77777777" w:rsidR="005D2465" w:rsidRPr="00B1697D" w:rsidRDefault="005D2465" w:rsidP="002E6A47">
                                    <w:pPr>
                                      <w:jc w:val="center"/>
                                      <w:rPr>
                                        <w:ins w:id="1001" w:author="Stuart McLarnon (NESO)" w:date="2024-11-18T11:12:00Z"/>
                                        <w:rFonts w:ascii="Poppins" w:hAnsi="Poppins" w:cs="Poppins"/>
                                        <w:b/>
                                        <w:color w:val="FFFFFF" w:themeColor="background1"/>
                                      </w:rPr>
                                    </w:pPr>
                                    <w:ins w:id="1002" w:author="Stuart McLarnon (NESO)" w:date="2024-11-18T11:12:00Z">
                                      <w:r w:rsidRPr="00B1697D">
                                        <w:rPr>
                                          <w:rFonts w:ascii="Poppins" w:hAnsi="Poppins" w:cs="Poppins"/>
                                          <w:b/>
                                          <w:color w:val="FFFFFF" w:themeColor="background1"/>
                                        </w:rPr>
                                        <w:t>Blackout State</w:t>
                                      </w:r>
                                    </w:ins>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Rectangle: Rounded Corners 81"/>
                              <wps:cNvSpPr/>
                              <wps:spPr>
                                <a:xfrm>
                                  <a:off x="3343275" y="1533525"/>
                                  <a:ext cx="1467293" cy="531495"/>
                                </a:xfrm>
                                <a:prstGeom prst="roundRect">
                                  <a:avLst/>
                                </a:prstGeom>
                                <a:solidFill>
                                  <a:srgbClr val="7A3864"/>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157D0B" w14:textId="77777777" w:rsidR="005D2465" w:rsidRPr="00B1697D" w:rsidRDefault="005D2465" w:rsidP="002E6A47">
                                    <w:pPr>
                                      <w:jc w:val="center"/>
                                      <w:rPr>
                                        <w:ins w:id="1003" w:author="Stuart McLarnon (NESO)" w:date="2024-11-18T11:12:00Z"/>
                                        <w:rFonts w:ascii="Poppins" w:hAnsi="Poppins" w:cs="Poppins"/>
                                        <w:b/>
                                        <w:color w:val="FFFFFF" w:themeColor="background1"/>
                                      </w:rPr>
                                    </w:pPr>
                                    <w:ins w:id="1004" w:author="Stuart McLarnon (NESO)" w:date="2024-11-18T11:12:00Z">
                                      <w:r w:rsidRPr="00B1697D">
                                        <w:rPr>
                                          <w:rFonts w:ascii="Poppins" w:hAnsi="Poppins" w:cs="Poppins"/>
                                          <w:b/>
                                          <w:color w:val="FFFFFF" w:themeColor="background1"/>
                                        </w:rPr>
                                        <w:t>Total Shutdown</w:t>
                                      </w:r>
                                    </w:ins>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Rectangle: Rounded Corners 82"/>
                              <wps:cNvSpPr/>
                              <wps:spPr>
                                <a:xfrm>
                                  <a:off x="3343275" y="781050"/>
                                  <a:ext cx="1499190" cy="531628"/>
                                </a:xfrm>
                                <a:prstGeom prst="roundRect">
                                  <a:avLst/>
                                </a:prstGeom>
                                <a:solidFill>
                                  <a:srgbClr val="7A3864"/>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6B011D" w14:textId="77777777" w:rsidR="005D2465" w:rsidRPr="00B1697D" w:rsidRDefault="005D2465" w:rsidP="002E6A47">
                                    <w:pPr>
                                      <w:jc w:val="center"/>
                                      <w:rPr>
                                        <w:ins w:id="1005" w:author="Stuart McLarnon (NESO)" w:date="2024-11-18T11:12:00Z"/>
                                        <w:rFonts w:ascii="Poppins" w:hAnsi="Poppins" w:cs="Poppins"/>
                                        <w:b/>
                                        <w:color w:val="FFFFFF" w:themeColor="background1"/>
                                      </w:rPr>
                                    </w:pPr>
                                    <w:ins w:id="1006" w:author="Stuart McLarnon (NESO)" w:date="2024-11-18T11:12:00Z">
                                      <w:r w:rsidRPr="00B1697D">
                                        <w:rPr>
                                          <w:rFonts w:ascii="Poppins" w:hAnsi="Poppins" w:cs="Poppins"/>
                                          <w:b/>
                                          <w:color w:val="FFFFFF" w:themeColor="background1"/>
                                        </w:rPr>
                                        <w:t>Partial Shutdown</w:t>
                                      </w:r>
                                    </w:ins>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Rectangle: Rounded Corners 83"/>
                              <wps:cNvSpPr/>
                              <wps:spPr>
                                <a:xfrm>
                                  <a:off x="3324225" y="2314575"/>
                                  <a:ext cx="1457325" cy="554355"/>
                                </a:xfrm>
                                <a:prstGeom prst="roundRect">
                                  <a:avLst/>
                                </a:prstGeom>
                                <a:solidFill>
                                  <a:srgbClr val="7A3864"/>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168182" w14:textId="77777777" w:rsidR="005D2465" w:rsidRPr="00B1697D" w:rsidRDefault="005D2465" w:rsidP="002E6A47">
                                    <w:pPr>
                                      <w:jc w:val="center"/>
                                      <w:rPr>
                                        <w:ins w:id="1007" w:author="Stuart McLarnon (NESO)" w:date="2024-11-18T11:12:00Z"/>
                                        <w:rFonts w:ascii="Poppins" w:hAnsi="Poppins" w:cs="Poppins"/>
                                        <w:b/>
                                        <w:color w:val="FFFFFF" w:themeColor="background1"/>
                                      </w:rPr>
                                    </w:pPr>
                                    <w:ins w:id="1008" w:author="Stuart McLarnon (NESO)" w:date="2024-11-18T11:12:00Z">
                                      <w:r w:rsidRPr="00B1697D">
                                        <w:rPr>
                                          <w:rFonts w:ascii="Poppins" w:hAnsi="Poppins" w:cs="Poppins"/>
                                          <w:b/>
                                          <w:color w:val="FFFFFF" w:themeColor="background1"/>
                                        </w:rPr>
                                        <w:t>Restoration</w:t>
                                      </w:r>
                                    </w:ins>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Rectangle: Rounded Corners 84"/>
                              <wps:cNvSpPr/>
                              <wps:spPr>
                                <a:xfrm>
                                  <a:off x="314325" y="209550"/>
                                  <a:ext cx="1799147" cy="340242"/>
                                </a:xfrm>
                                <a:prstGeom prst="roundRect">
                                  <a:avLst/>
                                </a:prstGeom>
                                <a:solidFill>
                                  <a:schemeClr val="bg1">
                                    <a:lumMod val="65000"/>
                                  </a:schemeClr>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735F79" w14:textId="77777777" w:rsidR="005D2465" w:rsidRPr="004B44A6" w:rsidRDefault="005D2465" w:rsidP="002E6A47">
                                    <w:pPr>
                                      <w:jc w:val="center"/>
                                      <w:rPr>
                                        <w:ins w:id="1009" w:author="Stuart McLarnon (NESO)" w:date="2024-11-18T11:12:00Z"/>
                                        <w:rFonts w:ascii="Poppins" w:hAnsi="Poppins" w:cs="Poppins"/>
                                        <w:b/>
                                      </w:rPr>
                                    </w:pPr>
                                    <w:ins w:id="1010" w:author="Stuart McLarnon (NESO)" w:date="2024-11-18T11:12:00Z">
                                      <w:r w:rsidRPr="004B44A6">
                                        <w:rPr>
                                          <w:rFonts w:ascii="Poppins" w:hAnsi="Poppins" w:cs="Poppins"/>
                                          <w:b/>
                                        </w:rPr>
                                        <w:t>EU System States</w:t>
                                      </w:r>
                                    </w:ins>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Rectangle: Rounded Corners 85"/>
                              <wps:cNvSpPr/>
                              <wps:spPr>
                                <a:xfrm>
                                  <a:off x="3114675" y="209550"/>
                                  <a:ext cx="1892595" cy="340242"/>
                                </a:xfrm>
                                <a:prstGeom prst="roundRect">
                                  <a:avLst/>
                                </a:prstGeom>
                                <a:solidFill>
                                  <a:schemeClr val="bg1">
                                    <a:lumMod val="65000"/>
                                  </a:schemeClr>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22798D" w14:textId="2618EAB3" w:rsidR="005D2465" w:rsidRPr="004B44A6" w:rsidRDefault="003B6DB6" w:rsidP="002E6A47">
                                    <w:pPr>
                                      <w:jc w:val="center"/>
                                      <w:rPr>
                                        <w:ins w:id="1011" w:author="Stuart McLarnon (NESO)" w:date="2024-11-18T11:12:00Z"/>
                                        <w:rFonts w:ascii="Poppins" w:hAnsi="Poppins" w:cs="Poppins"/>
                                        <w:b/>
                                      </w:rPr>
                                    </w:pPr>
                                    <w:ins w:id="1012" w:author="Stuart McLarnon (NESO)" w:date="2024-11-18T11:12:00Z">
                                      <w:r>
                                        <w:rPr>
                                          <w:rFonts w:ascii="Poppins" w:hAnsi="Poppins" w:cs="Poppins"/>
                                          <w:b/>
                                        </w:rPr>
                                        <w:t>Grid</w:t>
                                      </w:r>
                                      <w:r w:rsidR="005D2465" w:rsidRPr="004B44A6">
                                        <w:rPr>
                                          <w:rFonts w:ascii="Poppins" w:hAnsi="Poppins" w:cs="Poppins"/>
                                          <w:b/>
                                        </w:rPr>
                                        <w:t xml:space="preserve"> Code States</w:t>
                                      </w:r>
                                    </w:ins>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Rectangle: Rounded Corners 86"/>
                              <wps:cNvSpPr/>
                              <wps:spPr>
                                <a:xfrm>
                                  <a:off x="0" y="0"/>
                                  <a:ext cx="5476875" cy="3105150"/>
                                </a:xfrm>
                                <a:prstGeom prst="roundRect">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7" name="Rectangle: Rounded Corners 87"/>
                            <wps:cNvSpPr/>
                            <wps:spPr>
                              <a:xfrm>
                                <a:off x="310551" y="552090"/>
                                <a:ext cx="1781810" cy="2400298"/>
                              </a:xfrm>
                              <a:prstGeom prst="roundRect">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Rectangle: Rounded Corners 88"/>
                            <wps:cNvSpPr/>
                            <wps:spPr>
                              <a:xfrm>
                                <a:off x="3217653" y="552090"/>
                                <a:ext cx="1781810" cy="2399665"/>
                              </a:xfrm>
                              <a:prstGeom prst="roundRect">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50100E5A" id="Group 4" o:spid="_x0000_s1045" style="width:366pt;height:241.5pt;mso-position-horizontal-relative:char;mso-position-vertical-relative:line" coordsize="54768,31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">
                  <v:roundrect id="Rectangle: Rounded Corners 89" o:spid="_x0000_s1046" style="position:absolute;left:20295;top:8001;width:12675;height:2074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" fillcolor="#3f0731" strokecolor="#3f0731" strokeweight="1pt">
                    <v:stroke joinstyle="miter"/>
                    <v:textbox>
                      <w:txbxContent>
                        <w:p w14:paraId="049DF2D7" w14:textId="77777777" w:rsidR="005D2465" w:rsidRPr="00B1697D" w:rsidRDefault="005D2465" w:rsidP="002E6A47">
                          <w:pPr>
                            <w:jc w:val="center"/>
                            <w:rPr>
                              <w:ins w:id="1013" w:author="Stuart McLarnon (NESO)" w:date="2024-11-18T11:12:00Z"/>
                              <w:rFonts w:ascii="Poppins" w:hAnsi="Poppins" w:cs="Poppins"/>
                              <w:b/>
                              <w:color w:val="FFFFFF" w:themeColor="background1"/>
                            </w:rPr>
                          </w:pPr>
                          <w:bookmarkStart w:id="1014" w:name="_Hlk170128652"/>
                          <w:bookmarkEnd w:id="1014"/>
                          <w:ins w:id="1015" w:author="Stuart McLarnon (NESO)" w:date="2024-11-18T11:12:00Z">
                            <w:r w:rsidRPr="00B1697D">
                              <w:rPr>
                                <w:rFonts w:ascii="Poppins" w:hAnsi="Poppins" w:cs="Poppins"/>
                                <w:b/>
                                <w:color w:val="FFFFFF" w:themeColor="background1"/>
                              </w:rPr>
                              <w:t>System Restoration Plan</w:t>
                            </w:r>
                          </w:ins>
                        </w:p>
                      </w:txbxContent>
                    </v:textbox>
                  </v:roundrect>
                  <v:group id="Group 75" o:spid="_x0000_s1047" style="position:absolute;width:54768;height:31051" coordsize="54768,3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group id="Group 76" o:spid="_x0000_s1048" style="position:absolute;width:54768;height:31051" coordsize="54768,3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oundrect id="Rectangle: Rounded Corners 77" o:spid="_x0000_s1049" style="position:absolute;left:4476;top:8001;width:14955;height:52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" fillcolor="#7a3864" strokecolor="#3f0731" strokeweight="1pt">
                        <v:stroke joinstyle="miter"/>
                        <v:textbox>
                          <w:txbxContent>
                            <w:p w14:paraId="2409B04A" w14:textId="77777777" w:rsidR="005D2465" w:rsidRPr="00B1697D" w:rsidRDefault="005D2465" w:rsidP="002E6A47">
                              <w:pPr>
                                <w:jc w:val="center"/>
                                <w:rPr>
                                  <w:ins w:id="1016" w:author="Stuart McLarnon (NESO)" w:date="2024-11-18T11:12:00Z"/>
                                  <w:rFonts w:ascii="Poppins" w:hAnsi="Poppins" w:cs="Poppins"/>
                                  <w:b/>
                                  <w:color w:val="FFFFFF" w:themeColor="background1"/>
                                </w:rPr>
                              </w:pPr>
                              <w:ins w:id="1017" w:author="Stuart McLarnon (NESO)" w:date="2024-11-18T11:12:00Z">
                                <w:r w:rsidRPr="00B1697D">
                                  <w:rPr>
                                    <w:rFonts w:ascii="Poppins" w:hAnsi="Poppins" w:cs="Poppins"/>
                                    <w:b/>
                                    <w:color w:val="FFFFFF" w:themeColor="background1"/>
                                  </w:rPr>
                                  <w:t>Emergency State</w:t>
                                </w:r>
                              </w:ins>
                            </w:p>
                          </w:txbxContent>
                        </v:textbox>
                      </v:roundrect>
                      <v:roundrect id="Rectangle: Rounded Corners 79" o:spid="_x0000_s1050" style="position:absolute;left:4572;top:23431;width:14846;height:53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" fillcolor="#7a3864" strokecolor="#3f0731" strokeweight="1pt">
                        <v:stroke joinstyle="miter"/>
                        <v:textbox>
                          <w:txbxContent>
                            <w:p w14:paraId="22BCD88F" w14:textId="2AF24669" w:rsidR="005D2465" w:rsidRPr="00B1697D" w:rsidRDefault="005D2465" w:rsidP="002E6A47">
                              <w:pPr>
                                <w:jc w:val="center"/>
                                <w:rPr>
                                  <w:ins w:id="1018" w:author="Stuart McLarnon (NESO)" w:date="2024-11-18T11:12:00Z"/>
                                  <w:rFonts w:ascii="Poppins" w:hAnsi="Poppins" w:cs="Poppins"/>
                                  <w:b/>
                                  <w:color w:val="FFFFFF" w:themeColor="background1"/>
                                </w:rPr>
                              </w:pPr>
                              <w:ins w:id="1019" w:author="Stuart McLarnon (NESO)" w:date="2024-11-18T11:12:00Z">
                                <w:r w:rsidRPr="00B1697D">
                                  <w:rPr>
                                    <w:rFonts w:ascii="Poppins" w:hAnsi="Poppins" w:cs="Poppins"/>
                                    <w:b/>
                                    <w:color w:val="FFFFFF" w:themeColor="background1"/>
                                  </w:rPr>
                                  <w:t xml:space="preserve">Restoration </w:t>
                                </w:r>
                                <w:r w:rsidR="004A264D">
                                  <w:rPr>
                                    <w:rFonts w:ascii="Poppins" w:hAnsi="Poppins" w:cs="Poppins"/>
                                    <w:b/>
                                    <w:color w:val="FFFFFF" w:themeColor="background1"/>
                                  </w:rPr>
                                  <w:t>S</w:t>
                                </w:r>
                                <w:r w:rsidRPr="00B1697D">
                                  <w:rPr>
                                    <w:rFonts w:ascii="Poppins" w:hAnsi="Poppins" w:cs="Poppins"/>
                                    <w:b/>
                                    <w:color w:val="FFFFFF" w:themeColor="background1"/>
                                  </w:rPr>
                                  <w:t>tate</w:t>
                                </w:r>
                              </w:ins>
                            </w:p>
                          </w:txbxContent>
                        </v:textbox>
                      </v:roundrect>
                      <v:roundrect id="Rectangle: Rounded Corners 80" o:spid="_x0000_s1051" style="position:absolute;left:4476;top:15335;width:14955;height:53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" fillcolor="#7a3864" strokecolor="#3f0731" strokeweight="1pt">
                        <v:stroke joinstyle="miter"/>
                        <v:textbox>
                          <w:txbxContent>
                            <w:p w14:paraId="41CC98FA" w14:textId="77777777" w:rsidR="005D2465" w:rsidRPr="00B1697D" w:rsidRDefault="005D2465" w:rsidP="002E6A47">
                              <w:pPr>
                                <w:jc w:val="center"/>
                                <w:rPr>
                                  <w:ins w:id="1020" w:author="Stuart McLarnon (NESO)" w:date="2024-11-18T11:12:00Z"/>
                                  <w:rFonts w:ascii="Poppins" w:hAnsi="Poppins" w:cs="Poppins"/>
                                  <w:b/>
                                  <w:color w:val="FFFFFF" w:themeColor="background1"/>
                                </w:rPr>
                              </w:pPr>
                              <w:ins w:id="1021" w:author="Stuart McLarnon (NESO)" w:date="2024-11-18T11:12:00Z">
                                <w:r w:rsidRPr="00B1697D">
                                  <w:rPr>
                                    <w:rFonts w:ascii="Poppins" w:hAnsi="Poppins" w:cs="Poppins"/>
                                    <w:b/>
                                    <w:color w:val="FFFFFF" w:themeColor="background1"/>
                                  </w:rPr>
                                  <w:t>Blackout State</w:t>
                                </w:r>
                              </w:ins>
                            </w:p>
                          </w:txbxContent>
                        </v:textbox>
                      </v:roundrect>
                      <v:roundrect id="Rectangle: Rounded Corners 81" o:spid="_x0000_s1052" style="position:absolute;left:33432;top:15335;width:14673;height:53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" fillcolor="#7a3864" strokecolor="#3f0731" strokeweight="1pt">
                        <v:stroke joinstyle="miter"/>
                        <v:textbox>
                          <w:txbxContent>
                            <w:p w14:paraId="61157D0B" w14:textId="77777777" w:rsidR="005D2465" w:rsidRPr="00B1697D" w:rsidRDefault="005D2465" w:rsidP="002E6A47">
                              <w:pPr>
                                <w:jc w:val="center"/>
                                <w:rPr>
                                  <w:ins w:id="1022" w:author="Stuart McLarnon (NESO)" w:date="2024-11-18T11:12:00Z"/>
                                  <w:rFonts w:ascii="Poppins" w:hAnsi="Poppins" w:cs="Poppins"/>
                                  <w:b/>
                                  <w:color w:val="FFFFFF" w:themeColor="background1"/>
                                </w:rPr>
                              </w:pPr>
                              <w:ins w:id="1023" w:author="Stuart McLarnon (NESO)" w:date="2024-11-18T11:12:00Z">
                                <w:r w:rsidRPr="00B1697D">
                                  <w:rPr>
                                    <w:rFonts w:ascii="Poppins" w:hAnsi="Poppins" w:cs="Poppins"/>
                                    <w:b/>
                                    <w:color w:val="FFFFFF" w:themeColor="background1"/>
                                  </w:rPr>
                                  <w:t>Total Shutdown</w:t>
                                </w:r>
                              </w:ins>
                            </w:p>
                          </w:txbxContent>
                        </v:textbox>
                      </v:roundrect>
                      <v:roundrect id="Rectangle: Rounded Corners 82" o:spid="_x0000_s1053" style="position:absolute;left:33432;top:7810;width:14992;height:53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" fillcolor="#7a3864" strokecolor="#3f0731" strokeweight="1pt">
                        <v:stroke joinstyle="miter"/>
                        <v:textbox>
                          <w:txbxContent>
                            <w:p w14:paraId="106B011D" w14:textId="77777777" w:rsidR="005D2465" w:rsidRPr="00B1697D" w:rsidRDefault="005D2465" w:rsidP="002E6A47">
                              <w:pPr>
                                <w:jc w:val="center"/>
                                <w:rPr>
                                  <w:ins w:id="1024" w:author="Stuart McLarnon (NESO)" w:date="2024-11-18T11:12:00Z"/>
                                  <w:rFonts w:ascii="Poppins" w:hAnsi="Poppins" w:cs="Poppins"/>
                                  <w:b/>
                                  <w:color w:val="FFFFFF" w:themeColor="background1"/>
                                </w:rPr>
                              </w:pPr>
                              <w:ins w:id="1025" w:author="Stuart McLarnon (NESO)" w:date="2024-11-18T11:12:00Z">
                                <w:r w:rsidRPr="00B1697D">
                                  <w:rPr>
                                    <w:rFonts w:ascii="Poppins" w:hAnsi="Poppins" w:cs="Poppins"/>
                                    <w:b/>
                                    <w:color w:val="FFFFFF" w:themeColor="background1"/>
                                  </w:rPr>
                                  <w:t>Partial Shutdown</w:t>
                                </w:r>
                              </w:ins>
                            </w:p>
                          </w:txbxContent>
                        </v:textbox>
                      </v:roundrect>
                      <v:roundrect id="Rectangle: Rounded Corners 83" o:spid="_x0000_s1054" style="position:absolute;left:33242;top:23145;width:14573;height:55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" fillcolor="#7a3864" strokecolor="#3f0731" strokeweight="1pt">
                        <v:stroke joinstyle="miter"/>
                        <v:textbox>
                          <w:txbxContent>
                            <w:p w14:paraId="74168182" w14:textId="77777777" w:rsidR="005D2465" w:rsidRPr="00B1697D" w:rsidRDefault="005D2465" w:rsidP="002E6A47">
                              <w:pPr>
                                <w:jc w:val="center"/>
                                <w:rPr>
                                  <w:ins w:id="1026" w:author="Stuart McLarnon (NESO)" w:date="2024-11-18T11:12:00Z"/>
                                  <w:rFonts w:ascii="Poppins" w:hAnsi="Poppins" w:cs="Poppins"/>
                                  <w:b/>
                                  <w:color w:val="FFFFFF" w:themeColor="background1"/>
                                </w:rPr>
                              </w:pPr>
                              <w:ins w:id="1027" w:author="Stuart McLarnon (NESO)" w:date="2024-11-18T11:12:00Z">
                                <w:r w:rsidRPr="00B1697D">
                                  <w:rPr>
                                    <w:rFonts w:ascii="Poppins" w:hAnsi="Poppins" w:cs="Poppins"/>
                                    <w:b/>
                                    <w:color w:val="FFFFFF" w:themeColor="background1"/>
                                  </w:rPr>
                                  <w:t>Restoration</w:t>
                                </w:r>
                              </w:ins>
                            </w:p>
                          </w:txbxContent>
                        </v:textbox>
                      </v:roundrect>
                      <v:roundrect id="Rectangle: Rounded Corners 84" o:spid="_x0000_s1055" style="position:absolute;left:3143;top:2095;width:17991;height:340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" fillcolor="#a5a5a5 [2092]" strokecolor="#3f0731" strokeweight="1pt">
                        <v:stroke joinstyle="miter"/>
                        <v:textbox>
                          <w:txbxContent>
                            <w:p w14:paraId="1E735F79" w14:textId="77777777" w:rsidR="005D2465" w:rsidRPr="004B44A6" w:rsidRDefault="005D2465" w:rsidP="002E6A47">
                              <w:pPr>
                                <w:jc w:val="center"/>
                                <w:rPr>
                                  <w:ins w:id="1028" w:author="Stuart McLarnon (NESO)" w:date="2024-11-18T11:12:00Z"/>
                                  <w:rFonts w:ascii="Poppins" w:hAnsi="Poppins" w:cs="Poppins"/>
                                  <w:b/>
                                </w:rPr>
                              </w:pPr>
                              <w:ins w:id="1029" w:author="Stuart McLarnon (NESO)" w:date="2024-11-18T11:12:00Z">
                                <w:r w:rsidRPr="004B44A6">
                                  <w:rPr>
                                    <w:rFonts w:ascii="Poppins" w:hAnsi="Poppins" w:cs="Poppins"/>
                                    <w:b/>
                                  </w:rPr>
                                  <w:t>EU System States</w:t>
                                </w:r>
                              </w:ins>
                            </w:p>
                          </w:txbxContent>
                        </v:textbox>
                      </v:roundrect>
                      <v:roundrect id="Rectangle: Rounded Corners 85" o:spid="_x0000_s1056" style="position:absolute;left:31146;top:2095;width:18926;height:340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" fillcolor="#a5a5a5 [2092]" strokecolor="#3f0731" strokeweight="1pt">
                        <v:stroke joinstyle="miter"/>
                        <v:textbox>
                          <w:txbxContent>
                            <w:p w14:paraId="4B22798D" w14:textId="2618EAB3" w:rsidR="005D2465" w:rsidRPr="004B44A6" w:rsidRDefault="003B6DB6" w:rsidP="002E6A47">
                              <w:pPr>
                                <w:jc w:val="center"/>
                                <w:rPr>
                                  <w:ins w:id="1030" w:author="Stuart McLarnon (NESO)" w:date="2024-11-18T11:12:00Z"/>
                                  <w:rFonts w:ascii="Poppins" w:hAnsi="Poppins" w:cs="Poppins"/>
                                  <w:b/>
                                </w:rPr>
                              </w:pPr>
                              <w:ins w:id="1031" w:author="Stuart McLarnon (NESO)" w:date="2024-11-18T11:12:00Z">
                                <w:r>
                                  <w:rPr>
                                    <w:rFonts w:ascii="Poppins" w:hAnsi="Poppins" w:cs="Poppins"/>
                                    <w:b/>
                                  </w:rPr>
                                  <w:t>Grid</w:t>
                                </w:r>
                                <w:r w:rsidR="005D2465" w:rsidRPr="004B44A6">
                                  <w:rPr>
                                    <w:rFonts w:ascii="Poppins" w:hAnsi="Poppins" w:cs="Poppins"/>
                                    <w:b/>
                                  </w:rPr>
                                  <w:t xml:space="preserve"> Code States</w:t>
                                </w:r>
                              </w:ins>
                            </w:p>
                          </w:txbxContent>
                        </v:textbox>
                      </v:roundrect>
                      <v:roundrect id="Rectangle: Rounded Corners 86" o:spid="_x0000_s1057" style="position:absolute;width:54768;height:3105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" filled="f" strokecolor="#3f0731" strokeweight="1pt">
                        <v:stroke joinstyle="miter"/>
                      </v:roundrect>
                    </v:group>
                    <v:roundrect id="Rectangle: Rounded Corners 87" o:spid="_x0000_s1058" style="position:absolute;left:3105;top:5520;width:17818;height:2400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" filled="f" strokecolor="#3f0731" strokeweight="1pt">
                      <v:stroke joinstyle="miter"/>
                    </v:roundrect>
                    <v:roundrect id="Rectangle: Rounded Corners 88" o:spid="_x0000_s1059" style="position:absolute;left:32176;top:5520;width:17818;height:239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" filled="f" strokecolor="#3f0731" strokeweight="1pt">
                      <v:stroke joinstyle="miter"/>
                    </v:roundrect>
                  </v:group>
                  <w10:anchorlock/>
                </v:group>
              </w:pict>
            </mc:Fallback>
          </mc:AlternateContent>
        </w:r>
      </w:ins>
    </w:p>
    <w:p w14:paraId="6D948403" w14:textId="77777777" w:rsidR="002E6A47" w:rsidRPr="00B77E82" w:rsidRDefault="002E6A47" w:rsidP="002E6A47">
      <w:pPr>
        <w:jc w:val="both"/>
        <w:rPr>
          <w:rFonts w:ascii="Poppins" w:hAnsi="Poppins"/>
          <w:rPrChange w:id="1032" w:author="Stuart McLarnon (NESO)" w:date="2024-11-18T11:12:00Z">
            <w:rPr/>
          </w:rPrChange>
        </w:rPr>
      </w:pPr>
    </w:p>
    <w:p w14:paraId="759967BD" w14:textId="722C879D" w:rsidR="002E6A47" w:rsidRPr="00B77E82" w:rsidRDefault="002E6A47" w:rsidP="002E6A47">
      <w:pPr>
        <w:pStyle w:val="CF1Body"/>
        <w:rPr>
          <w:rFonts w:ascii="Poppins" w:hAnsi="Poppins"/>
          <w:rPrChange w:id="1033" w:author="Stuart McLarnon (NESO)" w:date="2024-11-18T11:12:00Z">
            <w:rPr/>
          </w:rPrChange>
        </w:rPr>
      </w:pPr>
      <w:r w:rsidRPr="00B77E82">
        <w:rPr>
          <w:rFonts w:ascii="Poppins" w:hAnsi="Poppins"/>
          <w:rPrChange w:id="1034" w:author="Stuart McLarnon (NESO)" w:date="2024-11-18T11:12:00Z">
            <w:rPr/>
          </w:rPrChange>
        </w:rPr>
        <w:t>Activation of the S</w:t>
      </w:r>
      <w:r w:rsidR="00EC2F3D" w:rsidRPr="00B77E82">
        <w:rPr>
          <w:rFonts w:ascii="Poppins" w:hAnsi="Poppins"/>
          <w:rPrChange w:id="1035" w:author="Stuart McLarnon (NESO)" w:date="2024-11-18T11:12:00Z">
            <w:rPr/>
          </w:rPrChange>
        </w:rPr>
        <w:t xml:space="preserve">ystem </w:t>
      </w:r>
      <w:r w:rsidRPr="00B77E82">
        <w:rPr>
          <w:rFonts w:ascii="Poppins" w:hAnsi="Poppins"/>
          <w:rPrChange w:id="1036" w:author="Stuart McLarnon (NESO)" w:date="2024-11-18T11:12:00Z">
            <w:rPr/>
          </w:rPrChange>
        </w:rPr>
        <w:t>R</w:t>
      </w:r>
      <w:r w:rsidR="00EC2F3D" w:rsidRPr="00B77E82">
        <w:rPr>
          <w:rFonts w:ascii="Poppins" w:hAnsi="Poppins"/>
          <w:rPrChange w:id="1037" w:author="Stuart McLarnon (NESO)" w:date="2024-11-18T11:12:00Z">
            <w:rPr/>
          </w:rPrChange>
        </w:rPr>
        <w:t xml:space="preserve">estoration </w:t>
      </w:r>
      <w:r w:rsidRPr="00B77E82">
        <w:rPr>
          <w:rFonts w:ascii="Poppins" w:hAnsi="Poppins"/>
          <w:rPrChange w:id="1038" w:author="Stuart McLarnon (NESO)" w:date="2024-11-18T11:12:00Z">
            <w:rPr/>
          </w:rPrChange>
        </w:rPr>
        <w:t>P</w:t>
      </w:r>
      <w:r w:rsidR="00EC2F3D" w:rsidRPr="00B77E82">
        <w:rPr>
          <w:rFonts w:ascii="Poppins" w:hAnsi="Poppins"/>
          <w:rPrChange w:id="1039" w:author="Stuart McLarnon (NESO)" w:date="2024-11-18T11:12:00Z">
            <w:rPr/>
          </w:rPrChange>
        </w:rPr>
        <w:t>lan</w:t>
      </w:r>
      <w:r w:rsidRPr="00B77E82">
        <w:rPr>
          <w:rFonts w:ascii="Poppins" w:hAnsi="Poppins"/>
          <w:rPrChange w:id="1040" w:author="Stuart McLarnon (NESO)" w:date="2024-11-18T11:12:00Z">
            <w:rPr/>
          </w:rPrChange>
        </w:rPr>
        <w:t xml:space="preserve"> in GB will occur once </w:t>
      </w:r>
      <w:del w:id="1041" w:author="Stuart McLarnon (NESO)" w:date="2024-11-18T11:12:00Z">
        <w:r w:rsidR="00900958">
          <w:delText>NGESO</w:delText>
        </w:r>
      </w:del>
      <w:ins w:id="1042" w:author="Stuart McLarnon (NESO)" w:date="2024-11-18T11:12:00Z">
        <w:r w:rsidR="00C34B53">
          <w:rPr>
            <w:rFonts w:ascii="Poppins" w:hAnsi="Poppins" w:cs="Poppins"/>
          </w:rPr>
          <w:t>NESO</w:t>
        </w:r>
      </w:ins>
      <w:r w:rsidRPr="00B77E82">
        <w:rPr>
          <w:rFonts w:ascii="Poppins" w:hAnsi="Poppins"/>
          <w:rPrChange w:id="1043" w:author="Stuart McLarnon (NESO)" w:date="2024-11-18T11:12:00Z">
            <w:rPr/>
          </w:rPrChange>
        </w:rPr>
        <w:t xml:space="preserve"> determines and informs the </w:t>
      </w:r>
      <w:r w:rsidR="00EC2F3D" w:rsidRPr="00B77E82">
        <w:rPr>
          <w:rFonts w:ascii="Poppins" w:hAnsi="Poppins"/>
          <w:rPrChange w:id="1044" w:author="Stuart McLarnon (NESO)" w:date="2024-11-18T11:12:00Z">
            <w:rPr/>
          </w:rPrChange>
        </w:rPr>
        <w:t>Balancing and Settlement Code Company (</w:t>
      </w:r>
      <w:proofErr w:type="spellStart"/>
      <w:r w:rsidRPr="00B77E82">
        <w:rPr>
          <w:rFonts w:ascii="Poppins" w:hAnsi="Poppins"/>
          <w:rPrChange w:id="1045" w:author="Stuart McLarnon (NESO)" w:date="2024-11-18T11:12:00Z">
            <w:rPr/>
          </w:rPrChange>
        </w:rPr>
        <w:t>BSCCo</w:t>
      </w:r>
      <w:proofErr w:type="spellEnd"/>
      <w:r w:rsidR="00EC2F3D" w:rsidRPr="00B77E82">
        <w:rPr>
          <w:rFonts w:ascii="Poppins" w:hAnsi="Poppins"/>
          <w:rPrChange w:id="1046" w:author="Stuart McLarnon (NESO)" w:date="2024-11-18T11:12:00Z">
            <w:rPr/>
          </w:rPrChange>
        </w:rPr>
        <w:t>)</w:t>
      </w:r>
      <w:r w:rsidRPr="00B77E82">
        <w:rPr>
          <w:rFonts w:ascii="Poppins" w:hAnsi="Poppins"/>
          <w:rPrChange w:id="1047" w:author="Stuart McLarnon (NESO)" w:date="2024-11-18T11:12:00Z">
            <w:rPr/>
          </w:rPrChange>
        </w:rPr>
        <w:t xml:space="preserve"> </w:t>
      </w:r>
      <w:r w:rsidR="00101409" w:rsidRPr="00B77E82">
        <w:rPr>
          <w:rFonts w:ascii="Poppins" w:hAnsi="Poppins"/>
          <w:rPrChange w:id="1048" w:author="Stuart McLarnon (NESO)" w:date="2024-11-18T11:12:00Z">
            <w:rPr/>
          </w:rPrChange>
        </w:rPr>
        <w:t xml:space="preserve">through </w:t>
      </w:r>
      <w:r w:rsidR="0039354D">
        <w:rPr>
          <w:rFonts w:ascii="Poppins" w:hAnsi="Poppins"/>
          <w:rPrChange w:id="1049" w:author="Stuart McLarnon (NESO)" w:date="2024-11-18T11:12:00Z">
            <w:rPr/>
          </w:rPrChange>
        </w:rPr>
        <w:t>Grid Code</w:t>
      </w:r>
      <w:r w:rsidR="003943FE" w:rsidRPr="00B77E82">
        <w:rPr>
          <w:rFonts w:ascii="Poppins" w:hAnsi="Poppins"/>
          <w:rPrChange w:id="1050" w:author="Stuart McLarnon (NESO)" w:date="2024-11-18T11:12:00Z">
            <w:rPr/>
          </w:rPrChange>
        </w:rPr>
        <w:t xml:space="preserve"> </w:t>
      </w:r>
      <w:r w:rsidR="00101409" w:rsidRPr="00B77E82">
        <w:rPr>
          <w:rFonts w:ascii="Poppins" w:hAnsi="Poppins"/>
          <w:i/>
          <w:rPrChange w:id="1051" w:author="Stuart McLarnon (NESO)" w:date="2024-11-18T11:12:00Z">
            <w:rPr>
              <w:i/>
            </w:rPr>
          </w:rPrChange>
        </w:rPr>
        <w:t xml:space="preserve">OC9.4.6 </w:t>
      </w:r>
      <w:r w:rsidRPr="00B77E82">
        <w:rPr>
          <w:rFonts w:ascii="Poppins" w:hAnsi="Poppins"/>
          <w:rPrChange w:id="1052" w:author="Stuart McLarnon (NESO)" w:date="2024-11-18T11:12:00Z">
            <w:rPr/>
          </w:rPrChange>
        </w:rPr>
        <w:t xml:space="preserve">that either a Total Shutdown or a Partial Shutdown </w:t>
      </w:r>
      <w:proofErr w:type="gramStart"/>
      <w:r w:rsidRPr="00B77E82">
        <w:rPr>
          <w:rFonts w:ascii="Poppins" w:hAnsi="Poppins"/>
          <w:rPrChange w:id="1053" w:author="Stuart McLarnon (NESO)" w:date="2024-11-18T11:12:00Z">
            <w:rPr/>
          </w:rPrChange>
        </w:rPr>
        <w:t>exists</w:t>
      </w:r>
      <w:proofErr w:type="gramEnd"/>
      <w:r w:rsidRPr="00B77E82">
        <w:rPr>
          <w:rFonts w:ascii="Poppins" w:hAnsi="Poppins"/>
          <w:rPrChange w:id="1054" w:author="Stuart McLarnon (NESO)" w:date="2024-11-18T11:12:00Z">
            <w:rPr/>
          </w:rPrChange>
        </w:rPr>
        <w:t xml:space="preserve"> and subsequent instructions are required for </w:t>
      </w:r>
      <w:r w:rsidR="007929AB" w:rsidRPr="00B77E82">
        <w:rPr>
          <w:rFonts w:ascii="Poppins" w:hAnsi="Poppins"/>
          <w:rPrChange w:id="1055" w:author="Stuart McLarnon (NESO)" w:date="2024-11-18T11:12:00Z">
            <w:rPr/>
          </w:rPrChange>
        </w:rPr>
        <w:t>System R</w:t>
      </w:r>
      <w:r w:rsidRPr="00B77E82">
        <w:rPr>
          <w:rFonts w:ascii="Poppins" w:hAnsi="Poppins"/>
          <w:rPrChange w:id="1056" w:author="Stuart McLarnon (NESO)" w:date="2024-11-18T11:12:00Z">
            <w:rPr/>
          </w:rPrChange>
        </w:rPr>
        <w:t xml:space="preserve">estoration. </w:t>
      </w:r>
    </w:p>
    <w:p w14:paraId="192DB938" w14:textId="77777777" w:rsidR="002E6A47" w:rsidRPr="00B77E82" w:rsidRDefault="002E6A47" w:rsidP="002E6A47">
      <w:pPr>
        <w:pStyle w:val="CF1Body"/>
        <w:numPr>
          <w:ilvl w:val="0"/>
          <w:numId w:val="0"/>
        </w:numPr>
        <w:ind w:left="777"/>
        <w:rPr>
          <w:rFonts w:ascii="Poppins" w:hAnsi="Poppins"/>
          <w:rPrChange w:id="1057" w:author="Stuart McLarnon (NESO)" w:date="2024-11-18T11:12:00Z">
            <w:rPr/>
          </w:rPrChange>
        </w:rPr>
      </w:pPr>
    </w:p>
    <w:p w14:paraId="0A27610E" w14:textId="05D7669F" w:rsidR="002E6A47" w:rsidRPr="00B77E82" w:rsidRDefault="002E6A47" w:rsidP="002E6A47">
      <w:pPr>
        <w:pStyle w:val="CF1Body"/>
        <w:rPr>
          <w:rFonts w:ascii="Poppins" w:hAnsi="Poppins"/>
          <w:rPrChange w:id="1058" w:author="Stuart McLarnon (NESO)" w:date="2024-11-18T11:12:00Z">
            <w:rPr/>
          </w:rPrChange>
        </w:rPr>
      </w:pPr>
      <w:r w:rsidRPr="00B77E82">
        <w:rPr>
          <w:rFonts w:ascii="Poppins" w:hAnsi="Poppins"/>
          <w:rPrChange w:id="1059" w:author="Stuart McLarnon (NESO)" w:date="2024-11-18T11:12:00Z">
            <w:rPr/>
          </w:rPrChange>
        </w:rPr>
        <w:t>Market Suspension (</w:t>
      </w:r>
      <w:r w:rsidR="007F7D75" w:rsidRPr="00B77E82">
        <w:rPr>
          <w:rFonts w:ascii="Poppins" w:hAnsi="Poppins"/>
          <w:i/>
          <w:rPrChange w:id="1060" w:author="Stuart McLarnon (NESO)" w:date="2024-11-18T11:12:00Z">
            <w:rPr>
              <w:i/>
            </w:rPr>
          </w:rPrChange>
        </w:rPr>
        <w:t>EU NCER</w:t>
      </w:r>
      <w:r w:rsidRPr="00B77E82">
        <w:rPr>
          <w:rFonts w:ascii="Poppins" w:hAnsi="Poppins"/>
          <w:i/>
          <w:rPrChange w:id="1061" w:author="Stuart McLarnon (NESO)" w:date="2024-11-18T11:12:00Z">
            <w:rPr>
              <w:i/>
            </w:rPr>
          </w:rPrChange>
        </w:rPr>
        <w:t xml:space="preserve"> Article 35 part 1</w:t>
      </w:r>
      <w:r w:rsidRPr="00B77E82">
        <w:rPr>
          <w:rFonts w:ascii="Poppins" w:hAnsi="Poppins"/>
          <w:rPrChange w:id="1062" w:author="Stuart McLarnon (NESO)" w:date="2024-11-18T11:12:00Z">
            <w:rPr/>
          </w:rPrChange>
        </w:rPr>
        <w:t>) occur</w:t>
      </w:r>
      <w:r w:rsidR="00702957" w:rsidRPr="00B77E82">
        <w:rPr>
          <w:rFonts w:ascii="Poppins" w:hAnsi="Poppins"/>
          <w:rPrChange w:id="1063" w:author="Stuart McLarnon (NESO)" w:date="2024-11-18T11:12:00Z">
            <w:rPr/>
          </w:rPrChange>
        </w:rPr>
        <w:t>s</w:t>
      </w:r>
      <w:r w:rsidRPr="00B77E82">
        <w:rPr>
          <w:rFonts w:ascii="Poppins" w:hAnsi="Poppins"/>
          <w:rPrChange w:id="1064" w:author="Stuart McLarnon (NESO)" w:date="2024-11-18T11:12:00Z">
            <w:rPr/>
          </w:rPrChange>
        </w:rPr>
        <w:t xml:space="preserve"> in GB</w:t>
      </w:r>
      <w:ins w:id="1065" w:author="Stuart McLarnon (NESO)" w:date="2025-01-22T13:45:00Z" w16du:dateUtc="2025-01-22T13:45:00Z">
        <w:r w:rsidR="00024972">
          <w:rPr>
            <w:rFonts w:ascii="Poppins" w:hAnsi="Poppins"/>
          </w:rPr>
          <w:t>:</w:t>
        </w:r>
      </w:ins>
      <w:r w:rsidRPr="00B77E82">
        <w:rPr>
          <w:rFonts w:ascii="Poppins" w:hAnsi="Poppins"/>
          <w:rPrChange w:id="1066" w:author="Stuart McLarnon (NESO)" w:date="2024-11-18T11:12:00Z">
            <w:rPr/>
          </w:rPrChange>
        </w:rPr>
        <w:t xml:space="preserve">  </w:t>
      </w:r>
    </w:p>
    <w:p w14:paraId="5F1109D5" w14:textId="0BCD53F0" w:rsidR="003305E6" w:rsidRPr="00B77E82" w:rsidRDefault="003305E6" w:rsidP="003305E6">
      <w:pPr>
        <w:pStyle w:val="ListParagraph"/>
        <w:rPr>
          <w:rFonts w:ascii="Poppins" w:hAnsi="Poppins"/>
          <w:rPrChange w:id="1067" w:author="Stuart McLarnon (NESO)" w:date="2024-11-18T11:12:00Z">
            <w:rPr/>
          </w:rPrChange>
        </w:rPr>
      </w:pPr>
    </w:p>
    <w:p w14:paraId="680E5A1C" w14:textId="1CD99FA0" w:rsidR="003305E6" w:rsidRPr="00B77E82" w:rsidRDefault="003305E6" w:rsidP="00C47A67">
      <w:pPr>
        <w:pStyle w:val="ListParagraph"/>
        <w:numPr>
          <w:ilvl w:val="0"/>
          <w:numId w:val="36"/>
        </w:numPr>
        <w:ind w:left="1560"/>
        <w:jc w:val="both"/>
        <w:rPr>
          <w:rFonts w:ascii="Poppins" w:hAnsi="Poppins"/>
          <w:color w:val="auto"/>
          <w:rPrChange w:id="1068" w:author="Stuart McLarnon (NESO)" w:date="2024-11-18T11:12:00Z">
            <w:rPr>
              <w:color w:val="auto"/>
            </w:rPr>
          </w:rPrChange>
        </w:rPr>
      </w:pPr>
      <w:r w:rsidRPr="00B77E82">
        <w:rPr>
          <w:rFonts w:ascii="Poppins" w:hAnsi="Poppins"/>
          <w:color w:val="auto"/>
          <w:rPrChange w:id="1069" w:author="Stuart McLarnon (NESO)" w:date="2024-11-18T11:12:00Z">
            <w:rPr>
              <w:color w:val="auto"/>
            </w:rPr>
          </w:rPrChange>
        </w:rPr>
        <w:t>Automatically in the event of a Total Shutdown (in this case the Market Suspension Threshold is not relevant).</w:t>
      </w:r>
    </w:p>
    <w:p w14:paraId="5F19CC44" w14:textId="655A8223" w:rsidR="003305E6" w:rsidRPr="00B77E82" w:rsidRDefault="003305E6" w:rsidP="00C47A67">
      <w:pPr>
        <w:pStyle w:val="ListParagraph"/>
        <w:numPr>
          <w:ilvl w:val="0"/>
          <w:numId w:val="36"/>
        </w:numPr>
        <w:ind w:left="1560"/>
        <w:jc w:val="both"/>
        <w:rPr>
          <w:rFonts w:ascii="Poppins" w:hAnsi="Poppins"/>
          <w:color w:val="auto"/>
          <w:rPrChange w:id="1070" w:author="Stuart McLarnon (NESO)" w:date="2024-11-18T11:12:00Z">
            <w:rPr>
              <w:rFonts w:ascii="Arial" w:hAnsi="Arial"/>
              <w:color w:val="auto"/>
            </w:rPr>
          </w:rPrChange>
        </w:rPr>
      </w:pPr>
      <w:r w:rsidRPr="00B77E82">
        <w:rPr>
          <w:rFonts w:ascii="Poppins" w:hAnsi="Poppins"/>
          <w:color w:val="auto"/>
          <w:rPrChange w:id="1071" w:author="Stuart McLarnon (NESO)" w:date="2024-11-18T11:12:00Z">
            <w:rPr>
              <w:rFonts w:ascii="Arial" w:hAnsi="Arial"/>
              <w:color w:val="auto"/>
            </w:rPr>
          </w:rPrChange>
        </w:rPr>
        <w:t xml:space="preserve">During a Partial Shutdown and in this case the market is only suspended if the Market Suspension Threshold is met.  There are three circumstances in which the threshold </w:t>
      </w:r>
      <w:r w:rsidR="009B4983" w:rsidRPr="00B77E82">
        <w:rPr>
          <w:rFonts w:ascii="Poppins" w:hAnsi="Poppins"/>
          <w:color w:val="auto"/>
          <w:rPrChange w:id="1072" w:author="Stuart McLarnon (NESO)" w:date="2024-11-18T11:12:00Z">
            <w:rPr>
              <w:rFonts w:ascii="Arial" w:hAnsi="Arial"/>
              <w:color w:val="auto"/>
            </w:rPr>
          </w:rPrChange>
        </w:rPr>
        <w:t>is</w:t>
      </w:r>
      <w:r w:rsidRPr="00B77E82">
        <w:rPr>
          <w:rFonts w:ascii="Poppins" w:hAnsi="Poppins"/>
          <w:color w:val="auto"/>
          <w:rPrChange w:id="1073" w:author="Stuart McLarnon (NESO)" w:date="2024-11-18T11:12:00Z">
            <w:rPr>
              <w:rFonts w:ascii="Arial" w:hAnsi="Arial"/>
              <w:color w:val="auto"/>
            </w:rPr>
          </w:rPrChange>
        </w:rPr>
        <w:t xml:space="preserve"> met or deemed to be met.</w:t>
      </w:r>
    </w:p>
    <w:p w14:paraId="43633C8D" w14:textId="315B8DAB" w:rsidR="003305E6" w:rsidRPr="00B77E82" w:rsidRDefault="003305E6" w:rsidP="00C47A67">
      <w:pPr>
        <w:pStyle w:val="ListParagraph"/>
        <w:numPr>
          <w:ilvl w:val="0"/>
          <w:numId w:val="36"/>
        </w:numPr>
        <w:ind w:left="1985"/>
        <w:jc w:val="both"/>
        <w:rPr>
          <w:rFonts w:ascii="Poppins" w:hAnsi="Poppins"/>
          <w:color w:val="auto"/>
          <w:rPrChange w:id="1074" w:author="Stuart McLarnon (NESO)" w:date="2024-11-18T11:12:00Z">
            <w:rPr>
              <w:rFonts w:ascii="Arial" w:hAnsi="Arial"/>
              <w:color w:val="auto"/>
            </w:rPr>
          </w:rPrChange>
        </w:rPr>
      </w:pPr>
      <w:del w:id="1075" w:author="Stuart McLarnon (NESO)" w:date="2024-11-18T11:12:00Z">
        <w:r w:rsidRPr="005D2465">
          <w:rPr>
            <w:rFonts w:ascii="Arial" w:eastAsiaTheme="minorEastAsia" w:hAnsi="Arial" w:cs="Times New Roman"/>
            <w:color w:val="auto"/>
          </w:rPr>
          <w:delText>NGESO</w:delText>
        </w:r>
      </w:del>
      <w:ins w:id="1076" w:author="Stuart McLarnon (NESO)" w:date="2024-11-18T11:12:00Z">
        <w:r w:rsidR="00C34B53">
          <w:rPr>
            <w:rFonts w:ascii="Poppins" w:eastAsiaTheme="minorEastAsia" w:hAnsi="Poppins" w:cs="Poppins"/>
            <w:color w:val="auto"/>
          </w:rPr>
          <w:t>NESO</w:t>
        </w:r>
      </w:ins>
      <w:r w:rsidRPr="00B77E82">
        <w:rPr>
          <w:rFonts w:ascii="Poppins" w:hAnsi="Poppins"/>
          <w:color w:val="auto"/>
          <w:rPrChange w:id="1077" w:author="Stuart McLarnon (NESO)" w:date="2024-11-18T11:12:00Z">
            <w:rPr>
              <w:rFonts w:ascii="Arial" w:hAnsi="Arial"/>
              <w:color w:val="auto"/>
            </w:rPr>
          </w:rPrChange>
        </w:rPr>
        <w:t xml:space="preserve"> determines that the spot time Initial National Demand Out-Turn is equal to or lower than 95% of the baseline forecast (this means that 5% or more of demand has been lost); or</w:t>
      </w:r>
    </w:p>
    <w:p w14:paraId="254A1E1B" w14:textId="2056A7DF" w:rsidR="003305E6" w:rsidRPr="00B77E82" w:rsidRDefault="003305E6" w:rsidP="00C47A67">
      <w:pPr>
        <w:pStyle w:val="ListParagraph"/>
        <w:numPr>
          <w:ilvl w:val="0"/>
          <w:numId w:val="36"/>
        </w:numPr>
        <w:ind w:left="1985"/>
        <w:jc w:val="both"/>
        <w:rPr>
          <w:rFonts w:ascii="Poppins" w:hAnsi="Poppins"/>
          <w:color w:val="auto"/>
          <w:rPrChange w:id="1078" w:author="Stuart McLarnon (NESO)" w:date="2024-11-18T11:12:00Z">
            <w:rPr>
              <w:rFonts w:ascii="Arial" w:hAnsi="Arial"/>
              <w:color w:val="auto"/>
            </w:rPr>
          </w:rPrChange>
        </w:rPr>
      </w:pPr>
      <w:r w:rsidRPr="00B77E82">
        <w:rPr>
          <w:rFonts w:ascii="Poppins" w:hAnsi="Poppins"/>
          <w:color w:val="auto"/>
          <w:rPrChange w:id="1079" w:author="Stuart McLarnon (NESO)" w:date="2024-11-18T11:12:00Z">
            <w:rPr>
              <w:rFonts w:ascii="Arial" w:hAnsi="Arial"/>
              <w:color w:val="auto"/>
            </w:rPr>
          </w:rPrChange>
        </w:rPr>
        <w:t xml:space="preserve">No more </w:t>
      </w:r>
      <w:proofErr w:type="gramStart"/>
      <w:r w:rsidRPr="00B77E82">
        <w:rPr>
          <w:rFonts w:ascii="Poppins" w:hAnsi="Poppins"/>
          <w:color w:val="auto"/>
          <w:rPrChange w:id="1080" w:author="Stuart McLarnon (NESO)" w:date="2024-11-18T11:12:00Z">
            <w:rPr>
              <w:rFonts w:ascii="Arial" w:hAnsi="Arial"/>
              <w:color w:val="auto"/>
            </w:rPr>
          </w:rPrChange>
        </w:rPr>
        <w:t>baseline</w:t>
      </w:r>
      <w:proofErr w:type="gramEnd"/>
      <w:r w:rsidRPr="00B77E82">
        <w:rPr>
          <w:rFonts w:ascii="Poppins" w:hAnsi="Poppins"/>
          <w:color w:val="auto"/>
          <w:rPrChange w:id="1081" w:author="Stuart McLarnon (NESO)" w:date="2024-11-18T11:12:00Z">
            <w:rPr>
              <w:rFonts w:ascii="Arial" w:hAnsi="Arial"/>
              <w:color w:val="auto"/>
            </w:rPr>
          </w:rPrChange>
        </w:rPr>
        <w:t xml:space="preserve"> forecast data is available to </w:t>
      </w:r>
      <w:del w:id="1082" w:author="Stuart McLarnon (NESO)" w:date="2024-11-18T11:12:00Z">
        <w:r w:rsidRPr="005D2465">
          <w:rPr>
            <w:rFonts w:ascii="Arial" w:eastAsiaTheme="minorEastAsia" w:hAnsi="Arial" w:cs="Times New Roman"/>
            <w:color w:val="auto"/>
          </w:rPr>
          <w:delText>NGESO</w:delText>
        </w:r>
      </w:del>
      <w:ins w:id="1083" w:author="Stuart McLarnon (NESO)" w:date="2024-11-18T11:12:00Z">
        <w:r w:rsidR="00C34B53">
          <w:rPr>
            <w:rFonts w:ascii="Poppins" w:eastAsiaTheme="minorEastAsia" w:hAnsi="Poppins" w:cs="Poppins"/>
            <w:color w:val="auto"/>
          </w:rPr>
          <w:t>NESO</w:t>
        </w:r>
      </w:ins>
      <w:r w:rsidRPr="00B77E82">
        <w:rPr>
          <w:rFonts w:ascii="Poppins" w:hAnsi="Poppins"/>
          <w:color w:val="auto"/>
          <w:rPrChange w:id="1084" w:author="Stuart McLarnon (NESO)" w:date="2024-11-18T11:12:00Z">
            <w:rPr>
              <w:rFonts w:ascii="Arial" w:hAnsi="Arial"/>
              <w:color w:val="auto"/>
            </w:rPr>
          </w:rPrChange>
        </w:rPr>
        <w:t>; or</w:t>
      </w:r>
    </w:p>
    <w:p w14:paraId="6FC54181" w14:textId="7F91E1E8" w:rsidR="003305E6" w:rsidRPr="00B77E82" w:rsidRDefault="003305E6" w:rsidP="00C47A67">
      <w:pPr>
        <w:pStyle w:val="ListParagraph"/>
        <w:numPr>
          <w:ilvl w:val="0"/>
          <w:numId w:val="36"/>
        </w:numPr>
        <w:ind w:left="1985"/>
        <w:jc w:val="both"/>
        <w:rPr>
          <w:rFonts w:ascii="Poppins" w:hAnsi="Poppins"/>
          <w:color w:val="auto"/>
          <w:rPrChange w:id="1085" w:author="Stuart McLarnon (NESO)" w:date="2024-11-18T11:12:00Z">
            <w:rPr>
              <w:rFonts w:ascii="Arial" w:hAnsi="Arial"/>
              <w:color w:val="auto"/>
            </w:rPr>
          </w:rPrChange>
        </w:rPr>
      </w:pPr>
      <w:r w:rsidRPr="00B77E82">
        <w:rPr>
          <w:rFonts w:ascii="Poppins" w:hAnsi="Poppins"/>
          <w:color w:val="auto"/>
          <w:rPrChange w:id="1086" w:author="Stuart McLarnon (NESO)" w:date="2024-11-18T11:12:00Z">
            <w:rPr>
              <w:rFonts w:ascii="Arial" w:hAnsi="Arial"/>
              <w:color w:val="auto"/>
            </w:rPr>
          </w:rPrChange>
        </w:rPr>
        <w:lastRenderedPageBreak/>
        <w:t>72 hours have elapsed since the Partial Shutdown commenced</w:t>
      </w:r>
      <w:r w:rsidR="009B4983" w:rsidRPr="00B77E82">
        <w:rPr>
          <w:rFonts w:ascii="Poppins" w:hAnsi="Poppins"/>
          <w:color w:val="auto"/>
          <w:rPrChange w:id="1087" w:author="Stuart McLarnon (NESO)" w:date="2024-11-18T11:12:00Z">
            <w:rPr>
              <w:rFonts w:ascii="Arial" w:hAnsi="Arial"/>
              <w:color w:val="auto"/>
            </w:rPr>
          </w:rPrChange>
        </w:rPr>
        <w:t>.</w:t>
      </w:r>
    </w:p>
    <w:p w14:paraId="7BAC08FB" w14:textId="4808FE6A" w:rsidR="003305E6" w:rsidRPr="00B77E82" w:rsidRDefault="00434851" w:rsidP="00434851">
      <w:pPr>
        <w:pStyle w:val="CF1Body"/>
        <w:numPr>
          <w:ilvl w:val="0"/>
          <w:numId w:val="0"/>
        </w:numPr>
        <w:ind w:left="1212" w:hanging="503"/>
        <w:rPr>
          <w:rFonts w:ascii="Poppins" w:hAnsi="Poppins"/>
          <w:rPrChange w:id="1088" w:author="Stuart McLarnon (NESO)" w:date="2024-11-18T11:12:00Z">
            <w:rPr/>
          </w:rPrChange>
        </w:rPr>
      </w:pPr>
      <w:r w:rsidRPr="00B77E82">
        <w:rPr>
          <w:rFonts w:ascii="Poppins" w:hAnsi="Poppins"/>
          <w:rPrChange w:id="1089" w:author="Stuart McLarnon (NESO)" w:date="2024-11-18T11:12:00Z">
            <w:rPr>
              <w:rFonts w:ascii="Symbol" w:hAnsi="Symbol"/>
            </w:rPr>
          </w:rPrChange>
        </w:rPr>
        <w:tab/>
      </w:r>
      <w:r w:rsidRPr="00B77E82">
        <w:rPr>
          <w:rFonts w:ascii="Poppins" w:hAnsi="Poppins"/>
          <w:rPrChange w:id="1090" w:author="Stuart McLarnon (NESO)" w:date="2024-11-18T11:12:00Z">
            <w:rPr>
              <w:rFonts w:asciiTheme="minorHAnsi" w:hAnsiTheme="minorHAnsi"/>
            </w:rPr>
          </w:rPrChange>
        </w:rPr>
        <w:t xml:space="preserve">The </w:t>
      </w:r>
      <w:r w:rsidR="004933D2" w:rsidRPr="00B77E82">
        <w:rPr>
          <w:rFonts w:ascii="Poppins" w:hAnsi="Poppins"/>
          <w:rPrChange w:id="1091" w:author="Stuart McLarnon (NESO)" w:date="2024-11-18T11:12:00Z">
            <w:rPr>
              <w:rFonts w:asciiTheme="minorHAnsi" w:hAnsiTheme="minorHAnsi"/>
            </w:rPr>
          </w:rPrChange>
        </w:rPr>
        <w:t xml:space="preserve">conditions under which the Transmission System is deemed to be under an Emergency State and </w:t>
      </w:r>
      <w:r w:rsidR="00FC1E0F" w:rsidRPr="00B77E82">
        <w:rPr>
          <w:rFonts w:ascii="Poppins" w:hAnsi="Poppins"/>
          <w:rPrChange w:id="1092" w:author="Stuart McLarnon (NESO)" w:date="2024-11-18T11:12:00Z">
            <w:rPr>
              <w:rFonts w:asciiTheme="minorHAnsi" w:hAnsiTheme="minorHAnsi"/>
            </w:rPr>
          </w:rPrChange>
        </w:rPr>
        <w:t xml:space="preserve">the potential for the Market to then </w:t>
      </w:r>
      <w:r w:rsidR="00752C10" w:rsidRPr="00B77E82">
        <w:rPr>
          <w:rFonts w:ascii="Poppins" w:hAnsi="Poppins"/>
          <w:rPrChange w:id="1093" w:author="Stuart McLarnon (NESO)" w:date="2024-11-18T11:12:00Z">
            <w:rPr>
              <w:rFonts w:asciiTheme="minorHAnsi" w:hAnsiTheme="minorHAnsi"/>
            </w:rPr>
          </w:rPrChange>
        </w:rPr>
        <w:t xml:space="preserve">subsequently </w:t>
      </w:r>
      <w:r w:rsidR="00FC1E0F" w:rsidRPr="00B77E82">
        <w:rPr>
          <w:rFonts w:ascii="Poppins" w:hAnsi="Poppins"/>
          <w:rPrChange w:id="1094" w:author="Stuart McLarnon (NESO)" w:date="2024-11-18T11:12:00Z">
            <w:rPr>
              <w:rFonts w:asciiTheme="minorHAnsi" w:hAnsiTheme="minorHAnsi"/>
            </w:rPr>
          </w:rPrChange>
        </w:rPr>
        <w:t xml:space="preserve">be suspended </w:t>
      </w:r>
      <w:r w:rsidR="00752C10" w:rsidRPr="00B77E82">
        <w:rPr>
          <w:rFonts w:ascii="Poppins" w:hAnsi="Poppins"/>
          <w:rPrChange w:id="1095" w:author="Stuart McLarnon (NESO)" w:date="2024-11-18T11:12:00Z">
            <w:rPr>
              <w:rFonts w:asciiTheme="minorHAnsi" w:hAnsiTheme="minorHAnsi"/>
            </w:rPr>
          </w:rPrChange>
        </w:rPr>
        <w:t xml:space="preserve">are detailed in BC.2.9.8 of the </w:t>
      </w:r>
      <w:r w:rsidR="0039354D">
        <w:rPr>
          <w:rFonts w:ascii="Poppins" w:hAnsi="Poppins"/>
          <w:rPrChange w:id="1096" w:author="Stuart McLarnon (NESO)" w:date="2024-11-18T11:12:00Z">
            <w:rPr>
              <w:rFonts w:asciiTheme="minorHAnsi" w:hAnsiTheme="minorHAnsi"/>
            </w:rPr>
          </w:rPrChange>
        </w:rPr>
        <w:t>Grid Code</w:t>
      </w:r>
      <w:r w:rsidR="00752C10" w:rsidRPr="00B77E82">
        <w:rPr>
          <w:rFonts w:ascii="Poppins" w:hAnsi="Poppins"/>
          <w:rPrChange w:id="1097" w:author="Stuart McLarnon (NESO)" w:date="2024-11-18T11:12:00Z">
            <w:rPr>
              <w:rFonts w:asciiTheme="minorHAnsi" w:hAnsiTheme="minorHAnsi"/>
            </w:rPr>
          </w:rPrChange>
        </w:rPr>
        <w:t>.</w:t>
      </w:r>
    </w:p>
    <w:p w14:paraId="23C3030C" w14:textId="77777777" w:rsidR="002E6A47" w:rsidRPr="00B77E82" w:rsidRDefault="002E6A47" w:rsidP="002E6A47">
      <w:pPr>
        <w:pStyle w:val="CF1Body"/>
        <w:numPr>
          <w:ilvl w:val="0"/>
          <w:numId w:val="0"/>
        </w:numPr>
        <w:ind w:left="777"/>
        <w:rPr>
          <w:rFonts w:ascii="Poppins" w:hAnsi="Poppins"/>
          <w:rPrChange w:id="1098" w:author="Stuart McLarnon (NESO)" w:date="2024-11-18T11:12:00Z">
            <w:rPr/>
          </w:rPrChange>
        </w:rPr>
      </w:pPr>
    </w:p>
    <w:p w14:paraId="0B58963D" w14:textId="6E4F9342" w:rsidR="002E6A47" w:rsidRPr="00B77E82" w:rsidRDefault="002E6A47" w:rsidP="0005189E">
      <w:pPr>
        <w:pStyle w:val="CF1Body"/>
        <w:rPr>
          <w:rFonts w:ascii="Poppins" w:hAnsi="Poppins"/>
          <w:rPrChange w:id="1099" w:author="Stuart McLarnon (NESO)" w:date="2024-11-18T11:12:00Z">
            <w:rPr/>
          </w:rPrChange>
        </w:rPr>
      </w:pPr>
      <w:r w:rsidRPr="00B77E82">
        <w:rPr>
          <w:rFonts w:ascii="Poppins" w:hAnsi="Poppins"/>
          <w:rPrChange w:id="1100" w:author="Stuart McLarnon (NESO)" w:date="2024-11-18T11:12:00Z">
            <w:rPr/>
          </w:rPrChange>
        </w:rPr>
        <w:t xml:space="preserve">The trigger threshold for the GB </w:t>
      </w:r>
      <w:r w:rsidR="001147C5" w:rsidRPr="00B77E82">
        <w:rPr>
          <w:rFonts w:ascii="Poppins" w:hAnsi="Poppins"/>
          <w:rPrChange w:id="1101" w:author="Stuart McLarnon (NESO)" w:date="2024-11-18T11:12:00Z">
            <w:rPr/>
          </w:rPrChange>
        </w:rPr>
        <w:t xml:space="preserve">System </w:t>
      </w:r>
      <w:r w:rsidRPr="00B77E82">
        <w:rPr>
          <w:rFonts w:ascii="Poppins" w:hAnsi="Poppins"/>
          <w:rPrChange w:id="1102" w:author="Stuart McLarnon (NESO)" w:date="2024-11-18T11:12:00Z">
            <w:rPr/>
          </w:rPrChange>
        </w:rPr>
        <w:t xml:space="preserve">Blackout State shall be maintained as per the current definition of a Partial or a Total System Shutdown </w:t>
      </w:r>
      <w:r w:rsidR="00EF2866" w:rsidRPr="00B77E82">
        <w:rPr>
          <w:rFonts w:ascii="Poppins" w:hAnsi="Poppins"/>
          <w:rPrChange w:id="1103" w:author="Stuart McLarnon (NESO)" w:date="2024-11-18T11:12:00Z">
            <w:rPr/>
          </w:rPrChange>
        </w:rPr>
        <w:t xml:space="preserve">as defined in </w:t>
      </w:r>
      <w:r w:rsidR="0039354D">
        <w:rPr>
          <w:rFonts w:ascii="Poppins" w:hAnsi="Poppins"/>
          <w:i/>
          <w:rPrChange w:id="1104" w:author="Stuart McLarnon (NESO)" w:date="2024-11-18T11:12:00Z">
            <w:rPr>
              <w:i/>
            </w:rPr>
          </w:rPrChange>
        </w:rPr>
        <w:t>Grid Code</w:t>
      </w:r>
      <w:r w:rsidRPr="00B77E82">
        <w:rPr>
          <w:rFonts w:ascii="Poppins" w:hAnsi="Poppins"/>
          <w:i/>
          <w:rPrChange w:id="1105" w:author="Stuart McLarnon (NESO)" w:date="2024-11-18T11:12:00Z">
            <w:rPr>
              <w:i/>
            </w:rPr>
          </w:rPrChange>
        </w:rPr>
        <w:t xml:space="preserve"> OC9.4.1</w:t>
      </w:r>
      <w:r w:rsidRPr="00B77E82">
        <w:rPr>
          <w:rFonts w:ascii="Poppins" w:hAnsi="Poppins"/>
          <w:rPrChange w:id="1106" w:author="Stuart McLarnon (NESO)" w:date="2024-11-18T11:12:00Z">
            <w:rPr/>
          </w:rPrChange>
        </w:rPr>
        <w:t xml:space="preserve">.  </w:t>
      </w:r>
    </w:p>
    <w:p w14:paraId="0ABBEDA9" w14:textId="27A58E5B" w:rsidR="0023650C" w:rsidRPr="00B77E82" w:rsidRDefault="0023650C" w:rsidP="0005189E">
      <w:pPr>
        <w:jc w:val="both"/>
        <w:rPr>
          <w:rFonts w:ascii="Poppins" w:hAnsi="Poppins"/>
          <w:b/>
          <w:color w:val="F26522" w:themeColor="accent1"/>
          <w:sz w:val="28"/>
          <w:rPrChange w:id="1107" w:author="Stuart McLarnon (NESO)" w:date="2024-11-18T11:12:00Z">
            <w:rPr>
              <w:b/>
              <w:color w:val="F26522" w:themeColor="accent1"/>
              <w:sz w:val="28"/>
            </w:rPr>
          </w:rPrChange>
        </w:rPr>
      </w:pPr>
      <w:bookmarkStart w:id="1108" w:name="_Toc524093829"/>
    </w:p>
    <w:p w14:paraId="46E9CF36" w14:textId="589D0633" w:rsidR="00FE467B" w:rsidRPr="00F16C9F" w:rsidRDefault="002E6A47" w:rsidP="00FE467B">
      <w:pPr>
        <w:pStyle w:val="Heading1"/>
        <w:rPr>
          <w:rFonts w:ascii="Poppins Medium" w:hAnsi="Poppins Medium"/>
          <w:rPrChange w:id="1109" w:author="Stuart McLarnon (NESO)" w:date="2024-11-18T11:12:00Z">
            <w:rPr/>
          </w:rPrChange>
        </w:rPr>
      </w:pPr>
      <w:bookmarkStart w:id="1110" w:name="_Toc104197285"/>
      <w:bookmarkStart w:id="1111" w:name="_Toc16950005"/>
      <w:r w:rsidRPr="00F16C9F">
        <w:rPr>
          <w:rFonts w:ascii="Poppins Medium" w:hAnsi="Poppins Medium"/>
          <w:color w:val="3F0731"/>
          <w:sz w:val="32"/>
          <w:rPrChange w:id="1112" w:author="Stuart McLarnon (NESO)" w:date="2024-11-18T11:12:00Z">
            <w:rPr/>
          </w:rPrChange>
        </w:rPr>
        <w:t>System Restoration Plan Procedures</w:t>
      </w:r>
      <w:bookmarkEnd w:id="1108"/>
      <w:bookmarkEnd w:id="1110"/>
      <w:bookmarkEnd w:id="1111"/>
      <w:r w:rsidRPr="00F16C9F">
        <w:rPr>
          <w:rFonts w:ascii="Poppins Medium" w:hAnsi="Poppins Medium"/>
          <w:color w:val="3F0731"/>
          <w:sz w:val="32"/>
          <w:rPrChange w:id="1113" w:author="Stuart McLarnon (NESO)" w:date="2024-11-18T11:12:00Z">
            <w:rPr/>
          </w:rPrChange>
        </w:rPr>
        <w:t xml:space="preserve"> </w:t>
      </w:r>
    </w:p>
    <w:p w14:paraId="4E8FA1E8" w14:textId="27D9927F" w:rsidR="002E6A47" w:rsidRPr="00B77E82" w:rsidRDefault="0039354D" w:rsidP="003E1EE5">
      <w:pPr>
        <w:jc w:val="both"/>
        <w:rPr>
          <w:rFonts w:ascii="Poppins" w:hAnsi="Poppins"/>
          <w:color w:val="auto"/>
          <w:rPrChange w:id="1114" w:author="Stuart McLarnon (NESO)" w:date="2024-11-18T11:12:00Z">
            <w:rPr>
              <w:color w:val="auto"/>
            </w:rPr>
          </w:rPrChange>
        </w:rPr>
      </w:pPr>
      <w:r>
        <w:rPr>
          <w:rFonts w:ascii="Poppins" w:hAnsi="Poppins"/>
          <w:i/>
          <w:color w:val="auto"/>
          <w:rPrChange w:id="1115" w:author="Stuart McLarnon (NESO)" w:date="2024-11-18T11:12:00Z">
            <w:rPr>
              <w:i/>
              <w:color w:val="auto"/>
            </w:rPr>
          </w:rPrChange>
        </w:rPr>
        <w:t>Grid Code</w:t>
      </w:r>
      <w:r w:rsidR="002E6A47" w:rsidRPr="00B77E82">
        <w:rPr>
          <w:rFonts w:ascii="Poppins" w:hAnsi="Poppins"/>
          <w:i/>
          <w:color w:val="auto"/>
          <w:rPrChange w:id="1116" w:author="Stuart McLarnon (NESO)" w:date="2024-11-18T11:12:00Z">
            <w:rPr>
              <w:i/>
              <w:color w:val="auto"/>
            </w:rPr>
          </w:rPrChange>
        </w:rPr>
        <w:t xml:space="preserve"> OC9.4.</w:t>
      </w:r>
      <w:r w:rsidR="002E6A47" w:rsidRPr="00B77E82">
        <w:rPr>
          <w:rFonts w:ascii="Poppins" w:hAnsi="Poppins"/>
          <w:color w:val="auto"/>
          <w:rPrChange w:id="1117" w:author="Stuart McLarnon (NESO)" w:date="2024-11-18T11:12:00Z">
            <w:rPr>
              <w:color w:val="auto"/>
            </w:rPr>
          </w:rPrChange>
        </w:rPr>
        <w:t xml:space="preserve"> documents the procedure of recovery from a Total or Partial Shutdown. </w:t>
      </w:r>
      <w:r w:rsidR="0009110A" w:rsidRPr="00B77E82">
        <w:rPr>
          <w:rFonts w:ascii="Poppins" w:hAnsi="Poppins"/>
          <w:color w:val="auto"/>
          <w:rPrChange w:id="1118" w:author="Stuart McLarnon (NESO)" w:date="2024-11-18T11:12:00Z">
            <w:rPr>
              <w:color w:val="auto"/>
            </w:rPr>
          </w:rPrChange>
        </w:rPr>
        <w:t xml:space="preserve">This is based on a </w:t>
      </w:r>
      <w:proofErr w:type="gramStart"/>
      <w:r w:rsidR="0009110A" w:rsidRPr="00B77E82">
        <w:rPr>
          <w:rFonts w:ascii="Poppins" w:hAnsi="Poppins"/>
          <w:color w:val="auto"/>
          <w:rPrChange w:id="1119" w:author="Stuart McLarnon (NESO)" w:date="2024-11-18T11:12:00Z">
            <w:rPr>
              <w:color w:val="auto"/>
            </w:rPr>
          </w:rPrChange>
        </w:rPr>
        <w:t>top down</w:t>
      </w:r>
      <w:proofErr w:type="gramEnd"/>
      <w:r w:rsidR="0009110A" w:rsidRPr="00B77E82">
        <w:rPr>
          <w:rFonts w:ascii="Poppins" w:hAnsi="Poppins"/>
          <w:color w:val="auto"/>
          <w:rPrChange w:id="1120" w:author="Stuart McLarnon (NESO)" w:date="2024-11-18T11:12:00Z">
            <w:rPr>
              <w:color w:val="auto"/>
            </w:rPr>
          </w:rPrChange>
        </w:rPr>
        <w:t xml:space="preserve"> approach using Local Joint Restoration Plans and a bottom</w:t>
      </w:r>
      <w:r w:rsidR="00DB4101" w:rsidRPr="00B77E82">
        <w:rPr>
          <w:rFonts w:ascii="Poppins" w:hAnsi="Poppins"/>
          <w:color w:val="auto"/>
          <w:rPrChange w:id="1121" w:author="Stuart McLarnon (NESO)" w:date="2024-11-18T11:12:00Z">
            <w:rPr>
              <w:color w:val="auto"/>
            </w:rPr>
          </w:rPrChange>
        </w:rPr>
        <w:t xml:space="preserve"> up</w:t>
      </w:r>
      <w:r w:rsidR="0009110A" w:rsidRPr="00B77E82">
        <w:rPr>
          <w:rFonts w:ascii="Poppins" w:hAnsi="Poppins"/>
          <w:color w:val="auto"/>
          <w:rPrChange w:id="1122" w:author="Stuart McLarnon (NESO)" w:date="2024-11-18T11:12:00Z">
            <w:rPr>
              <w:color w:val="auto"/>
            </w:rPr>
          </w:rPrChange>
        </w:rPr>
        <w:t xml:space="preserve"> approach using Distribution Restoration Zone Plans.</w:t>
      </w:r>
      <w:r w:rsidR="002E6A47" w:rsidRPr="00B77E82">
        <w:rPr>
          <w:rFonts w:ascii="Poppins" w:hAnsi="Poppins"/>
          <w:color w:val="auto"/>
          <w:rPrChange w:id="1123" w:author="Stuart McLarnon (NESO)" w:date="2024-11-18T11:12:00Z">
            <w:rPr>
              <w:color w:val="auto"/>
            </w:rPr>
          </w:rPrChange>
        </w:rPr>
        <w:t xml:space="preserve"> </w:t>
      </w:r>
      <w:r w:rsidR="00A7000F" w:rsidRPr="00B77E82">
        <w:rPr>
          <w:rFonts w:ascii="Poppins" w:hAnsi="Poppins"/>
          <w:color w:val="auto"/>
          <w:rPrChange w:id="1124" w:author="Stuart McLarnon (NESO)" w:date="2024-11-18T11:12:00Z">
            <w:rPr>
              <w:color w:val="auto"/>
            </w:rPr>
          </w:rPrChange>
        </w:rPr>
        <w:t>In GB</w:t>
      </w:r>
      <w:r w:rsidR="00524487" w:rsidRPr="00B77E82">
        <w:rPr>
          <w:rFonts w:ascii="Poppins" w:hAnsi="Poppins"/>
          <w:color w:val="auto"/>
          <w:rPrChange w:id="1125" w:author="Stuart McLarnon (NESO)" w:date="2024-11-18T11:12:00Z">
            <w:rPr>
              <w:color w:val="auto"/>
            </w:rPr>
          </w:rPrChange>
        </w:rPr>
        <w:t>,</w:t>
      </w:r>
      <w:r w:rsidR="005B0119" w:rsidRPr="00B77E82">
        <w:rPr>
          <w:rFonts w:ascii="Poppins" w:hAnsi="Poppins"/>
          <w:color w:val="auto"/>
          <w:rPrChange w:id="1126" w:author="Stuart McLarnon (NESO)" w:date="2024-11-18T11:12:00Z">
            <w:rPr>
              <w:color w:val="auto"/>
            </w:rPr>
          </w:rPrChange>
        </w:rPr>
        <w:t xml:space="preserve"> </w:t>
      </w:r>
      <w:r w:rsidR="00A7000F" w:rsidRPr="00B77E82">
        <w:rPr>
          <w:rFonts w:ascii="Poppins" w:hAnsi="Poppins"/>
          <w:color w:val="auto"/>
          <w:rPrChange w:id="1127" w:author="Stuart McLarnon (NESO)" w:date="2024-11-18T11:12:00Z">
            <w:rPr>
              <w:color w:val="auto"/>
            </w:rPr>
          </w:rPrChange>
        </w:rPr>
        <w:t>th</w:t>
      </w:r>
      <w:r w:rsidR="00524487" w:rsidRPr="00B77E82">
        <w:rPr>
          <w:rFonts w:ascii="Poppins" w:hAnsi="Poppins"/>
          <w:color w:val="auto"/>
          <w:rPrChange w:id="1128" w:author="Stuart McLarnon (NESO)" w:date="2024-11-18T11:12:00Z">
            <w:rPr>
              <w:color w:val="auto"/>
            </w:rPr>
          </w:rPrChange>
        </w:rPr>
        <w:t>ese</w:t>
      </w:r>
      <w:r w:rsidR="00A7000F" w:rsidRPr="00B77E82">
        <w:rPr>
          <w:rFonts w:ascii="Poppins" w:hAnsi="Poppins"/>
          <w:color w:val="auto"/>
          <w:rPrChange w:id="1129" w:author="Stuart McLarnon (NESO)" w:date="2024-11-18T11:12:00Z">
            <w:rPr>
              <w:color w:val="auto"/>
            </w:rPr>
          </w:rPrChange>
        </w:rPr>
        <w:t xml:space="preserve"> process</w:t>
      </w:r>
      <w:r w:rsidR="00524487" w:rsidRPr="00B77E82">
        <w:rPr>
          <w:rFonts w:ascii="Poppins" w:hAnsi="Poppins"/>
          <w:color w:val="auto"/>
          <w:rPrChange w:id="1130" w:author="Stuart McLarnon (NESO)" w:date="2024-11-18T11:12:00Z">
            <w:rPr>
              <w:color w:val="auto"/>
            </w:rPr>
          </w:rPrChange>
        </w:rPr>
        <w:t>es</w:t>
      </w:r>
      <w:r w:rsidR="00A7000F" w:rsidRPr="00B77E82">
        <w:rPr>
          <w:rFonts w:ascii="Poppins" w:hAnsi="Poppins"/>
          <w:color w:val="auto"/>
          <w:rPrChange w:id="1131" w:author="Stuart McLarnon (NESO)" w:date="2024-11-18T11:12:00Z">
            <w:rPr>
              <w:color w:val="auto"/>
            </w:rPr>
          </w:rPrChange>
        </w:rPr>
        <w:t xml:space="preserve"> </w:t>
      </w:r>
      <w:r w:rsidR="00524487" w:rsidRPr="00B77E82">
        <w:rPr>
          <w:rFonts w:ascii="Poppins" w:hAnsi="Poppins"/>
          <w:color w:val="auto"/>
          <w:rPrChange w:id="1132" w:author="Stuart McLarnon (NESO)" w:date="2024-11-18T11:12:00Z">
            <w:rPr>
              <w:color w:val="auto"/>
            </w:rPr>
          </w:rPrChange>
        </w:rPr>
        <w:t>are</w:t>
      </w:r>
      <w:r w:rsidR="00A7000F" w:rsidRPr="00B77E82">
        <w:rPr>
          <w:rFonts w:ascii="Poppins" w:hAnsi="Poppins"/>
          <w:color w:val="auto"/>
          <w:rPrChange w:id="1133" w:author="Stuart McLarnon (NESO)" w:date="2024-11-18T11:12:00Z">
            <w:rPr>
              <w:color w:val="auto"/>
            </w:rPr>
          </w:rPrChange>
        </w:rPr>
        <w:t xml:space="preserve"> detailed in </w:t>
      </w:r>
      <w:r>
        <w:rPr>
          <w:rFonts w:ascii="Poppins" w:hAnsi="Poppins"/>
          <w:i/>
          <w:color w:val="auto"/>
          <w:rPrChange w:id="1134" w:author="Stuart McLarnon (NESO)" w:date="2024-11-18T11:12:00Z">
            <w:rPr>
              <w:i/>
              <w:color w:val="auto"/>
            </w:rPr>
          </w:rPrChange>
        </w:rPr>
        <w:t>Grid Code</w:t>
      </w:r>
      <w:r w:rsidR="002F4AFB" w:rsidRPr="00B77E82">
        <w:rPr>
          <w:rFonts w:ascii="Poppins" w:hAnsi="Poppins"/>
          <w:i/>
          <w:color w:val="auto"/>
          <w:rPrChange w:id="1135" w:author="Stuart McLarnon (NESO)" w:date="2024-11-18T11:12:00Z">
            <w:rPr>
              <w:i/>
              <w:color w:val="auto"/>
            </w:rPr>
          </w:rPrChange>
        </w:rPr>
        <w:t xml:space="preserve"> </w:t>
      </w:r>
      <w:r w:rsidR="00A7000F" w:rsidRPr="00B77E82">
        <w:rPr>
          <w:rFonts w:ascii="Poppins" w:hAnsi="Poppins"/>
          <w:i/>
          <w:color w:val="auto"/>
          <w:rPrChange w:id="1136" w:author="Stuart McLarnon (NESO)" w:date="2024-11-18T11:12:00Z">
            <w:rPr>
              <w:i/>
              <w:color w:val="auto"/>
            </w:rPr>
          </w:rPrChange>
        </w:rPr>
        <w:t>OC9</w:t>
      </w:r>
      <w:r w:rsidR="00A7000F" w:rsidRPr="00B77E82">
        <w:rPr>
          <w:rFonts w:ascii="Poppins" w:hAnsi="Poppins"/>
          <w:color w:val="auto"/>
          <w:rPrChange w:id="1137" w:author="Stuart McLarnon (NESO)" w:date="2024-11-18T11:12:00Z">
            <w:rPr>
              <w:color w:val="auto"/>
            </w:rPr>
          </w:rPrChange>
        </w:rPr>
        <w:t xml:space="preserve"> </w:t>
      </w:r>
      <w:r w:rsidR="006B01BA" w:rsidRPr="00B77E82">
        <w:rPr>
          <w:rFonts w:ascii="Poppins" w:hAnsi="Poppins"/>
          <w:color w:val="auto"/>
          <w:rPrChange w:id="1138" w:author="Stuart McLarnon (NESO)" w:date="2024-11-18T11:12:00Z">
            <w:rPr>
              <w:color w:val="auto"/>
            </w:rPr>
          </w:rPrChange>
        </w:rPr>
        <w:t xml:space="preserve">and </w:t>
      </w:r>
      <w:r w:rsidR="002F4AFB" w:rsidRPr="00B77E82">
        <w:rPr>
          <w:rFonts w:ascii="Poppins" w:hAnsi="Poppins"/>
          <w:i/>
          <w:color w:val="auto"/>
          <w:rPrChange w:id="1139" w:author="Stuart McLarnon (NESO)" w:date="2024-11-18T11:12:00Z">
            <w:rPr>
              <w:i/>
              <w:color w:val="auto"/>
            </w:rPr>
          </w:rPrChange>
        </w:rPr>
        <w:t>Distribution Code</w:t>
      </w:r>
      <w:r w:rsidR="002F4AFB" w:rsidRPr="00B77E82">
        <w:rPr>
          <w:rFonts w:ascii="Poppins" w:hAnsi="Poppins"/>
          <w:color w:val="auto"/>
          <w:rPrChange w:id="1140" w:author="Stuart McLarnon (NESO)" w:date="2024-11-18T11:12:00Z">
            <w:rPr>
              <w:color w:val="auto"/>
            </w:rPr>
          </w:rPrChange>
        </w:rPr>
        <w:t xml:space="preserve"> </w:t>
      </w:r>
      <w:r w:rsidR="006B01BA" w:rsidRPr="00B77E82">
        <w:rPr>
          <w:rFonts w:ascii="Poppins" w:hAnsi="Poppins"/>
          <w:i/>
          <w:color w:val="auto"/>
          <w:rPrChange w:id="1141" w:author="Stuart McLarnon (NESO)" w:date="2024-11-18T11:12:00Z">
            <w:rPr>
              <w:i/>
              <w:color w:val="auto"/>
            </w:rPr>
          </w:rPrChange>
        </w:rPr>
        <w:t>DOC9</w:t>
      </w:r>
      <w:r w:rsidR="006B01BA" w:rsidRPr="00B77E82">
        <w:rPr>
          <w:rFonts w:ascii="Poppins" w:hAnsi="Poppins"/>
          <w:color w:val="auto"/>
          <w:rPrChange w:id="1142" w:author="Stuart McLarnon (NESO)" w:date="2024-11-18T11:12:00Z">
            <w:rPr>
              <w:color w:val="auto"/>
            </w:rPr>
          </w:rPrChange>
        </w:rPr>
        <w:t xml:space="preserve"> </w:t>
      </w:r>
      <w:r w:rsidR="005B0119" w:rsidRPr="00B77E82">
        <w:rPr>
          <w:rFonts w:ascii="Poppins" w:hAnsi="Poppins"/>
          <w:color w:val="auto"/>
          <w:rPrChange w:id="1143" w:author="Stuart McLarnon (NESO)" w:date="2024-11-18T11:12:00Z">
            <w:rPr>
              <w:color w:val="auto"/>
            </w:rPr>
          </w:rPrChange>
        </w:rPr>
        <w:t xml:space="preserve">and reflect the processes detailed in </w:t>
      </w:r>
      <w:r w:rsidR="006B01BA" w:rsidRPr="00B77E82">
        <w:rPr>
          <w:rFonts w:ascii="Poppins" w:hAnsi="Poppins"/>
          <w:color w:val="auto"/>
          <w:rPrChange w:id="1144" w:author="Stuart McLarnon (NESO)" w:date="2024-11-18T11:12:00Z">
            <w:rPr>
              <w:color w:val="auto"/>
            </w:rPr>
          </w:rPrChange>
        </w:rPr>
        <w:t>the EU NCER as follows:</w:t>
      </w:r>
    </w:p>
    <w:p w14:paraId="678502A0" w14:textId="23225B27" w:rsidR="002E6A47" w:rsidRPr="00B77E82" w:rsidRDefault="002E6A47" w:rsidP="00C07A67">
      <w:pPr>
        <w:pStyle w:val="ListParagraph"/>
        <w:numPr>
          <w:ilvl w:val="0"/>
          <w:numId w:val="16"/>
        </w:numPr>
        <w:tabs>
          <w:tab w:val="left" w:pos="567"/>
        </w:tabs>
        <w:spacing w:after="60" w:line="288" w:lineRule="auto"/>
        <w:ind w:left="1080"/>
        <w:rPr>
          <w:rFonts w:ascii="Poppins" w:hAnsi="Poppins"/>
          <w:color w:val="auto"/>
          <w:lang w:val="en-US"/>
          <w:rPrChange w:id="1145" w:author="Stuart McLarnon (NESO)" w:date="2024-11-18T11:12:00Z">
            <w:rPr>
              <w:color w:val="auto"/>
              <w:lang w:val="en-US"/>
            </w:rPr>
          </w:rPrChange>
        </w:rPr>
      </w:pPr>
      <w:r w:rsidRPr="00B77E82">
        <w:rPr>
          <w:rFonts w:ascii="Poppins" w:hAnsi="Poppins"/>
          <w:color w:val="auto"/>
          <w:lang w:val="en-US"/>
          <w:rPrChange w:id="1146" w:author="Stuart McLarnon (NESO)" w:date="2024-11-18T11:12:00Z">
            <w:rPr>
              <w:color w:val="auto"/>
              <w:lang w:val="en-US"/>
            </w:rPr>
          </w:rPrChange>
        </w:rPr>
        <w:t>Re-</w:t>
      </w:r>
      <w:proofErr w:type="spellStart"/>
      <w:r w:rsidRPr="00B77E82">
        <w:rPr>
          <w:rFonts w:ascii="Poppins" w:hAnsi="Poppins"/>
          <w:color w:val="auto"/>
          <w:lang w:val="en-US"/>
          <w:rPrChange w:id="1147" w:author="Stuart McLarnon (NESO)" w:date="2024-11-18T11:12:00Z">
            <w:rPr>
              <w:color w:val="auto"/>
              <w:lang w:val="en-US"/>
            </w:rPr>
          </w:rPrChange>
        </w:rPr>
        <w:t>energisation</w:t>
      </w:r>
      <w:proofErr w:type="spellEnd"/>
      <w:r w:rsidRPr="00B77E82">
        <w:rPr>
          <w:rFonts w:ascii="Poppins" w:hAnsi="Poppins"/>
          <w:color w:val="auto"/>
          <w:lang w:val="en-US"/>
          <w:rPrChange w:id="1148" w:author="Stuart McLarnon (NESO)" w:date="2024-11-18T11:12:00Z">
            <w:rPr>
              <w:color w:val="auto"/>
              <w:lang w:val="en-US"/>
            </w:rPr>
          </w:rPrChange>
        </w:rPr>
        <w:t xml:space="preserve"> procedure </w:t>
      </w:r>
      <w:r w:rsidRPr="00B77E82">
        <w:rPr>
          <w:rFonts w:ascii="Poppins" w:hAnsi="Poppins"/>
          <w:i/>
          <w:color w:val="auto"/>
          <w:lang w:val="en-US"/>
          <w:rPrChange w:id="1149" w:author="Stuart McLarnon (NESO)" w:date="2024-11-18T11:12:00Z">
            <w:rPr>
              <w:i/>
              <w:color w:val="auto"/>
              <w:lang w:val="en-US"/>
            </w:rPr>
          </w:rPrChange>
        </w:rPr>
        <w:t>(</w:t>
      </w:r>
      <w:r w:rsidR="007F7D75" w:rsidRPr="00B77E82">
        <w:rPr>
          <w:rFonts w:ascii="Poppins" w:hAnsi="Poppins"/>
          <w:i/>
          <w:color w:val="auto"/>
          <w:lang w:val="en-US"/>
          <w:rPrChange w:id="1150" w:author="Stuart McLarnon (NESO)" w:date="2024-11-18T11:12:00Z">
            <w:rPr>
              <w:i/>
              <w:color w:val="auto"/>
              <w:lang w:val="en-US"/>
            </w:rPr>
          </w:rPrChange>
        </w:rPr>
        <w:t>EU NCER</w:t>
      </w:r>
      <w:r w:rsidRPr="00B77E82">
        <w:rPr>
          <w:rFonts w:ascii="Poppins" w:hAnsi="Poppins"/>
          <w:i/>
          <w:color w:val="auto"/>
          <w:lang w:val="en-US"/>
          <w:rPrChange w:id="1151" w:author="Stuart McLarnon (NESO)" w:date="2024-11-18T11:12:00Z">
            <w:rPr>
              <w:i/>
              <w:color w:val="auto"/>
              <w:lang w:val="en-US"/>
            </w:rPr>
          </w:rPrChange>
        </w:rPr>
        <w:t xml:space="preserve"> Article 26 Section 2)</w:t>
      </w:r>
      <w:r w:rsidR="006C1F74" w:rsidRPr="00B77E82">
        <w:rPr>
          <w:rFonts w:ascii="Poppins" w:hAnsi="Poppins"/>
          <w:i/>
          <w:color w:val="auto"/>
          <w:lang w:val="en-US"/>
          <w:rPrChange w:id="1152" w:author="Stuart McLarnon (NESO)" w:date="2024-11-18T11:12:00Z">
            <w:rPr>
              <w:i/>
              <w:color w:val="auto"/>
              <w:lang w:val="en-US"/>
            </w:rPr>
          </w:rPrChange>
        </w:rPr>
        <w:t>;</w:t>
      </w:r>
    </w:p>
    <w:p w14:paraId="74C2A770" w14:textId="780FA2CF" w:rsidR="002E6A47" w:rsidRPr="00B77E82" w:rsidRDefault="002E6A47" w:rsidP="00C07A67">
      <w:pPr>
        <w:pStyle w:val="ListParagraph"/>
        <w:numPr>
          <w:ilvl w:val="0"/>
          <w:numId w:val="16"/>
        </w:numPr>
        <w:tabs>
          <w:tab w:val="left" w:pos="567"/>
        </w:tabs>
        <w:spacing w:after="60" w:line="288" w:lineRule="auto"/>
        <w:ind w:left="1080"/>
        <w:rPr>
          <w:rFonts w:ascii="Poppins" w:hAnsi="Poppins"/>
          <w:color w:val="auto"/>
          <w:lang w:val="en-US"/>
          <w:rPrChange w:id="1153" w:author="Stuart McLarnon (NESO)" w:date="2024-11-18T11:12:00Z">
            <w:rPr>
              <w:color w:val="auto"/>
              <w:lang w:val="en-US"/>
            </w:rPr>
          </w:rPrChange>
        </w:rPr>
      </w:pPr>
      <w:r w:rsidRPr="00B77E82">
        <w:rPr>
          <w:rFonts w:ascii="Poppins" w:hAnsi="Poppins"/>
          <w:color w:val="auto"/>
          <w:lang w:val="en-US"/>
          <w:rPrChange w:id="1154" w:author="Stuart McLarnon (NESO)" w:date="2024-11-18T11:12:00Z">
            <w:rPr>
              <w:color w:val="auto"/>
              <w:lang w:val="en-US"/>
            </w:rPr>
          </w:rPrChange>
        </w:rPr>
        <w:t>Re-</w:t>
      </w:r>
      <w:proofErr w:type="spellStart"/>
      <w:r w:rsidRPr="00B77E82">
        <w:rPr>
          <w:rFonts w:ascii="Poppins" w:hAnsi="Poppins"/>
          <w:color w:val="auto"/>
          <w:lang w:val="en-US"/>
          <w:rPrChange w:id="1155" w:author="Stuart McLarnon (NESO)" w:date="2024-11-18T11:12:00Z">
            <w:rPr>
              <w:color w:val="auto"/>
              <w:lang w:val="en-US"/>
            </w:rPr>
          </w:rPrChange>
        </w:rPr>
        <w:t>synchronisation</w:t>
      </w:r>
      <w:proofErr w:type="spellEnd"/>
      <w:r w:rsidRPr="00B77E82">
        <w:rPr>
          <w:rFonts w:ascii="Poppins" w:hAnsi="Poppins"/>
          <w:color w:val="auto"/>
          <w:lang w:val="en-US"/>
          <w:rPrChange w:id="1156" w:author="Stuart McLarnon (NESO)" w:date="2024-11-18T11:12:00Z">
            <w:rPr>
              <w:color w:val="auto"/>
              <w:lang w:val="en-US"/>
            </w:rPr>
          </w:rPrChange>
        </w:rPr>
        <w:t xml:space="preserve"> procedure </w:t>
      </w:r>
      <w:r w:rsidRPr="00B77E82">
        <w:rPr>
          <w:rFonts w:ascii="Poppins" w:hAnsi="Poppins"/>
          <w:i/>
          <w:color w:val="auto"/>
          <w:lang w:val="en-US"/>
          <w:rPrChange w:id="1157" w:author="Stuart McLarnon (NESO)" w:date="2024-11-18T11:12:00Z">
            <w:rPr>
              <w:i/>
              <w:color w:val="auto"/>
              <w:lang w:val="en-US"/>
            </w:rPr>
          </w:rPrChange>
        </w:rPr>
        <w:t>(</w:t>
      </w:r>
      <w:r w:rsidR="007F7D75" w:rsidRPr="00B77E82">
        <w:rPr>
          <w:rFonts w:ascii="Poppins" w:hAnsi="Poppins"/>
          <w:i/>
          <w:color w:val="auto"/>
          <w:rPrChange w:id="1158" w:author="Stuart McLarnon (NESO)" w:date="2024-11-18T11:12:00Z">
            <w:rPr>
              <w:i/>
              <w:color w:val="auto"/>
            </w:rPr>
          </w:rPrChange>
        </w:rPr>
        <w:t>EU NCER</w:t>
      </w:r>
      <w:r w:rsidRPr="00B77E82">
        <w:rPr>
          <w:rFonts w:ascii="Poppins" w:hAnsi="Poppins"/>
          <w:i/>
          <w:color w:val="auto"/>
          <w:rPrChange w:id="1159" w:author="Stuart McLarnon (NESO)" w:date="2024-11-18T11:12:00Z">
            <w:rPr>
              <w:i/>
              <w:color w:val="auto"/>
            </w:rPr>
          </w:rPrChange>
        </w:rPr>
        <w:t xml:space="preserve"> Article 33 Section 4)</w:t>
      </w:r>
      <w:r w:rsidR="006C1F74" w:rsidRPr="00B77E82">
        <w:rPr>
          <w:rFonts w:ascii="Poppins" w:hAnsi="Poppins"/>
          <w:i/>
          <w:color w:val="auto"/>
          <w:rPrChange w:id="1160" w:author="Stuart McLarnon (NESO)" w:date="2024-11-18T11:12:00Z">
            <w:rPr>
              <w:i/>
              <w:color w:val="auto"/>
            </w:rPr>
          </w:rPrChange>
        </w:rPr>
        <w:t xml:space="preserve">; </w:t>
      </w:r>
      <w:r w:rsidR="006C1F74" w:rsidRPr="00B77E82">
        <w:rPr>
          <w:rFonts w:ascii="Poppins" w:hAnsi="Poppins"/>
          <w:color w:val="auto"/>
          <w:rPrChange w:id="1161" w:author="Stuart McLarnon (NESO)" w:date="2024-11-18T11:12:00Z">
            <w:rPr>
              <w:color w:val="auto"/>
            </w:rPr>
          </w:rPrChange>
        </w:rPr>
        <w:t>and</w:t>
      </w:r>
    </w:p>
    <w:p w14:paraId="6A9E626E" w14:textId="1E6A111A" w:rsidR="002E6A47" w:rsidRPr="00B77E82" w:rsidRDefault="002E6A47" w:rsidP="00C07A67">
      <w:pPr>
        <w:pStyle w:val="ListParagraph"/>
        <w:numPr>
          <w:ilvl w:val="0"/>
          <w:numId w:val="16"/>
        </w:numPr>
        <w:tabs>
          <w:tab w:val="left" w:pos="567"/>
        </w:tabs>
        <w:spacing w:after="60" w:line="288" w:lineRule="auto"/>
        <w:ind w:left="1080"/>
        <w:rPr>
          <w:rFonts w:ascii="Poppins" w:hAnsi="Poppins"/>
          <w:color w:val="auto"/>
          <w:lang w:val="en-US"/>
          <w:rPrChange w:id="1162" w:author="Stuart McLarnon (NESO)" w:date="2024-11-18T11:12:00Z">
            <w:rPr>
              <w:color w:val="auto"/>
              <w:lang w:val="en-US"/>
            </w:rPr>
          </w:rPrChange>
        </w:rPr>
      </w:pPr>
      <w:r w:rsidRPr="00B77E82">
        <w:rPr>
          <w:rFonts w:ascii="Poppins" w:hAnsi="Poppins"/>
          <w:color w:val="auto"/>
          <w:lang w:val="en-US"/>
          <w:rPrChange w:id="1163" w:author="Stuart McLarnon (NESO)" w:date="2024-11-18T11:12:00Z">
            <w:rPr>
              <w:color w:val="auto"/>
              <w:lang w:val="en-US"/>
            </w:rPr>
          </w:rPrChange>
        </w:rPr>
        <w:t>Frequency management procedure</w:t>
      </w:r>
      <w:r w:rsidR="00DB4101" w:rsidRPr="00B77E82">
        <w:rPr>
          <w:rFonts w:ascii="Poppins" w:hAnsi="Poppins"/>
          <w:color w:val="auto"/>
          <w:lang w:val="en-US"/>
          <w:rPrChange w:id="1164" w:author="Stuart McLarnon (NESO)" w:date="2024-11-18T11:12:00Z">
            <w:rPr>
              <w:color w:val="auto"/>
              <w:lang w:val="en-US"/>
            </w:rPr>
          </w:rPrChange>
        </w:rPr>
        <w:t>.</w:t>
      </w:r>
    </w:p>
    <w:p w14:paraId="593301C8" w14:textId="77777777" w:rsidR="002E6A47" w:rsidRPr="00B77E82" w:rsidRDefault="002E6A47" w:rsidP="002E6A47">
      <w:pPr>
        <w:rPr>
          <w:rFonts w:ascii="Poppins" w:hAnsi="Poppins"/>
          <w:lang w:val="en-US"/>
          <w:rPrChange w:id="1165" w:author="Stuart McLarnon (NESO)" w:date="2024-11-18T11:12:00Z">
            <w:rPr>
              <w:lang w:val="en-US"/>
            </w:rPr>
          </w:rPrChange>
        </w:rPr>
      </w:pPr>
    </w:p>
    <w:p w14:paraId="14D83E1C" w14:textId="4ACD5B36" w:rsidR="002E6A47" w:rsidRPr="00F16C9F" w:rsidRDefault="002E6A47" w:rsidP="00B03C19">
      <w:pPr>
        <w:pStyle w:val="Heading2"/>
        <w:ind w:left="567"/>
        <w:rPr>
          <w:rFonts w:ascii="Poppins Medium" w:hAnsi="Poppins Medium"/>
          <w:color w:val="3F0731"/>
          <w:sz w:val="32"/>
          <w:lang w:val="en-US"/>
          <w:rPrChange w:id="1166" w:author="Stuart McLarnon (NESO)" w:date="2024-11-18T11:12:00Z">
            <w:rPr>
              <w:lang w:val="en-US"/>
            </w:rPr>
          </w:rPrChange>
        </w:rPr>
      </w:pPr>
      <w:bookmarkStart w:id="1167" w:name="_Toc524093830"/>
      <w:bookmarkStart w:id="1168" w:name="_Toc104197286"/>
      <w:bookmarkStart w:id="1169" w:name="_Toc16950006"/>
      <w:r w:rsidRPr="00F16C9F">
        <w:rPr>
          <w:rFonts w:ascii="Poppins Medium" w:hAnsi="Poppins Medium"/>
          <w:color w:val="3F0731"/>
          <w:sz w:val="32"/>
          <w:lang w:val="en-US"/>
          <w:rPrChange w:id="1170" w:author="Stuart McLarnon (NESO)" w:date="2024-11-18T11:12:00Z">
            <w:rPr>
              <w:lang w:val="en-US"/>
            </w:rPr>
          </w:rPrChange>
        </w:rPr>
        <w:t>Re-</w:t>
      </w:r>
      <w:proofErr w:type="spellStart"/>
      <w:r w:rsidRPr="00F16C9F">
        <w:rPr>
          <w:rFonts w:ascii="Poppins Medium" w:hAnsi="Poppins Medium"/>
          <w:color w:val="3F0731"/>
          <w:sz w:val="32"/>
          <w:lang w:val="en-US"/>
          <w:rPrChange w:id="1171" w:author="Stuart McLarnon (NESO)" w:date="2024-11-18T11:12:00Z">
            <w:rPr>
              <w:lang w:val="en-US"/>
            </w:rPr>
          </w:rPrChange>
        </w:rPr>
        <w:t>energisation</w:t>
      </w:r>
      <w:proofErr w:type="spellEnd"/>
      <w:r w:rsidRPr="00F16C9F">
        <w:rPr>
          <w:rFonts w:ascii="Poppins Medium" w:hAnsi="Poppins Medium"/>
          <w:color w:val="3F0731"/>
          <w:sz w:val="32"/>
          <w:lang w:val="en-US"/>
          <w:rPrChange w:id="1172" w:author="Stuart McLarnon (NESO)" w:date="2024-11-18T11:12:00Z">
            <w:rPr>
              <w:lang w:val="en-US"/>
            </w:rPr>
          </w:rPrChange>
        </w:rPr>
        <w:t xml:space="preserve"> procedure</w:t>
      </w:r>
      <w:bookmarkEnd w:id="1167"/>
      <w:bookmarkEnd w:id="1168"/>
      <w:bookmarkEnd w:id="1169"/>
      <w:r w:rsidRPr="00F16C9F">
        <w:rPr>
          <w:rFonts w:ascii="Poppins Medium" w:hAnsi="Poppins Medium"/>
          <w:color w:val="3F0731"/>
          <w:sz w:val="32"/>
          <w:lang w:val="en-US"/>
          <w:rPrChange w:id="1173" w:author="Stuart McLarnon (NESO)" w:date="2024-11-18T11:12:00Z">
            <w:rPr>
              <w:lang w:val="en-US"/>
            </w:rPr>
          </w:rPrChange>
        </w:rPr>
        <w:t xml:space="preserve"> </w:t>
      </w:r>
    </w:p>
    <w:p w14:paraId="39064345" w14:textId="07CAFE84" w:rsidR="002E6A47" w:rsidRPr="00B77E82" w:rsidRDefault="0039354D" w:rsidP="003E1EE5">
      <w:pPr>
        <w:pStyle w:val="CF32Body"/>
        <w:rPr>
          <w:rFonts w:ascii="Poppins" w:hAnsi="Poppins"/>
          <w:rPrChange w:id="1174" w:author="Stuart McLarnon (NESO)" w:date="2024-11-18T11:12:00Z">
            <w:rPr/>
          </w:rPrChange>
        </w:rPr>
      </w:pPr>
      <w:r>
        <w:rPr>
          <w:rFonts w:ascii="Poppins" w:hAnsi="Poppins"/>
          <w:i/>
          <w:rPrChange w:id="1175" w:author="Stuart McLarnon (NESO)" w:date="2024-11-18T11:12:00Z">
            <w:rPr>
              <w:i/>
            </w:rPr>
          </w:rPrChange>
        </w:rPr>
        <w:t>Grid Code</w:t>
      </w:r>
      <w:r w:rsidR="002E6A47" w:rsidRPr="00B77E82">
        <w:rPr>
          <w:rFonts w:ascii="Poppins" w:hAnsi="Poppins"/>
          <w:i/>
          <w:rPrChange w:id="1176" w:author="Stuart McLarnon (NESO)" w:date="2024-11-18T11:12:00Z">
            <w:rPr>
              <w:i/>
            </w:rPr>
          </w:rPrChange>
        </w:rPr>
        <w:t xml:space="preserve"> OC9.2 </w:t>
      </w:r>
      <w:r w:rsidR="002E6A47" w:rsidRPr="00B77E82">
        <w:rPr>
          <w:rFonts w:ascii="Poppins" w:hAnsi="Poppins"/>
          <w:rPrChange w:id="1177" w:author="Stuart McLarnon (NESO)" w:date="2024-11-18T11:12:00Z">
            <w:rPr/>
          </w:rPrChange>
        </w:rPr>
        <w:t xml:space="preserve">identifies the key processes to be implemented in GB to enable the restoration of the Total </w:t>
      </w:r>
      <w:r w:rsidR="006A39CE" w:rsidRPr="00B77E82">
        <w:rPr>
          <w:rFonts w:ascii="Poppins" w:hAnsi="Poppins"/>
          <w:rPrChange w:id="1178" w:author="Stuart McLarnon (NESO)" w:date="2024-11-18T11:12:00Z">
            <w:rPr/>
          </w:rPrChange>
        </w:rPr>
        <w:t>S</w:t>
      </w:r>
      <w:r w:rsidR="002E6A47" w:rsidRPr="00B77E82">
        <w:rPr>
          <w:rFonts w:ascii="Poppins" w:hAnsi="Poppins"/>
          <w:rPrChange w:id="1179" w:author="Stuart McLarnon (NESO)" w:date="2024-11-18T11:12:00Z">
            <w:rPr/>
          </w:rPrChange>
        </w:rPr>
        <w:t>ystem following a Total or Partial Shutdown as:</w:t>
      </w:r>
    </w:p>
    <w:p w14:paraId="404F789F" w14:textId="661ED940" w:rsidR="002E6A47" w:rsidRPr="00B77E82" w:rsidRDefault="002E6A47" w:rsidP="00C07A67">
      <w:pPr>
        <w:pStyle w:val="CFBody3"/>
        <w:numPr>
          <w:ilvl w:val="0"/>
          <w:numId w:val="21"/>
        </w:numPr>
        <w:rPr>
          <w:rFonts w:ascii="Poppins" w:hAnsi="Poppins"/>
          <w:rPrChange w:id="1180" w:author="Stuart McLarnon (NESO)" w:date="2024-11-18T11:12:00Z">
            <w:rPr/>
          </w:rPrChange>
        </w:rPr>
      </w:pPr>
      <w:r w:rsidRPr="00B77E82">
        <w:rPr>
          <w:rFonts w:ascii="Poppins" w:hAnsi="Poppins"/>
          <w:rPrChange w:id="1181" w:author="Stuart McLarnon (NESO)" w:date="2024-11-18T11:12:00Z">
            <w:rPr/>
          </w:rPrChange>
        </w:rPr>
        <w:t>Selectively implement Local Joint Restoration Plans</w:t>
      </w:r>
      <w:r w:rsidR="000D0571" w:rsidRPr="00B77E82">
        <w:rPr>
          <w:rFonts w:ascii="Poppins" w:hAnsi="Poppins"/>
          <w:rPrChange w:id="1182" w:author="Stuart McLarnon (NESO)" w:date="2024-11-18T11:12:00Z">
            <w:rPr/>
          </w:rPrChange>
        </w:rPr>
        <w:t xml:space="preserve"> and Distribution Restoration Zone </w:t>
      </w:r>
      <w:proofErr w:type="gramStart"/>
      <w:r w:rsidR="000D0571" w:rsidRPr="00B77E82">
        <w:rPr>
          <w:rFonts w:ascii="Poppins" w:hAnsi="Poppins"/>
          <w:rPrChange w:id="1183" w:author="Stuart McLarnon (NESO)" w:date="2024-11-18T11:12:00Z">
            <w:rPr/>
          </w:rPrChange>
        </w:rPr>
        <w:t>Plans</w:t>
      </w:r>
      <w:r w:rsidRPr="00B77E82">
        <w:rPr>
          <w:rFonts w:ascii="Poppins" w:hAnsi="Poppins"/>
          <w:rPrChange w:id="1184" w:author="Stuart McLarnon (NESO)" w:date="2024-11-18T11:12:00Z">
            <w:rPr/>
          </w:rPrChange>
        </w:rPr>
        <w:t>;</w:t>
      </w:r>
      <w:proofErr w:type="gramEnd"/>
    </w:p>
    <w:p w14:paraId="43D33B56" w14:textId="478AAF3F" w:rsidR="002E6A47" w:rsidRPr="00B77E82" w:rsidRDefault="002E6A47" w:rsidP="00C07A67">
      <w:pPr>
        <w:pStyle w:val="CFBody3"/>
        <w:numPr>
          <w:ilvl w:val="0"/>
          <w:numId w:val="21"/>
        </w:numPr>
        <w:rPr>
          <w:rFonts w:ascii="Poppins" w:hAnsi="Poppins"/>
          <w:rPrChange w:id="1185" w:author="Stuart McLarnon (NESO)" w:date="2024-11-18T11:12:00Z">
            <w:rPr/>
          </w:rPrChange>
        </w:rPr>
      </w:pPr>
      <w:r w:rsidRPr="00B77E82">
        <w:rPr>
          <w:rFonts w:ascii="Poppins" w:hAnsi="Poppins"/>
          <w:rPrChange w:id="1186" w:author="Stuart McLarnon (NESO)" w:date="2024-11-18T11:12:00Z">
            <w:rPr/>
          </w:rPrChange>
        </w:rPr>
        <w:t xml:space="preserve">Expand Power </w:t>
      </w:r>
      <w:proofErr w:type="gramStart"/>
      <w:r w:rsidRPr="00B77E82">
        <w:rPr>
          <w:rFonts w:ascii="Poppins" w:hAnsi="Poppins"/>
          <w:rPrChange w:id="1187" w:author="Stuart McLarnon (NESO)" w:date="2024-11-18T11:12:00Z">
            <w:rPr/>
          </w:rPrChange>
        </w:rPr>
        <w:t>Islands</w:t>
      </w:r>
      <w:r w:rsidR="006C1F74" w:rsidRPr="00B77E82">
        <w:rPr>
          <w:rFonts w:ascii="Poppins" w:hAnsi="Poppins"/>
          <w:rPrChange w:id="1188" w:author="Stuart McLarnon (NESO)" w:date="2024-11-18T11:12:00Z">
            <w:rPr/>
          </w:rPrChange>
        </w:rPr>
        <w:t>;</w:t>
      </w:r>
      <w:proofErr w:type="gramEnd"/>
    </w:p>
    <w:p w14:paraId="19982856" w14:textId="3236F5DC" w:rsidR="002E6A47" w:rsidRPr="00B77E82" w:rsidRDefault="002E6A47" w:rsidP="00C07A67">
      <w:pPr>
        <w:pStyle w:val="CFBody3"/>
        <w:numPr>
          <w:ilvl w:val="0"/>
          <w:numId w:val="21"/>
        </w:numPr>
        <w:rPr>
          <w:rFonts w:ascii="Poppins" w:hAnsi="Poppins"/>
          <w:rPrChange w:id="1189" w:author="Stuart McLarnon (NESO)" w:date="2024-11-18T11:12:00Z">
            <w:rPr/>
          </w:rPrChange>
        </w:rPr>
      </w:pPr>
      <w:r w:rsidRPr="00B77E82">
        <w:rPr>
          <w:rFonts w:ascii="Poppins" w:hAnsi="Poppins"/>
          <w:rPrChange w:id="1190" w:author="Stuart McLarnon (NESO)" w:date="2024-11-18T11:12:00Z">
            <w:rPr/>
          </w:rPrChange>
        </w:rPr>
        <w:t xml:space="preserve">Selectively reconnect </w:t>
      </w:r>
      <w:proofErr w:type="gramStart"/>
      <w:r w:rsidR="006C1F74" w:rsidRPr="00B77E82">
        <w:rPr>
          <w:rFonts w:ascii="Poppins" w:hAnsi="Poppins"/>
          <w:rPrChange w:id="1191" w:author="Stuart McLarnon (NESO)" w:date="2024-11-18T11:12:00Z">
            <w:rPr/>
          </w:rPrChange>
        </w:rPr>
        <w:t>d</w:t>
      </w:r>
      <w:r w:rsidRPr="00B77E82">
        <w:rPr>
          <w:rFonts w:ascii="Poppins" w:hAnsi="Poppins"/>
          <w:rPrChange w:id="1192" w:author="Stuart McLarnon (NESO)" w:date="2024-11-18T11:12:00Z">
            <w:rPr/>
          </w:rPrChange>
        </w:rPr>
        <w:t>emand;</w:t>
      </w:r>
      <w:proofErr w:type="gramEnd"/>
    </w:p>
    <w:p w14:paraId="7D5039C3" w14:textId="0182CCD8" w:rsidR="002E6A47" w:rsidRPr="00B77E82" w:rsidRDefault="002E6A47" w:rsidP="00C07A67">
      <w:pPr>
        <w:pStyle w:val="CFBody3"/>
        <w:numPr>
          <w:ilvl w:val="0"/>
          <w:numId w:val="21"/>
        </w:numPr>
        <w:rPr>
          <w:rFonts w:ascii="Poppins" w:hAnsi="Poppins"/>
          <w:rPrChange w:id="1193" w:author="Stuart McLarnon (NESO)" w:date="2024-11-18T11:12:00Z">
            <w:rPr/>
          </w:rPrChange>
        </w:rPr>
      </w:pPr>
      <w:r w:rsidRPr="00B77E82">
        <w:rPr>
          <w:rFonts w:ascii="Poppins" w:hAnsi="Poppins"/>
          <w:rPrChange w:id="1194" w:author="Stuart McLarnon (NESO)" w:date="2024-11-18T11:12:00Z">
            <w:rPr/>
          </w:rPrChange>
        </w:rPr>
        <w:t xml:space="preserve">Expand and merge Power Islands leading to Total System </w:t>
      </w:r>
      <w:proofErr w:type="gramStart"/>
      <w:r w:rsidRPr="00B77E82">
        <w:rPr>
          <w:rFonts w:ascii="Poppins" w:hAnsi="Poppins"/>
          <w:rPrChange w:id="1195" w:author="Stuart McLarnon (NESO)" w:date="2024-11-18T11:12:00Z">
            <w:rPr/>
          </w:rPrChange>
        </w:rPr>
        <w:t>energisation;</w:t>
      </w:r>
      <w:proofErr w:type="gramEnd"/>
    </w:p>
    <w:p w14:paraId="09C4FBD5" w14:textId="77777777" w:rsidR="002E6A47" w:rsidRPr="00B77E82" w:rsidRDefault="002E6A47" w:rsidP="00C07A67">
      <w:pPr>
        <w:pStyle w:val="CFBody3"/>
        <w:numPr>
          <w:ilvl w:val="0"/>
          <w:numId w:val="21"/>
        </w:numPr>
        <w:rPr>
          <w:rFonts w:ascii="Poppins" w:hAnsi="Poppins"/>
          <w:rPrChange w:id="1196" w:author="Stuart McLarnon (NESO)" w:date="2024-11-18T11:12:00Z">
            <w:rPr/>
          </w:rPrChange>
        </w:rPr>
      </w:pPr>
      <w:r w:rsidRPr="00B77E82">
        <w:rPr>
          <w:rFonts w:ascii="Poppins" w:hAnsi="Poppins"/>
          <w:rPrChange w:id="1197" w:author="Stuart McLarnon (NESO)" w:date="2024-11-18T11:12:00Z">
            <w:rPr/>
          </w:rPrChange>
        </w:rPr>
        <w:lastRenderedPageBreak/>
        <w:t xml:space="preserve">Facilitate and co-ordinate returning the Total System back to normal operation; and </w:t>
      </w:r>
    </w:p>
    <w:p w14:paraId="64FDD5F2" w14:textId="6845110E" w:rsidR="002E6A47" w:rsidRPr="00B77E82" w:rsidRDefault="002E6A47" w:rsidP="00C07A67">
      <w:pPr>
        <w:pStyle w:val="CFBody3"/>
        <w:numPr>
          <w:ilvl w:val="0"/>
          <w:numId w:val="21"/>
        </w:numPr>
        <w:rPr>
          <w:rFonts w:ascii="Poppins" w:hAnsi="Poppins"/>
          <w:rPrChange w:id="1198" w:author="Stuart McLarnon (NESO)" w:date="2024-11-18T11:12:00Z">
            <w:rPr/>
          </w:rPrChange>
        </w:rPr>
      </w:pPr>
      <w:r w:rsidRPr="00B77E82">
        <w:rPr>
          <w:rFonts w:ascii="Poppins" w:hAnsi="Poppins"/>
          <w:rPrChange w:id="1199" w:author="Stuart McLarnon (NESO)" w:date="2024-11-18T11:12:00Z">
            <w:rPr/>
          </w:rPrChange>
        </w:rPr>
        <w:t xml:space="preserve">Resumption of the Balancing Mechanism if suspended in accordance with the provisions of the </w:t>
      </w:r>
      <w:r w:rsidR="0090559F" w:rsidRPr="00B77E82">
        <w:rPr>
          <w:rFonts w:ascii="Poppins" w:hAnsi="Poppins"/>
          <w:rPrChange w:id="1200" w:author="Stuart McLarnon (NESO)" w:date="2024-11-18T11:12:00Z">
            <w:rPr/>
          </w:rPrChange>
        </w:rPr>
        <w:t>Balancing and Settlement Code (</w:t>
      </w:r>
      <w:r w:rsidRPr="00B77E82">
        <w:rPr>
          <w:rFonts w:ascii="Poppins" w:hAnsi="Poppins"/>
          <w:rPrChange w:id="1201" w:author="Stuart McLarnon (NESO)" w:date="2024-11-18T11:12:00Z">
            <w:rPr/>
          </w:rPrChange>
        </w:rPr>
        <w:t>BSC</w:t>
      </w:r>
      <w:r w:rsidR="0090559F" w:rsidRPr="00B77E82">
        <w:rPr>
          <w:rFonts w:ascii="Poppins" w:hAnsi="Poppins"/>
          <w:rPrChange w:id="1202" w:author="Stuart McLarnon (NESO)" w:date="2024-11-18T11:12:00Z">
            <w:rPr/>
          </w:rPrChange>
        </w:rPr>
        <w:t>)</w:t>
      </w:r>
      <w:r w:rsidRPr="00B77E82">
        <w:rPr>
          <w:rFonts w:ascii="Poppins" w:hAnsi="Poppins"/>
          <w:rPrChange w:id="1203" w:author="Stuart McLarnon (NESO)" w:date="2024-11-18T11:12:00Z">
            <w:rPr/>
          </w:rPrChange>
        </w:rPr>
        <w:t>.</w:t>
      </w:r>
    </w:p>
    <w:p w14:paraId="79058E43" w14:textId="77777777" w:rsidR="002E6A47" w:rsidRPr="00B77E82" w:rsidRDefault="002E6A47" w:rsidP="002E6A47">
      <w:pPr>
        <w:pStyle w:val="CFBody3"/>
        <w:numPr>
          <w:ilvl w:val="0"/>
          <w:numId w:val="0"/>
        </w:numPr>
        <w:ind w:left="777"/>
        <w:rPr>
          <w:rFonts w:ascii="Poppins" w:hAnsi="Poppins"/>
          <w:rPrChange w:id="1204" w:author="Stuart McLarnon (NESO)" w:date="2024-11-18T11:12:00Z">
            <w:rPr/>
          </w:rPrChange>
        </w:rPr>
      </w:pPr>
    </w:p>
    <w:p w14:paraId="652F8903" w14:textId="37219C98" w:rsidR="002E6A47" w:rsidRPr="00B77E82" w:rsidRDefault="002E6A47" w:rsidP="003E1EE5">
      <w:pPr>
        <w:pStyle w:val="CF32Body"/>
        <w:rPr>
          <w:rFonts w:ascii="Poppins" w:hAnsi="Poppins"/>
          <w:rPrChange w:id="1205" w:author="Stuart McLarnon (NESO)" w:date="2024-11-18T11:12:00Z">
            <w:rPr/>
          </w:rPrChange>
        </w:rPr>
      </w:pPr>
      <w:proofErr w:type="gramStart"/>
      <w:r w:rsidRPr="00B77E82">
        <w:rPr>
          <w:rFonts w:ascii="Poppins" w:hAnsi="Poppins"/>
          <w:rPrChange w:id="1206" w:author="Stuart McLarnon (NESO)" w:date="2024-11-18T11:12:00Z">
            <w:rPr/>
          </w:rPrChange>
        </w:rPr>
        <w:t>In order to</w:t>
      </w:r>
      <w:proofErr w:type="gramEnd"/>
      <w:r w:rsidRPr="00B77E82">
        <w:rPr>
          <w:rFonts w:ascii="Poppins" w:hAnsi="Poppins"/>
          <w:rPrChange w:id="1207" w:author="Stuart McLarnon (NESO)" w:date="2024-11-18T11:12:00Z">
            <w:rPr/>
          </w:rPrChange>
        </w:rPr>
        <w:t xml:space="preserve"> </w:t>
      </w:r>
      <w:r w:rsidR="00376E26" w:rsidRPr="00B77E82">
        <w:rPr>
          <w:rFonts w:ascii="Poppins" w:hAnsi="Poppins"/>
          <w:rPrChange w:id="1208" w:author="Stuart McLarnon (NESO)" w:date="2024-11-18T11:12:00Z">
            <w:rPr/>
          </w:rPrChange>
        </w:rPr>
        <w:t>enact this plan, the first requirement is to have in place Anchor Restoration Contracts and Top Up Restoration Contracts with a number</w:t>
      </w:r>
      <w:r w:rsidR="00DB4101" w:rsidRPr="00B77E82">
        <w:rPr>
          <w:rFonts w:ascii="Poppins" w:hAnsi="Poppins"/>
          <w:rPrChange w:id="1209" w:author="Stuart McLarnon (NESO)" w:date="2024-11-18T11:12:00Z">
            <w:rPr/>
          </w:rPrChange>
        </w:rPr>
        <w:t xml:space="preserve"> of</w:t>
      </w:r>
      <w:r w:rsidR="00605BBD" w:rsidRPr="00B77E82">
        <w:rPr>
          <w:rFonts w:ascii="Poppins" w:hAnsi="Poppins"/>
          <w:rPrChange w:id="1210" w:author="Stuart McLarnon (NESO)" w:date="2024-11-18T11:12:00Z">
            <w:rPr/>
          </w:rPrChange>
        </w:rPr>
        <w:t xml:space="preserve"> </w:t>
      </w:r>
      <w:r w:rsidR="00376E26" w:rsidRPr="00B77E82">
        <w:rPr>
          <w:rFonts w:ascii="Poppins" w:hAnsi="Poppins"/>
          <w:rPrChange w:id="1211" w:author="Stuart McLarnon (NESO)" w:date="2024-11-18T11:12:00Z">
            <w:rPr/>
          </w:rPrChange>
        </w:rPr>
        <w:t xml:space="preserve">Restoration </w:t>
      </w:r>
      <w:r w:rsidR="0060556C" w:rsidRPr="00B77E82">
        <w:rPr>
          <w:rFonts w:ascii="Poppins" w:hAnsi="Poppins"/>
          <w:rPrChange w:id="1212" w:author="Stuart McLarnon (NESO)" w:date="2024-11-18T11:12:00Z">
            <w:rPr/>
          </w:rPrChange>
        </w:rPr>
        <w:t>Contractors</w:t>
      </w:r>
      <w:r w:rsidR="00605BBD" w:rsidRPr="00B77E82">
        <w:rPr>
          <w:rFonts w:ascii="Poppins" w:hAnsi="Poppins"/>
          <w:rPrChange w:id="1213" w:author="Stuart McLarnon (NESO)" w:date="2024-11-18T11:12:00Z">
            <w:rPr/>
          </w:rPrChange>
        </w:rPr>
        <w:t xml:space="preserve"> </w:t>
      </w:r>
      <w:r w:rsidR="005F1658" w:rsidRPr="00B77E82">
        <w:rPr>
          <w:rFonts w:ascii="Poppins" w:hAnsi="Poppins"/>
          <w:rPrChange w:id="1214" w:author="Stuart McLarnon (NESO)" w:date="2024-11-18T11:12:00Z">
            <w:rPr/>
          </w:rPrChange>
        </w:rPr>
        <w:t>with plant located</w:t>
      </w:r>
      <w:r w:rsidR="00376E26" w:rsidRPr="00B77E82">
        <w:rPr>
          <w:rFonts w:ascii="Poppins" w:hAnsi="Poppins"/>
          <w:rPrChange w:id="1215" w:author="Stuart McLarnon (NESO)" w:date="2024-11-18T11:12:00Z">
            <w:rPr/>
          </w:rPrChange>
        </w:rPr>
        <w:t xml:space="preserve"> at strategically located sites.  Anchor Restoration </w:t>
      </w:r>
      <w:r w:rsidR="0060556C" w:rsidRPr="00B77E82">
        <w:rPr>
          <w:rFonts w:ascii="Poppins" w:hAnsi="Poppins"/>
          <w:rPrChange w:id="1216" w:author="Stuart McLarnon (NESO)" w:date="2024-11-18T11:12:00Z">
            <w:rPr/>
          </w:rPrChange>
        </w:rPr>
        <w:t>Contractors</w:t>
      </w:r>
      <w:r w:rsidR="00376E26" w:rsidRPr="00B77E82">
        <w:rPr>
          <w:rFonts w:ascii="Poppins" w:hAnsi="Poppins"/>
          <w:rPrChange w:id="1217" w:author="Stuart McLarnon (NESO)" w:date="2024-11-18T11:12:00Z">
            <w:rPr/>
          </w:rPrChange>
        </w:rPr>
        <w:t xml:space="preserve"> are those with plants wh</w:t>
      </w:r>
      <w:r w:rsidR="005F1658" w:rsidRPr="00B77E82">
        <w:rPr>
          <w:rFonts w:ascii="Poppins" w:hAnsi="Poppins"/>
          <w:rPrChange w:id="1218" w:author="Stuart McLarnon (NESO)" w:date="2024-11-18T11:12:00Z">
            <w:rPr/>
          </w:rPrChange>
        </w:rPr>
        <w:t>ich</w:t>
      </w:r>
      <w:r w:rsidR="001B6C3F" w:rsidRPr="00B77E82">
        <w:rPr>
          <w:rFonts w:ascii="Poppins" w:hAnsi="Poppins"/>
          <w:rPrChange w:id="1219" w:author="Stuart McLarnon (NESO)" w:date="2024-11-18T11:12:00Z">
            <w:rPr/>
          </w:rPrChange>
        </w:rPr>
        <w:t xml:space="preserve"> </w:t>
      </w:r>
      <w:r w:rsidR="00376E26" w:rsidRPr="00B77E82">
        <w:rPr>
          <w:rFonts w:ascii="Poppins" w:hAnsi="Poppins"/>
          <w:rPrChange w:id="1220" w:author="Stuart McLarnon (NESO)" w:date="2024-11-18T11:12:00Z">
            <w:rPr/>
          </w:rPrChange>
        </w:rPr>
        <w:t xml:space="preserve">can supply power and energise part of the System without any external power supply. Top Up Restoration </w:t>
      </w:r>
      <w:r w:rsidR="00315766" w:rsidRPr="00B77E82">
        <w:rPr>
          <w:rFonts w:ascii="Poppins" w:hAnsi="Poppins"/>
          <w:rPrChange w:id="1221" w:author="Stuart McLarnon (NESO)" w:date="2024-11-18T11:12:00Z">
            <w:rPr/>
          </w:rPrChange>
        </w:rPr>
        <w:t>Contactors</w:t>
      </w:r>
      <w:r w:rsidR="00376E26" w:rsidRPr="00B77E82">
        <w:rPr>
          <w:rFonts w:ascii="Poppins" w:hAnsi="Poppins"/>
          <w:rPrChange w:id="1222" w:author="Stuart McLarnon (NESO)" w:date="2024-11-18T11:12:00Z">
            <w:rPr/>
          </w:rPrChange>
        </w:rPr>
        <w:t xml:space="preserve"> are those with plants, </w:t>
      </w:r>
      <w:r w:rsidR="00A51FCE" w:rsidRPr="00B77E82">
        <w:rPr>
          <w:rFonts w:ascii="Poppins" w:hAnsi="Poppins"/>
          <w:rPrChange w:id="1223" w:author="Stuart McLarnon (NESO)" w:date="2024-11-18T11:12:00Z">
            <w:rPr/>
          </w:rPrChange>
        </w:rPr>
        <w:t xml:space="preserve">which upon instruction from </w:t>
      </w:r>
      <w:del w:id="1224" w:author="Stuart McLarnon (NESO)" w:date="2024-11-18T11:12:00Z">
        <w:r w:rsidR="00104FAC">
          <w:rPr>
            <w:szCs w:val="20"/>
          </w:rPr>
          <w:delText>NGESO</w:delText>
        </w:r>
      </w:del>
      <w:ins w:id="1225" w:author="Stuart McLarnon (NESO)" w:date="2024-11-18T11:12:00Z">
        <w:r w:rsidR="00C34B53">
          <w:rPr>
            <w:rFonts w:ascii="Poppins" w:hAnsi="Poppins" w:cs="Poppins"/>
            <w:szCs w:val="20"/>
          </w:rPr>
          <w:t>NESO</w:t>
        </w:r>
      </w:ins>
      <w:r w:rsidR="00A51FCE" w:rsidRPr="00B77E82">
        <w:rPr>
          <w:rFonts w:ascii="Poppins" w:hAnsi="Poppins"/>
          <w:rPrChange w:id="1226" w:author="Stuart McLarnon (NESO)" w:date="2024-11-18T11:12:00Z">
            <w:rPr/>
          </w:rPrChange>
        </w:rPr>
        <w:t xml:space="preserve"> or </w:t>
      </w:r>
      <w:r w:rsidR="00104FAC" w:rsidRPr="00B77E82">
        <w:rPr>
          <w:rFonts w:ascii="Poppins" w:hAnsi="Poppins"/>
          <w:rPrChange w:id="1227" w:author="Stuart McLarnon (NESO)" w:date="2024-11-18T11:12:00Z">
            <w:rPr/>
          </w:rPrChange>
        </w:rPr>
        <w:t xml:space="preserve">a </w:t>
      </w:r>
      <w:r w:rsidR="00A51FCE" w:rsidRPr="00B77E82">
        <w:rPr>
          <w:rFonts w:ascii="Poppins" w:hAnsi="Poppins"/>
          <w:rPrChange w:id="1228" w:author="Stuart McLarnon (NESO)" w:date="2024-11-18T11:12:00Z">
            <w:rPr/>
          </w:rPrChange>
        </w:rPr>
        <w:t>Transmission Licensee</w:t>
      </w:r>
      <w:r w:rsidR="00632859" w:rsidRPr="00B77E82">
        <w:rPr>
          <w:rFonts w:ascii="Poppins" w:hAnsi="Poppins"/>
          <w:rPrChange w:id="1229" w:author="Stuart McLarnon (NESO)" w:date="2024-11-18T11:12:00Z">
            <w:rPr/>
          </w:rPrChange>
        </w:rPr>
        <w:t xml:space="preserve"> or </w:t>
      </w:r>
      <w:r w:rsidR="00104FAC" w:rsidRPr="00B77E82">
        <w:rPr>
          <w:rFonts w:ascii="Poppins" w:hAnsi="Poppins"/>
          <w:rPrChange w:id="1230" w:author="Stuart McLarnon (NESO)" w:date="2024-11-18T11:12:00Z">
            <w:rPr/>
          </w:rPrChange>
        </w:rPr>
        <w:t xml:space="preserve">a </w:t>
      </w:r>
      <w:r w:rsidR="00632859" w:rsidRPr="00B77E82">
        <w:rPr>
          <w:rFonts w:ascii="Poppins" w:hAnsi="Poppins"/>
          <w:rPrChange w:id="1231" w:author="Stuart McLarnon (NESO)" w:date="2024-11-18T11:12:00Z">
            <w:rPr/>
          </w:rPrChange>
        </w:rPr>
        <w:t>Network Operator</w:t>
      </w:r>
      <w:r w:rsidR="00A51FCE" w:rsidRPr="00B77E82">
        <w:rPr>
          <w:rFonts w:ascii="Poppins" w:hAnsi="Poppins"/>
          <w:rPrChange w:id="1232" w:author="Stuart McLarnon (NESO)" w:date="2024-11-18T11:12:00Z">
            <w:rPr/>
          </w:rPrChange>
        </w:rPr>
        <w:t xml:space="preserve"> in respect of their Top Up Restoration Plant</w:t>
      </w:r>
      <w:r w:rsidR="007010AF" w:rsidRPr="00B77E82">
        <w:rPr>
          <w:rFonts w:ascii="Poppins" w:hAnsi="Poppins"/>
          <w:rPrChange w:id="1233" w:author="Stuart McLarnon (NESO)" w:date="2024-11-18T11:12:00Z">
            <w:rPr/>
          </w:rPrChange>
        </w:rPr>
        <w:t>,</w:t>
      </w:r>
      <w:r w:rsidR="00A51FCE" w:rsidRPr="00B77E82">
        <w:rPr>
          <w:rFonts w:ascii="Poppins" w:hAnsi="Poppins"/>
          <w:rPrChange w:id="1234" w:author="Stuart McLarnon (NESO)" w:date="2024-11-18T11:12:00Z">
            <w:rPr/>
          </w:rPrChange>
        </w:rPr>
        <w:t xml:space="preserve"> would generally be issued consequentially after an instruction to an Anchor Restoration Contractor with the Top Up Capability expected to be delivered consecutively after external power supplies had been restored to the Top Up Restoration </w:t>
      </w:r>
      <w:del w:id="1235" w:author="Stuart McLarnon (NESO)" w:date="2024-11-18T11:12:00Z">
        <w:r w:rsidR="00A51FCE" w:rsidRPr="007010AF">
          <w:rPr>
            <w:szCs w:val="20"/>
          </w:rPr>
          <w:delText>Contractors</w:delText>
        </w:r>
      </w:del>
      <w:ins w:id="1236" w:author="Stuart McLarnon (NESO)" w:date="2024-11-18T11:12:00Z">
        <w:r w:rsidR="00A51FCE" w:rsidRPr="00B77E82">
          <w:rPr>
            <w:rFonts w:ascii="Poppins" w:hAnsi="Poppins" w:cs="Poppins"/>
            <w:szCs w:val="20"/>
          </w:rPr>
          <w:t>Contractor</w:t>
        </w:r>
        <w:r w:rsidR="00633FEE">
          <w:rPr>
            <w:rFonts w:ascii="Poppins" w:hAnsi="Poppins" w:cs="Poppins"/>
            <w:szCs w:val="20"/>
          </w:rPr>
          <w:t>’</w:t>
        </w:r>
        <w:r w:rsidR="00A51FCE" w:rsidRPr="00B77E82">
          <w:rPr>
            <w:rFonts w:ascii="Poppins" w:hAnsi="Poppins" w:cs="Poppins"/>
            <w:szCs w:val="20"/>
          </w:rPr>
          <w:t>s</w:t>
        </w:r>
      </w:ins>
      <w:r w:rsidR="00A51FCE" w:rsidRPr="00B77E82">
        <w:rPr>
          <w:rFonts w:ascii="Poppins" w:hAnsi="Poppins"/>
          <w:rPrChange w:id="1237" w:author="Stuart McLarnon (NESO)" w:date="2024-11-18T11:12:00Z">
            <w:rPr/>
          </w:rPrChange>
        </w:rPr>
        <w:t xml:space="preserve"> site</w:t>
      </w:r>
      <w:r w:rsidR="00376E26" w:rsidRPr="00B77E82">
        <w:rPr>
          <w:rFonts w:ascii="Poppins" w:hAnsi="Poppins"/>
          <w:rPrChange w:id="1238" w:author="Stuart McLarnon (NESO)" w:date="2024-11-18T11:12:00Z">
            <w:rPr/>
          </w:rPrChange>
        </w:rPr>
        <w:t xml:space="preserve">.  Anchor Plants and Top Up Restoration Plants are used in both Local Joint Restoration Plans and Distribution Restoration Zone Plans.  In a Local Joint Restoration Zone Plan, it is </w:t>
      </w:r>
      <w:r w:rsidR="004D30DD" w:rsidRPr="00B77E82">
        <w:rPr>
          <w:rFonts w:ascii="Poppins" w:hAnsi="Poppins"/>
          <w:rPrChange w:id="1239" w:author="Stuart McLarnon (NESO)" w:date="2024-11-18T11:12:00Z">
            <w:rPr/>
          </w:rPrChange>
        </w:rPr>
        <w:t>required</w:t>
      </w:r>
      <w:r w:rsidR="004C311E" w:rsidRPr="00B77E82">
        <w:rPr>
          <w:rFonts w:ascii="Poppins" w:hAnsi="Poppins"/>
          <w:rPrChange w:id="1240" w:author="Stuart McLarnon (NESO)" w:date="2024-11-18T11:12:00Z">
            <w:rPr/>
          </w:rPrChange>
        </w:rPr>
        <w:t xml:space="preserve"> that</w:t>
      </w:r>
      <w:r w:rsidR="00376E26" w:rsidRPr="00B77E82">
        <w:rPr>
          <w:rFonts w:ascii="Poppins" w:hAnsi="Poppins"/>
          <w:rPrChange w:id="1241" w:author="Stuart McLarnon (NESO)" w:date="2024-11-18T11:12:00Z">
            <w:rPr/>
          </w:rPrChange>
        </w:rPr>
        <w:t xml:space="preserve"> </w:t>
      </w:r>
      <w:del w:id="1242" w:author="Stuart McLarnon (NESO)" w:date="2024-11-18T11:12:00Z">
        <w:r w:rsidR="00376E26">
          <w:delText xml:space="preserve"> </w:delText>
        </w:r>
      </w:del>
      <w:r w:rsidR="00376E26" w:rsidRPr="00B77E82">
        <w:rPr>
          <w:rFonts w:ascii="Poppins" w:hAnsi="Poppins"/>
          <w:rPrChange w:id="1243" w:author="Stuart McLarnon (NESO)" w:date="2024-11-18T11:12:00Z">
            <w:rPr/>
          </w:rPrChange>
        </w:rPr>
        <w:t xml:space="preserve">an Anchor Plant </w:t>
      </w:r>
      <w:r w:rsidR="00874E5B" w:rsidRPr="00B77E82">
        <w:rPr>
          <w:rFonts w:ascii="Poppins" w:hAnsi="Poppins"/>
          <w:rPrChange w:id="1244" w:author="Stuart McLarnon (NESO)" w:date="2024-11-18T11:12:00Z">
            <w:rPr/>
          </w:rPrChange>
        </w:rPr>
        <w:t>will</w:t>
      </w:r>
      <w:r w:rsidR="00376E26" w:rsidRPr="00B77E82">
        <w:rPr>
          <w:rFonts w:ascii="Poppins" w:hAnsi="Poppins"/>
          <w:rPrChange w:id="1245" w:author="Stuart McLarnon (NESO)" w:date="2024-11-18T11:12:00Z">
            <w:rPr/>
          </w:rPrChange>
        </w:rPr>
        <w:t xml:space="preserve"> energise parts of the Transmission </w:t>
      </w:r>
      <w:ins w:id="1246" w:author="Stuart McLarnon (NESO)" w:date="2024-11-18T11:12:00Z">
        <w:r w:rsidR="00C22114">
          <w:rPr>
            <w:rFonts w:ascii="Poppins" w:hAnsi="Poppins" w:cs="Poppins"/>
          </w:rPr>
          <w:t xml:space="preserve">System </w:t>
        </w:r>
      </w:ins>
      <w:r w:rsidR="00376E26" w:rsidRPr="00B77E82">
        <w:rPr>
          <w:rFonts w:ascii="Poppins" w:hAnsi="Poppins"/>
          <w:rPrChange w:id="1247" w:author="Stuart McLarnon (NESO)" w:date="2024-11-18T11:12:00Z">
            <w:rPr/>
          </w:rPrChange>
        </w:rPr>
        <w:t xml:space="preserve">or Distribution Network in </w:t>
      </w:r>
      <w:del w:id="1248" w:author="Stuart McLarnon (NESO)" w:date="2024-11-18T11:12:00Z">
        <w:r w:rsidR="00376E26">
          <w:delText xml:space="preserve"> </w:delText>
        </w:r>
      </w:del>
      <w:r w:rsidR="00376E26" w:rsidRPr="00B77E82">
        <w:rPr>
          <w:rFonts w:ascii="Poppins" w:hAnsi="Poppins"/>
          <w:rPrChange w:id="1249" w:author="Stuart McLarnon (NESO)" w:date="2024-11-18T11:12:00Z">
            <w:rPr/>
          </w:rPrChange>
        </w:rPr>
        <w:t xml:space="preserve">2 hours </w:t>
      </w:r>
      <w:r w:rsidR="008C2C50" w:rsidRPr="00B77E82">
        <w:rPr>
          <w:rFonts w:ascii="Poppins" w:hAnsi="Poppins"/>
          <w:rPrChange w:id="1250" w:author="Stuart McLarnon (NESO)" w:date="2024-11-18T11:12:00Z">
            <w:rPr/>
          </w:rPrChange>
        </w:rPr>
        <w:t xml:space="preserve">or less </w:t>
      </w:r>
      <w:r w:rsidR="00376E26" w:rsidRPr="00B77E82">
        <w:rPr>
          <w:rFonts w:ascii="Poppins" w:hAnsi="Poppins"/>
          <w:rPrChange w:id="1251" w:author="Stuart McLarnon (NESO)" w:date="2024-11-18T11:12:00Z">
            <w:rPr/>
          </w:rPrChange>
        </w:rPr>
        <w:t xml:space="preserve">of an instruction from </w:t>
      </w:r>
      <w:del w:id="1252" w:author="Stuart McLarnon (NESO)" w:date="2024-11-18T11:12:00Z">
        <w:r w:rsidR="00376E26">
          <w:delText>NGESO</w:delText>
        </w:r>
      </w:del>
      <w:ins w:id="1253" w:author="Stuart McLarnon (NESO)" w:date="2024-11-18T11:12:00Z">
        <w:r w:rsidR="00C34B53">
          <w:rPr>
            <w:rFonts w:ascii="Poppins" w:hAnsi="Poppins" w:cs="Poppins"/>
          </w:rPr>
          <w:t>NESO</w:t>
        </w:r>
      </w:ins>
      <w:r w:rsidR="00376E26" w:rsidRPr="00B77E82">
        <w:rPr>
          <w:rFonts w:ascii="Poppins" w:hAnsi="Poppins"/>
          <w:rPrChange w:id="1254" w:author="Stuart McLarnon (NESO)" w:date="2024-11-18T11:12:00Z">
            <w:rPr/>
          </w:rPrChange>
        </w:rPr>
        <w:t xml:space="preserve"> </w:t>
      </w:r>
      <w:r w:rsidR="00316845" w:rsidRPr="00B77E82">
        <w:rPr>
          <w:rFonts w:ascii="Poppins" w:hAnsi="Poppins"/>
          <w:rPrChange w:id="1255" w:author="Stuart McLarnon (NESO)" w:date="2024-11-18T11:12:00Z">
            <w:rPr/>
          </w:rPrChange>
        </w:rPr>
        <w:t>(</w:t>
      </w:r>
      <w:r w:rsidR="00931CDA" w:rsidRPr="00B77E82">
        <w:rPr>
          <w:rFonts w:ascii="Poppins" w:hAnsi="Poppins"/>
          <w:rPrChange w:id="1256" w:author="Stuart McLarnon (NESO)" w:date="2024-11-18T11:12:00Z">
            <w:rPr/>
          </w:rPrChange>
        </w:rPr>
        <w:t xml:space="preserve">as stated in </w:t>
      </w:r>
      <w:r w:rsidR="00316845" w:rsidRPr="00B77E82">
        <w:rPr>
          <w:rFonts w:ascii="Poppins" w:hAnsi="Poppins"/>
          <w:rPrChange w:id="1257" w:author="Stuart McLarnon (NESO)" w:date="2024-11-18T11:12:00Z">
            <w:rPr/>
          </w:rPrChange>
        </w:rPr>
        <w:t xml:space="preserve">the Anchor </w:t>
      </w:r>
      <w:r w:rsidR="00C93071" w:rsidRPr="00B77E82">
        <w:rPr>
          <w:rFonts w:ascii="Poppins" w:hAnsi="Poppins"/>
          <w:rPrChange w:id="1258" w:author="Stuart McLarnon (NESO)" w:date="2024-11-18T11:12:00Z">
            <w:rPr/>
          </w:rPrChange>
        </w:rPr>
        <w:t xml:space="preserve">Restoration Contract) </w:t>
      </w:r>
      <w:r w:rsidR="00376E26" w:rsidRPr="00B77E82">
        <w:rPr>
          <w:rFonts w:ascii="Poppins" w:hAnsi="Poppins"/>
          <w:rPrChange w:id="1259" w:author="Stuart McLarnon (NESO)" w:date="2024-11-18T11:12:00Z">
            <w:rPr/>
          </w:rPrChange>
        </w:rPr>
        <w:t>whereas in a Distribution Restoration Zone Plan</w:t>
      </w:r>
      <w:r w:rsidR="006C4460" w:rsidRPr="00B77E82">
        <w:rPr>
          <w:rFonts w:ascii="Poppins" w:hAnsi="Poppins"/>
          <w:rPrChange w:id="1260" w:author="Stuart McLarnon (NESO)" w:date="2024-11-18T11:12:00Z">
            <w:rPr/>
          </w:rPrChange>
        </w:rPr>
        <w:t>,</w:t>
      </w:r>
      <w:r w:rsidR="00376E26" w:rsidRPr="00B77E82">
        <w:rPr>
          <w:rFonts w:ascii="Poppins" w:hAnsi="Poppins"/>
          <w:rPrChange w:id="1261" w:author="Stuart McLarnon (NESO)" w:date="2024-11-18T11:12:00Z">
            <w:rPr/>
          </w:rPrChange>
        </w:rPr>
        <w:t xml:space="preserve"> it is </w:t>
      </w:r>
      <w:r w:rsidR="00213C8B" w:rsidRPr="00B77E82">
        <w:rPr>
          <w:rFonts w:ascii="Poppins" w:hAnsi="Poppins"/>
          <w:rPrChange w:id="1262" w:author="Stuart McLarnon (NESO)" w:date="2024-11-18T11:12:00Z">
            <w:rPr/>
          </w:rPrChange>
        </w:rPr>
        <w:t>required</w:t>
      </w:r>
      <w:r w:rsidR="003A301A" w:rsidRPr="00B77E82">
        <w:rPr>
          <w:rFonts w:ascii="Poppins" w:hAnsi="Poppins"/>
          <w:rPrChange w:id="1263" w:author="Stuart McLarnon (NESO)" w:date="2024-11-18T11:12:00Z">
            <w:rPr/>
          </w:rPrChange>
        </w:rPr>
        <w:t xml:space="preserve"> </w:t>
      </w:r>
      <w:r w:rsidR="0071718C" w:rsidRPr="00B77E82">
        <w:rPr>
          <w:rFonts w:ascii="Poppins" w:hAnsi="Poppins"/>
          <w:rPrChange w:id="1264" w:author="Stuart McLarnon (NESO)" w:date="2024-11-18T11:12:00Z">
            <w:rPr/>
          </w:rPrChange>
        </w:rPr>
        <w:t xml:space="preserve">that </w:t>
      </w:r>
      <w:r w:rsidR="00376E26" w:rsidRPr="00B77E82">
        <w:rPr>
          <w:rFonts w:ascii="Poppins" w:hAnsi="Poppins"/>
          <w:rPrChange w:id="1265" w:author="Stuart McLarnon (NESO)" w:date="2024-11-18T11:12:00Z">
            <w:rPr/>
          </w:rPrChange>
        </w:rPr>
        <w:t xml:space="preserve">an Anchor Plant </w:t>
      </w:r>
      <w:r w:rsidR="0071718C" w:rsidRPr="00B77E82">
        <w:rPr>
          <w:rFonts w:ascii="Poppins" w:hAnsi="Poppins"/>
          <w:rPrChange w:id="1266" w:author="Stuart McLarnon (NESO)" w:date="2024-11-18T11:12:00Z">
            <w:rPr/>
          </w:rPrChange>
        </w:rPr>
        <w:t>will</w:t>
      </w:r>
      <w:r w:rsidR="00376E26" w:rsidRPr="00B77E82">
        <w:rPr>
          <w:rFonts w:ascii="Poppins" w:hAnsi="Poppins"/>
          <w:rPrChange w:id="1267" w:author="Stuart McLarnon (NESO)" w:date="2024-11-18T11:12:00Z">
            <w:rPr/>
          </w:rPrChange>
        </w:rPr>
        <w:t xml:space="preserve"> energise parts of the Distribution Network in 8 hours</w:t>
      </w:r>
      <w:r w:rsidR="008C2C50" w:rsidRPr="00B77E82">
        <w:rPr>
          <w:rFonts w:ascii="Poppins" w:hAnsi="Poppins"/>
          <w:rPrChange w:id="1268" w:author="Stuart McLarnon (NESO)" w:date="2024-11-18T11:12:00Z">
            <w:rPr/>
          </w:rPrChange>
        </w:rPr>
        <w:t xml:space="preserve"> or less</w:t>
      </w:r>
      <w:r w:rsidR="00376E26" w:rsidRPr="00B77E82">
        <w:rPr>
          <w:rFonts w:ascii="Poppins" w:hAnsi="Poppins"/>
          <w:rPrChange w:id="1269" w:author="Stuart McLarnon (NESO)" w:date="2024-11-18T11:12:00Z">
            <w:rPr/>
          </w:rPrChange>
        </w:rPr>
        <w:t xml:space="preserve"> </w:t>
      </w:r>
      <w:r w:rsidR="00C93071" w:rsidRPr="00B77E82">
        <w:rPr>
          <w:rFonts w:ascii="Poppins" w:hAnsi="Poppins"/>
          <w:rPrChange w:id="1270" w:author="Stuart McLarnon (NESO)" w:date="2024-11-18T11:12:00Z">
            <w:rPr/>
          </w:rPrChange>
        </w:rPr>
        <w:t>(</w:t>
      </w:r>
      <w:r w:rsidR="00931CDA" w:rsidRPr="00B77E82">
        <w:rPr>
          <w:rFonts w:ascii="Poppins" w:hAnsi="Poppins"/>
          <w:rPrChange w:id="1271" w:author="Stuart McLarnon (NESO)" w:date="2024-11-18T11:12:00Z">
            <w:rPr/>
          </w:rPrChange>
        </w:rPr>
        <w:t>as stated in</w:t>
      </w:r>
      <w:r w:rsidR="00C93071" w:rsidRPr="00B77E82">
        <w:rPr>
          <w:rFonts w:ascii="Poppins" w:hAnsi="Poppins"/>
          <w:rPrChange w:id="1272" w:author="Stuart McLarnon (NESO)" w:date="2024-11-18T11:12:00Z">
            <w:rPr/>
          </w:rPrChange>
        </w:rPr>
        <w:t xml:space="preserve"> the Anchor Restoration Contract) </w:t>
      </w:r>
      <w:r w:rsidR="00376E26" w:rsidRPr="00B77E82">
        <w:rPr>
          <w:rFonts w:ascii="Poppins" w:hAnsi="Poppins"/>
          <w:rPrChange w:id="1273" w:author="Stuart McLarnon (NESO)" w:date="2024-11-18T11:12:00Z">
            <w:rPr/>
          </w:rPrChange>
        </w:rPr>
        <w:t>of an instruction from the Network Operator.</w:t>
      </w:r>
    </w:p>
    <w:p w14:paraId="6BA82ED9" w14:textId="77777777" w:rsidR="002E6A47" w:rsidRPr="00B77E82" w:rsidRDefault="002E6A47" w:rsidP="002E6A47">
      <w:pPr>
        <w:pStyle w:val="CFBody3"/>
        <w:numPr>
          <w:ilvl w:val="0"/>
          <w:numId w:val="0"/>
        </w:numPr>
        <w:ind w:left="777"/>
        <w:rPr>
          <w:rFonts w:ascii="Poppins" w:hAnsi="Poppins"/>
          <w:rPrChange w:id="1274" w:author="Stuart McLarnon (NESO)" w:date="2024-11-18T11:12:00Z">
            <w:rPr/>
          </w:rPrChange>
        </w:rPr>
      </w:pPr>
    </w:p>
    <w:p w14:paraId="2E1A3737" w14:textId="33EEDAD7" w:rsidR="002E6A47" w:rsidRPr="00B77E82" w:rsidRDefault="00D736B7" w:rsidP="003E1EE5">
      <w:pPr>
        <w:pStyle w:val="CF32Body"/>
        <w:rPr>
          <w:rFonts w:ascii="Poppins" w:hAnsi="Poppins"/>
          <w:rPrChange w:id="1275" w:author="Stuart McLarnon (NESO)" w:date="2024-11-18T11:12:00Z">
            <w:rPr/>
          </w:rPrChange>
        </w:rPr>
      </w:pPr>
      <w:r w:rsidRPr="00B77E82">
        <w:rPr>
          <w:rFonts w:ascii="Poppins" w:hAnsi="Poppins"/>
          <w:rPrChange w:id="1276" w:author="Stuart McLarnon (NESO)" w:date="2024-11-18T11:12:00Z">
            <w:rPr/>
          </w:rPrChange>
        </w:rPr>
        <w:t xml:space="preserve">In </w:t>
      </w:r>
      <w:r w:rsidR="00F50285" w:rsidRPr="00B77E82">
        <w:rPr>
          <w:rFonts w:ascii="Poppins" w:hAnsi="Poppins"/>
          <w:rPrChange w:id="1277" w:author="Stuart McLarnon (NESO)" w:date="2024-11-18T11:12:00Z">
            <w:rPr/>
          </w:rPrChange>
        </w:rPr>
        <w:t>the case of Local Joint Restoration Plans, t</w:t>
      </w:r>
      <w:r w:rsidR="002E6A47" w:rsidRPr="00B77E82">
        <w:rPr>
          <w:rFonts w:ascii="Poppins" w:hAnsi="Poppins"/>
          <w:rPrChange w:id="1278" w:author="Stuart McLarnon (NESO)" w:date="2024-11-18T11:12:00Z">
            <w:rPr/>
          </w:rPrChange>
        </w:rPr>
        <w:t xml:space="preserve">he bilateral procurement of </w:t>
      </w:r>
      <w:r w:rsidR="00C311C3" w:rsidRPr="00B77E82">
        <w:rPr>
          <w:rFonts w:ascii="Poppins" w:hAnsi="Poppins"/>
          <w:rPrChange w:id="1279" w:author="Stuart McLarnon (NESO)" w:date="2024-11-18T11:12:00Z">
            <w:rPr/>
          </w:rPrChange>
        </w:rPr>
        <w:t xml:space="preserve">services from </w:t>
      </w:r>
      <w:r w:rsidR="00267447" w:rsidRPr="00B77E82">
        <w:rPr>
          <w:rFonts w:ascii="Poppins" w:hAnsi="Poppins"/>
          <w:rPrChange w:id="1280" w:author="Stuart McLarnon (NESO)" w:date="2024-11-18T11:12:00Z">
            <w:rPr/>
          </w:rPrChange>
        </w:rPr>
        <w:t>parties providing a</w:t>
      </w:r>
      <w:r w:rsidR="00F634A6" w:rsidRPr="00B77E82">
        <w:rPr>
          <w:rFonts w:ascii="Poppins" w:hAnsi="Poppins"/>
          <w:rPrChange w:id="1281" w:author="Stuart McLarnon (NESO)" w:date="2024-11-18T11:12:00Z">
            <w:rPr/>
          </w:rPrChange>
        </w:rPr>
        <w:t xml:space="preserve">n Anchor </w:t>
      </w:r>
      <w:r w:rsidR="00A97716" w:rsidRPr="00B77E82">
        <w:rPr>
          <w:rFonts w:ascii="Poppins" w:hAnsi="Poppins"/>
          <w:rPrChange w:id="1282" w:author="Stuart McLarnon (NESO)" w:date="2024-11-18T11:12:00Z">
            <w:rPr/>
          </w:rPrChange>
        </w:rPr>
        <w:t>Restoration Contract</w:t>
      </w:r>
      <w:r w:rsidR="00267447" w:rsidRPr="00B77E82">
        <w:rPr>
          <w:rFonts w:ascii="Poppins" w:hAnsi="Poppins"/>
          <w:rPrChange w:id="1283" w:author="Stuart McLarnon (NESO)" w:date="2024-11-18T11:12:00Z">
            <w:rPr/>
          </w:rPrChange>
        </w:rPr>
        <w:t xml:space="preserve"> </w:t>
      </w:r>
      <w:r w:rsidR="00A97716" w:rsidRPr="00B77E82">
        <w:rPr>
          <w:rFonts w:ascii="Poppins" w:hAnsi="Poppins"/>
          <w:rPrChange w:id="1284" w:author="Stuart McLarnon (NESO)" w:date="2024-11-18T11:12:00Z">
            <w:rPr/>
          </w:rPrChange>
        </w:rPr>
        <w:t xml:space="preserve">or Top Up Restoration Contract </w:t>
      </w:r>
      <w:r w:rsidR="002E6A47" w:rsidRPr="00B77E82">
        <w:rPr>
          <w:rFonts w:ascii="Poppins" w:hAnsi="Poppins"/>
          <w:rPrChange w:id="1285" w:author="Stuart McLarnon (NESO)" w:date="2024-11-18T11:12:00Z">
            <w:rPr/>
          </w:rPrChange>
        </w:rPr>
        <w:t xml:space="preserve">is carried out by </w:t>
      </w:r>
      <w:del w:id="1286" w:author="Stuart McLarnon (NESO)" w:date="2024-11-18T11:12:00Z">
        <w:r w:rsidR="00900958">
          <w:delText>NGESO</w:delText>
        </w:r>
        <w:r w:rsidR="002E6A47" w:rsidRPr="000F3DEA">
          <w:delText>.</w:delText>
        </w:r>
        <w:r w:rsidR="00A97716">
          <w:delText xml:space="preserve"> </w:delText>
        </w:r>
        <w:r w:rsidR="004219F6">
          <w:delText xml:space="preserve"> </w:delText>
        </w:r>
      </w:del>
      <w:ins w:id="1287" w:author="Stuart McLarnon (NESO)" w:date="2024-11-18T11:12:00Z">
        <w:r w:rsidR="00C34B53">
          <w:rPr>
            <w:rFonts w:ascii="Poppins" w:hAnsi="Poppins" w:cs="Poppins"/>
          </w:rPr>
          <w:t>NESO</w:t>
        </w:r>
        <w:r w:rsidR="002E6A47" w:rsidRPr="00B77E82">
          <w:rPr>
            <w:rFonts w:ascii="Poppins" w:hAnsi="Poppins" w:cs="Poppins"/>
          </w:rPr>
          <w:t>.</w:t>
        </w:r>
      </w:ins>
      <w:r w:rsidR="002E6A47" w:rsidRPr="00B77E82">
        <w:rPr>
          <w:rFonts w:ascii="Poppins" w:hAnsi="Poppins"/>
          <w:rPrChange w:id="1288" w:author="Stuart McLarnon (NESO)" w:date="2024-11-18T11:12:00Z">
            <w:rPr/>
          </w:rPrChange>
        </w:rPr>
        <w:t xml:space="preserve"> </w:t>
      </w:r>
      <w:r w:rsidR="003951E1" w:rsidRPr="00B77E82">
        <w:rPr>
          <w:rFonts w:ascii="Poppins" w:hAnsi="Poppins"/>
          <w:rPrChange w:id="1289" w:author="Stuart McLarnon (NESO)" w:date="2024-11-18T11:12:00Z">
            <w:rPr/>
          </w:rPrChange>
        </w:rPr>
        <w:t>In th</w:t>
      </w:r>
      <w:r w:rsidR="00AF3A80" w:rsidRPr="00B77E82">
        <w:rPr>
          <w:rFonts w:ascii="Poppins" w:hAnsi="Poppins"/>
          <w:rPrChange w:id="1290" w:author="Stuart McLarnon (NESO)" w:date="2024-11-18T11:12:00Z">
            <w:rPr/>
          </w:rPrChange>
        </w:rPr>
        <w:t>e</w:t>
      </w:r>
      <w:r w:rsidR="003951E1" w:rsidRPr="00B77E82">
        <w:rPr>
          <w:rFonts w:ascii="Poppins" w:hAnsi="Poppins"/>
          <w:rPrChange w:id="1291" w:author="Stuart McLarnon (NESO)" w:date="2024-11-18T11:12:00Z">
            <w:rPr/>
          </w:rPrChange>
        </w:rPr>
        <w:t xml:space="preserve"> case </w:t>
      </w:r>
      <w:r w:rsidR="00AF3A80" w:rsidRPr="00B77E82">
        <w:rPr>
          <w:rFonts w:ascii="Poppins" w:hAnsi="Poppins"/>
          <w:rPrChange w:id="1292" w:author="Stuart McLarnon (NESO)" w:date="2024-11-18T11:12:00Z">
            <w:rPr/>
          </w:rPrChange>
        </w:rPr>
        <w:t xml:space="preserve">of </w:t>
      </w:r>
      <w:r w:rsidR="000453C4" w:rsidRPr="00B77E82">
        <w:rPr>
          <w:rFonts w:ascii="Poppins" w:hAnsi="Poppins"/>
          <w:rPrChange w:id="1293" w:author="Stuart McLarnon (NESO)" w:date="2024-11-18T11:12:00Z">
            <w:rPr/>
          </w:rPrChange>
        </w:rPr>
        <w:t xml:space="preserve">Local Joint Restoration Plans, </w:t>
      </w:r>
      <w:del w:id="1294" w:author="Stuart McLarnon (NESO)" w:date="2024-11-18T11:12:00Z">
        <w:r w:rsidR="00060036">
          <w:delText>NGESO</w:delText>
        </w:r>
      </w:del>
      <w:ins w:id="1295" w:author="Stuart McLarnon (NESO)" w:date="2024-11-18T11:12:00Z">
        <w:r w:rsidR="00C34B53">
          <w:rPr>
            <w:rFonts w:ascii="Poppins" w:hAnsi="Poppins" w:cs="Poppins"/>
          </w:rPr>
          <w:t>NESO</w:t>
        </w:r>
      </w:ins>
      <w:r w:rsidR="00060036" w:rsidRPr="00B77E82">
        <w:rPr>
          <w:rFonts w:ascii="Poppins" w:hAnsi="Poppins"/>
          <w:rPrChange w:id="1296" w:author="Stuart McLarnon (NESO)" w:date="2024-11-18T11:12:00Z">
            <w:rPr/>
          </w:rPrChange>
        </w:rPr>
        <w:t xml:space="preserve"> in coordination with </w:t>
      </w:r>
      <w:r w:rsidR="008F6C23" w:rsidRPr="00B77E82">
        <w:rPr>
          <w:rFonts w:ascii="Poppins" w:hAnsi="Poppins"/>
          <w:rPrChange w:id="1297" w:author="Stuart McLarnon (NESO)" w:date="2024-11-18T11:12:00Z">
            <w:rPr/>
          </w:rPrChange>
        </w:rPr>
        <w:t xml:space="preserve">Restoration </w:t>
      </w:r>
      <w:r w:rsidR="00B93130" w:rsidRPr="00B77E82">
        <w:rPr>
          <w:rFonts w:ascii="Poppins" w:hAnsi="Poppins"/>
          <w:rPrChange w:id="1298" w:author="Stuart McLarnon (NESO)" w:date="2024-11-18T11:12:00Z">
            <w:rPr/>
          </w:rPrChange>
        </w:rPr>
        <w:t>Contractors</w:t>
      </w:r>
      <w:r w:rsidR="008F6C23" w:rsidRPr="00B77E82">
        <w:rPr>
          <w:rFonts w:ascii="Poppins" w:hAnsi="Poppins"/>
          <w:rPrChange w:id="1299" w:author="Stuart McLarnon (NESO)" w:date="2024-11-18T11:12:00Z">
            <w:rPr/>
          </w:rPrChange>
        </w:rPr>
        <w:t>,</w:t>
      </w:r>
      <w:r w:rsidR="005E1110" w:rsidRPr="00B77E82">
        <w:rPr>
          <w:rFonts w:ascii="Poppins" w:hAnsi="Poppins"/>
          <w:rPrChange w:id="1300" w:author="Stuart McLarnon (NESO)" w:date="2024-11-18T11:12:00Z">
            <w:rPr/>
          </w:rPrChange>
        </w:rPr>
        <w:t xml:space="preserve"> </w:t>
      </w:r>
      <w:r w:rsidR="00060036" w:rsidRPr="00B77E82">
        <w:rPr>
          <w:rFonts w:ascii="Poppins" w:hAnsi="Poppins"/>
          <w:rPrChange w:id="1301" w:author="Stuart McLarnon (NESO)" w:date="2024-11-18T11:12:00Z">
            <w:rPr/>
          </w:rPrChange>
        </w:rPr>
        <w:t>relevant Transmission Licensees</w:t>
      </w:r>
      <w:r w:rsidR="008F6C23" w:rsidRPr="00B77E82">
        <w:rPr>
          <w:rFonts w:ascii="Poppins" w:hAnsi="Poppins"/>
          <w:rPrChange w:id="1302" w:author="Stuart McLarnon (NESO)" w:date="2024-11-18T11:12:00Z">
            <w:rPr/>
          </w:rPrChange>
        </w:rPr>
        <w:t xml:space="preserve"> and</w:t>
      </w:r>
      <w:r w:rsidR="0011299A" w:rsidRPr="00B77E82">
        <w:rPr>
          <w:rFonts w:ascii="Poppins" w:hAnsi="Poppins"/>
          <w:rPrChange w:id="1303" w:author="Stuart McLarnon (NESO)" w:date="2024-11-18T11:12:00Z">
            <w:rPr/>
          </w:rPrChange>
        </w:rPr>
        <w:t xml:space="preserve"> </w:t>
      </w:r>
      <w:r w:rsidR="00060036" w:rsidRPr="00B77E82">
        <w:rPr>
          <w:rFonts w:ascii="Poppins" w:hAnsi="Poppins"/>
          <w:rPrChange w:id="1304" w:author="Stuart McLarnon (NESO)" w:date="2024-11-18T11:12:00Z">
            <w:rPr/>
          </w:rPrChange>
        </w:rPr>
        <w:t xml:space="preserve">Network Operators </w:t>
      </w:r>
      <w:r w:rsidR="00C311C3" w:rsidRPr="00B77E82">
        <w:rPr>
          <w:rFonts w:ascii="Poppins" w:hAnsi="Poppins"/>
          <w:rPrChange w:id="1305" w:author="Stuart McLarnon (NESO)" w:date="2024-11-18T11:12:00Z">
            <w:rPr/>
          </w:rPrChange>
        </w:rPr>
        <w:t xml:space="preserve">will </w:t>
      </w:r>
      <w:r w:rsidR="006F2587" w:rsidRPr="00B77E82">
        <w:rPr>
          <w:rFonts w:ascii="Poppins" w:hAnsi="Poppins"/>
          <w:rPrChange w:id="1306" w:author="Stuart McLarnon (NESO)" w:date="2024-11-18T11:12:00Z">
            <w:rPr/>
          </w:rPrChange>
        </w:rPr>
        <w:t>develop</w:t>
      </w:r>
      <w:r w:rsidR="00C311C3" w:rsidRPr="00B77E82">
        <w:rPr>
          <w:rFonts w:ascii="Poppins" w:hAnsi="Poppins"/>
          <w:rPrChange w:id="1307" w:author="Stuart McLarnon (NESO)" w:date="2024-11-18T11:12:00Z">
            <w:rPr/>
          </w:rPrChange>
        </w:rPr>
        <w:t xml:space="preserve"> </w:t>
      </w:r>
      <w:r w:rsidR="002E6A47" w:rsidRPr="00B77E82">
        <w:rPr>
          <w:rFonts w:ascii="Poppins" w:hAnsi="Poppins"/>
          <w:rPrChange w:id="1308" w:author="Stuart McLarnon (NESO)" w:date="2024-11-18T11:12:00Z">
            <w:rPr/>
          </w:rPrChange>
        </w:rPr>
        <w:t xml:space="preserve">a </w:t>
      </w:r>
      <w:r w:rsidR="00060036" w:rsidRPr="00B77E82">
        <w:rPr>
          <w:rFonts w:ascii="Poppins" w:hAnsi="Poppins"/>
          <w:rPrChange w:id="1309" w:author="Stuart McLarnon (NESO)" w:date="2024-11-18T11:12:00Z">
            <w:rPr/>
          </w:rPrChange>
        </w:rPr>
        <w:t>Restoration Plan</w:t>
      </w:r>
      <w:r w:rsidR="008F6C23" w:rsidRPr="00B77E82">
        <w:rPr>
          <w:rFonts w:ascii="Poppins" w:hAnsi="Poppins"/>
          <w:rPrChange w:id="1310" w:author="Stuart McLarnon (NESO)" w:date="2024-11-18T11:12:00Z">
            <w:rPr/>
          </w:rPrChange>
        </w:rPr>
        <w:t xml:space="preserve"> in accordance with </w:t>
      </w:r>
      <w:r w:rsidR="0039354D">
        <w:rPr>
          <w:rFonts w:ascii="Poppins" w:hAnsi="Poppins"/>
          <w:i/>
          <w:rPrChange w:id="1311" w:author="Stuart McLarnon (NESO)" w:date="2024-11-18T11:12:00Z">
            <w:rPr>
              <w:i/>
            </w:rPr>
          </w:rPrChange>
        </w:rPr>
        <w:t>Grid Code</w:t>
      </w:r>
      <w:r w:rsidR="00826C35" w:rsidRPr="00B77E82">
        <w:rPr>
          <w:rFonts w:ascii="Poppins" w:hAnsi="Poppins"/>
          <w:i/>
          <w:rPrChange w:id="1312" w:author="Stuart McLarnon (NESO)" w:date="2024-11-18T11:12:00Z">
            <w:rPr>
              <w:i/>
            </w:rPr>
          </w:rPrChange>
        </w:rPr>
        <w:t xml:space="preserve"> </w:t>
      </w:r>
      <w:r w:rsidR="0043286E" w:rsidRPr="00B77E82">
        <w:rPr>
          <w:rFonts w:ascii="Poppins" w:hAnsi="Poppins"/>
          <w:rPrChange w:id="1313" w:author="Stuart McLarnon (NESO)" w:date="2024-11-18T11:12:00Z">
            <w:rPr/>
          </w:rPrChange>
        </w:rPr>
        <w:t>OC9.4.7.6.1</w:t>
      </w:r>
      <w:r w:rsidR="004E6741" w:rsidRPr="00B77E82">
        <w:rPr>
          <w:rFonts w:ascii="Poppins" w:hAnsi="Poppins"/>
          <w:rPrChange w:id="1314" w:author="Stuart McLarnon (NESO)" w:date="2024-11-18T11:12:00Z">
            <w:rPr/>
          </w:rPrChange>
        </w:rPr>
        <w:t>(a</w:t>
      </w:r>
      <w:del w:id="1315" w:author="Stuart McLarnon (NESO)" w:date="2024-11-18T11:12:00Z">
        <w:r w:rsidR="004E6741">
          <w:delText>)</w:delText>
        </w:r>
        <w:r w:rsidR="0043286E" w:rsidRPr="008569BD">
          <w:rPr>
            <w:rFonts w:eastAsia="Cambria" w:cs="Arial"/>
            <w:lang w:eastAsia="en-GB"/>
          </w:rPr>
          <w:delText xml:space="preserve"> </w:delText>
        </w:r>
        <w:r w:rsidR="002E6A47" w:rsidRPr="00ED55E1">
          <w:delText>.</w:delText>
        </w:r>
      </w:del>
      <w:ins w:id="1316" w:author="Stuart McLarnon (NESO)" w:date="2024-11-18T11:12:00Z">
        <w:r w:rsidR="004E6741" w:rsidRPr="00B77E82">
          <w:rPr>
            <w:rFonts w:ascii="Poppins" w:hAnsi="Poppins" w:cs="Poppins"/>
          </w:rPr>
          <w:t>)</w:t>
        </w:r>
        <w:r w:rsidR="002E6A47" w:rsidRPr="00B77E82">
          <w:rPr>
            <w:rFonts w:ascii="Poppins" w:hAnsi="Poppins" w:cs="Poppins"/>
          </w:rPr>
          <w:t>.</w:t>
        </w:r>
      </w:ins>
      <w:r w:rsidR="008F6C23" w:rsidRPr="00B77E82">
        <w:rPr>
          <w:rFonts w:ascii="Poppins" w:hAnsi="Poppins"/>
          <w:rPrChange w:id="1317" w:author="Stuart McLarnon (NESO)" w:date="2024-11-18T11:12:00Z">
            <w:rPr/>
          </w:rPrChange>
        </w:rPr>
        <w:t xml:space="preserve">  </w:t>
      </w:r>
    </w:p>
    <w:p w14:paraId="46E8BDFE" w14:textId="77777777" w:rsidR="00CD3769" w:rsidRPr="00B77E82" w:rsidRDefault="00CD3769" w:rsidP="00CD3769">
      <w:pPr>
        <w:pStyle w:val="ListParagraph"/>
        <w:rPr>
          <w:rFonts w:ascii="Poppins" w:hAnsi="Poppins"/>
          <w:rPrChange w:id="1318" w:author="Stuart McLarnon (NESO)" w:date="2024-11-18T11:12:00Z">
            <w:rPr/>
          </w:rPrChange>
        </w:rPr>
      </w:pPr>
    </w:p>
    <w:p w14:paraId="3CD05232" w14:textId="2D3E9B91" w:rsidR="00CD3769" w:rsidRPr="00B77E82" w:rsidRDefault="00CD3769" w:rsidP="00CD3769">
      <w:pPr>
        <w:pStyle w:val="CF32Body"/>
        <w:rPr>
          <w:rFonts w:ascii="Poppins" w:hAnsi="Poppins"/>
          <w:rPrChange w:id="1319" w:author="Stuart McLarnon (NESO)" w:date="2024-11-18T11:12:00Z">
            <w:rPr/>
          </w:rPrChange>
        </w:rPr>
      </w:pPr>
      <w:r w:rsidRPr="00B77E82">
        <w:rPr>
          <w:rFonts w:ascii="Poppins" w:hAnsi="Poppins"/>
          <w:rPrChange w:id="1320" w:author="Stuart McLarnon (NESO)" w:date="2024-11-18T11:12:00Z">
            <w:rPr/>
          </w:rPrChange>
        </w:rPr>
        <w:t xml:space="preserve">In the case of Distribution Restoration Zone Plans, the procurement of services from parties providing an Anchor Restoration Contract or Top Up Restoration Contract is carried out by </w:t>
      </w:r>
      <w:del w:id="1321" w:author="Stuart McLarnon (NESO)" w:date="2024-11-18T11:12:00Z">
        <w:r>
          <w:delText>NGESO</w:delText>
        </w:r>
      </w:del>
      <w:ins w:id="1322" w:author="Stuart McLarnon (NESO)" w:date="2024-11-18T11:12:00Z">
        <w:r w:rsidR="00C34B53">
          <w:rPr>
            <w:rFonts w:ascii="Poppins" w:hAnsi="Poppins" w:cs="Poppins"/>
          </w:rPr>
          <w:t>NESO</w:t>
        </w:r>
      </w:ins>
      <w:r w:rsidR="00F228FE" w:rsidRPr="00B77E82">
        <w:rPr>
          <w:rFonts w:ascii="Poppins" w:hAnsi="Poppins"/>
          <w:rPrChange w:id="1323" w:author="Stuart McLarnon (NESO)" w:date="2024-11-18T11:12:00Z">
            <w:rPr/>
          </w:rPrChange>
        </w:rPr>
        <w:t xml:space="preserve"> in coordination</w:t>
      </w:r>
      <w:r w:rsidR="00494DD1" w:rsidRPr="00B77E82">
        <w:rPr>
          <w:rFonts w:ascii="Poppins" w:hAnsi="Poppins"/>
          <w:rPrChange w:id="1324" w:author="Stuart McLarnon (NESO)" w:date="2024-11-18T11:12:00Z">
            <w:rPr/>
          </w:rPrChange>
        </w:rPr>
        <w:t xml:space="preserve"> with</w:t>
      </w:r>
      <w:r w:rsidRPr="00B77E82">
        <w:rPr>
          <w:rFonts w:ascii="Poppins" w:hAnsi="Poppins"/>
          <w:rPrChange w:id="1325" w:author="Stuart McLarnon (NESO)" w:date="2024-11-18T11:12:00Z">
            <w:rPr/>
          </w:rPrChange>
        </w:rPr>
        <w:t xml:space="preserve"> </w:t>
      </w:r>
      <w:del w:id="1326" w:author="Stuart McLarnon (NESO)" w:date="2024-11-18T11:12:00Z">
        <w:r>
          <w:delText xml:space="preserve"> </w:delText>
        </w:r>
      </w:del>
      <w:r w:rsidR="004219F6" w:rsidRPr="00B77E82">
        <w:rPr>
          <w:rFonts w:ascii="Poppins" w:hAnsi="Poppins"/>
          <w:rPrChange w:id="1327" w:author="Stuart McLarnon (NESO)" w:date="2024-11-18T11:12:00Z">
            <w:rPr/>
          </w:rPrChange>
        </w:rPr>
        <w:t xml:space="preserve">the </w:t>
      </w:r>
      <w:r w:rsidRPr="00B77E82">
        <w:rPr>
          <w:rFonts w:ascii="Poppins" w:hAnsi="Poppins"/>
          <w:rPrChange w:id="1328" w:author="Stuart McLarnon (NESO)" w:date="2024-11-18T11:12:00Z">
            <w:rPr/>
          </w:rPrChange>
        </w:rPr>
        <w:t xml:space="preserve">relevant Network Operator. </w:t>
      </w:r>
      <w:del w:id="1329" w:author="Stuart McLarnon (NESO)" w:date="2024-11-18T11:12:00Z">
        <w:r w:rsidR="004219F6">
          <w:delText xml:space="preserve"> </w:delText>
        </w:r>
        <w:r>
          <w:delText xml:space="preserve"> </w:delText>
        </w:r>
      </w:del>
      <w:r w:rsidR="000F7538" w:rsidRPr="00B77E82">
        <w:rPr>
          <w:rFonts w:ascii="Poppins" w:hAnsi="Poppins"/>
          <w:rPrChange w:id="1330" w:author="Stuart McLarnon (NESO)" w:date="2024-11-18T11:12:00Z">
            <w:rPr/>
          </w:rPrChange>
        </w:rPr>
        <w:t>T</w:t>
      </w:r>
      <w:r w:rsidR="00420723" w:rsidRPr="00B77E82">
        <w:rPr>
          <w:rFonts w:ascii="Poppins" w:hAnsi="Poppins"/>
          <w:rPrChange w:id="1331" w:author="Stuart McLarnon (NESO)" w:date="2024-11-18T11:12:00Z">
            <w:rPr/>
          </w:rPrChange>
        </w:rPr>
        <w:t>he relevant Network Operator</w:t>
      </w:r>
      <w:r w:rsidRPr="00B77E82">
        <w:rPr>
          <w:rFonts w:ascii="Poppins" w:hAnsi="Poppins"/>
          <w:rPrChange w:id="1332" w:author="Stuart McLarnon (NESO)" w:date="2024-11-18T11:12:00Z">
            <w:rPr/>
          </w:rPrChange>
        </w:rPr>
        <w:t xml:space="preserve"> in coordination with </w:t>
      </w:r>
      <w:del w:id="1333" w:author="Stuart McLarnon (NESO)" w:date="2024-11-18T11:12:00Z">
        <w:r w:rsidR="00420723">
          <w:delText>NGESO</w:delText>
        </w:r>
      </w:del>
      <w:ins w:id="1334" w:author="Stuart McLarnon (NESO)" w:date="2024-11-18T11:12:00Z">
        <w:r w:rsidR="00C34B53">
          <w:rPr>
            <w:rFonts w:ascii="Poppins" w:hAnsi="Poppins" w:cs="Poppins"/>
          </w:rPr>
          <w:t>NESO</w:t>
        </w:r>
      </w:ins>
      <w:r w:rsidR="00420723" w:rsidRPr="00B77E82">
        <w:rPr>
          <w:rFonts w:ascii="Poppins" w:hAnsi="Poppins"/>
          <w:rPrChange w:id="1335" w:author="Stuart McLarnon (NESO)" w:date="2024-11-18T11:12:00Z">
            <w:rPr/>
          </w:rPrChange>
        </w:rPr>
        <w:t xml:space="preserve">, </w:t>
      </w:r>
      <w:r w:rsidRPr="00B77E82">
        <w:rPr>
          <w:rFonts w:ascii="Poppins" w:hAnsi="Poppins"/>
          <w:rPrChange w:id="1336" w:author="Stuart McLarnon (NESO)" w:date="2024-11-18T11:12:00Z">
            <w:rPr/>
          </w:rPrChange>
        </w:rPr>
        <w:t xml:space="preserve">Restoration </w:t>
      </w:r>
      <w:r w:rsidR="009468DB" w:rsidRPr="00B77E82">
        <w:rPr>
          <w:rFonts w:ascii="Poppins" w:hAnsi="Poppins"/>
          <w:rPrChange w:id="1337" w:author="Stuart McLarnon (NESO)" w:date="2024-11-18T11:12:00Z">
            <w:rPr/>
          </w:rPrChange>
        </w:rPr>
        <w:t>Contractors</w:t>
      </w:r>
      <w:r w:rsidR="00420723" w:rsidRPr="00B77E82">
        <w:rPr>
          <w:rFonts w:ascii="Poppins" w:hAnsi="Poppins"/>
          <w:rPrChange w:id="1338" w:author="Stuart McLarnon (NESO)" w:date="2024-11-18T11:12:00Z">
            <w:rPr/>
          </w:rPrChange>
        </w:rPr>
        <w:t xml:space="preserve"> and</w:t>
      </w:r>
      <w:r w:rsidRPr="00B77E82">
        <w:rPr>
          <w:rFonts w:ascii="Poppins" w:hAnsi="Poppins"/>
          <w:rPrChange w:id="1339" w:author="Stuart McLarnon (NESO)" w:date="2024-11-18T11:12:00Z">
            <w:rPr/>
          </w:rPrChange>
        </w:rPr>
        <w:t xml:space="preserve"> relevant Transmission Licensees </w:t>
      </w:r>
      <w:r w:rsidR="00420723" w:rsidRPr="00B77E82">
        <w:rPr>
          <w:rFonts w:ascii="Poppins" w:hAnsi="Poppins"/>
          <w:rPrChange w:id="1340" w:author="Stuart McLarnon (NESO)" w:date="2024-11-18T11:12:00Z">
            <w:rPr/>
          </w:rPrChange>
        </w:rPr>
        <w:t>(w</w:t>
      </w:r>
      <w:r w:rsidR="00CA6017" w:rsidRPr="00B77E82">
        <w:rPr>
          <w:rFonts w:ascii="Poppins" w:hAnsi="Poppins"/>
          <w:rPrChange w:id="1341" w:author="Stuart McLarnon (NESO)" w:date="2024-11-18T11:12:00Z">
            <w:rPr/>
          </w:rPrChange>
        </w:rPr>
        <w:t xml:space="preserve">here applicable) </w:t>
      </w:r>
      <w:r w:rsidRPr="00B77E82">
        <w:rPr>
          <w:rFonts w:ascii="Poppins" w:hAnsi="Poppins"/>
          <w:rPrChange w:id="1342" w:author="Stuart McLarnon (NESO)" w:date="2024-11-18T11:12:00Z">
            <w:rPr/>
          </w:rPrChange>
        </w:rPr>
        <w:t xml:space="preserve">will </w:t>
      </w:r>
      <w:r w:rsidR="00AB4B81" w:rsidRPr="00B77E82">
        <w:rPr>
          <w:rFonts w:ascii="Poppins" w:hAnsi="Poppins"/>
          <w:rPrChange w:id="1343" w:author="Stuart McLarnon (NESO)" w:date="2024-11-18T11:12:00Z">
            <w:rPr/>
          </w:rPrChange>
        </w:rPr>
        <w:t>develop</w:t>
      </w:r>
      <w:r w:rsidRPr="00B77E82">
        <w:rPr>
          <w:rFonts w:ascii="Poppins" w:hAnsi="Poppins"/>
          <w:rPrChange w:id="1344" w:author="Stuart McLarnon (NESO)" w:date="2024-11-18T11:12:00Z">
            <w:rPr/>
          </w:rPrChange>
        </w:rPr>
        <w:t xml:space="preserve"> a </w:t>
      </w:r>
      <w:r w:rsidR="00AB4B81" w:rsidRPr="00B77E82">
        <w:rPr>
          <w:rFonts w:ascii="Poppins" w:hAnsi="Poppins"/>
          <w:rPrChange w:id="1345" w:author="Stuart McLarnon (NESO)" w:date="2024-11-18T11:12:00Z">
            <w:rPr/>
          </w:rPrChange>
        </w:rPr>
        <w:t xml:space="preserve">Distribution </w:t>
      </w:r>
      <w:r w:rsidRPr="00B77E82">
        <w:rPr>
          <w:rFonts w:ascii="Poppins" w:hAnsi="Poppins"/>
          <w:rPrChange w:id="1346" w:author="Stuart McLarnon (NESO)" w:date="2024-11-18T11:12:00Z">
            <w:rPr/>
          </w:rPrChange>
        </w:rPr>
        <w:t xml:space="preserve">Restoration </w:t>
      </w:r>
      <w:r w:rsidR="00AB4B81" w:rsidRPr="00B77E82">
        <w:rPr>
          <w:rFonts w:ascii="Poppins" w:hAnsi="Poppins"/>
          <w:rPrChange w:id="1347" w:author="Stuart McLarnon (NESO)" w:date="2024-11-18T11:12:00Z">
            <w:rPr/>
          </w:rPrChange>
        </w:rPr>
        <w:t xml:space="preserve">Zone </w:t>
      </w:r>
      <w:r w:rsidRPr="00B77E82">
        <w:rPr>
          <w:rFonts w:ascii="Poppins" w:hAnsi="Poppins"/>
          <w:rPrChange w:id="1348" w:author="Stuart McLarnon (NESO)" w:date="2024-11-18T11:12:00Z">
            <w:rPr/>
          </w:rPrChange>
        </w:rPr>
        <w:t xml:space="preserve">Plan in accordance with </w:t>
      </w:r>
      <w:r w:rsidR="0039354D">
        <w:rPr>
          <w:rFonts w:ascii="Poppins" w:hAnsi="Poppins"/>
          <w:i/>
          <w:rPrChange w:id="1349" w:author="Stuart McLarnon (NESO)" w:date="2024-11-18T11:12:00Z">
            <w:rPr>
              <w:i/>
            </w:rPr>
          </w:rPrChange>
        </w:rPr>
        <w:t>Grid Code</w:t>
      </w:r>
      <w:r w:rsidR="00826C35" w:rsidRPr="00B77E82">
        <w:rPr>
          <w:rFonts w:ascii="Poppins" w:hAnsi="Poppins"/>
          <w:i/>
          <w:rPrChange w:id="1350" w:author="Stuart McLarnon (NESO)" w:date="2024-11-18T11:12:00Z">
            <w:rPr>
              <w:i/>
            </w:rPr>
          </w:rPrChange>
        </w:rPr>
        <w:t xml:space="preserve"> </w:t>
      </w:r>
      <w:r w:rsidR="004E6741" w:rsidRPr="00B77E82">
        <w:rPr>
          <w:rFonts w:ascii="Poppins" w:hAnsi="Poppins"/>
          <w:rPrChange w:id="1351" w:author="Stuart McLarnon (NESO)" w:date="2024-11-18T11:12:00Z">
            <w:rPr/>
          </w:rPrChange>
        </w:rPr>
        <w:t>OC9.4.7.6.1(b)</w:t>
      </w:r>
      <w:r w:rsidRPr="00B77E82">
        <w:rPr>
          <w:rFonts w:ascii="Poppins" w:hAnsi="Poppins"/>
          <w:rPrChange w:id="1352" w:author="Stuart McLarnon (NESO)" w:date="2024-11-18T11:12:00Z">
            <w:rPr/>
          </w:rPrChange>
        </w:rPr>
        <w:t xml:space="preserve">.  </w:t>
      </w:r>
    </w:p>
    <w:p w14:paraId="3EC5008A" w14:textId="77777777" w:rsidR="002E6A47" w:rsidRPr="00B77E82" w:rsidRDefault="002E6A47" w:rsidP="00407FF3">
      <w:pPr>
        <w:pStyle w:val="CFBody3"/>
        <w:numPr>
          <w:ilvl w:val="0"/>
          <w:numId w:val="0"/>
        </w:numPr>
        <w:ind w:left="360" w:hanging="360"/>
        <w:rPr>
          <w:rFonts w:ascii="Poppins" w:hAnsi="Poppins"/>
          <w:rPrChange w:id="1353" w:author="Stuart McLarnon (NESO)" w:date="2024-11-18T11:12:00Z">
            <w:rPr/>
          </w:rPrChange>
        </w:rPr>
      </w:pPr>
    </w:p>
    <w:p w14:paraId="26B27385" w14:textId="04A80B11" w:rsidR="002E6A47" w:rsidRPr="00B77E82" w:rsidRDefault="002E6A47" w:rsidP="003E1EE5">
      <w:pPr>
        <w:pStyle w:val="CF32Body"/>
        <w:rPr>
          <w:rFonts w:ascii="Poppins" w:hAnsi="Poppins"/>
          <w:rPrChange w:id="1354" w:author="Stuart McLarnon (NESO)" w:date="2024-11-18T11:12:00Z">
            <w:rPr/>
          </w:rPrChange>
        </w:rPr>
      </w:pPr>
      <w:r w:rsidRPr="00B77E82">
        <w:rPr>
          <w:rFonts w:ascii="Poppins" w:hAnsi="Poppins"/>
          <w:rPrChange w:id="1355" w:author="Stuart McLarnon (NESO)" w:date="2024-11-18T11:12:00Z">
            <w:rPr/>
          </w:rPrChange>
        </w:rPr>
        <w:t xml:space="preserve">Operation of LJRPs </w:t>
      </w:r>
      <w:del w:id="1356" w:author="Stuart McLarnon (NESO)" w:date="2024-11-18T11:12:00Z">
        <w:r w:rsidR="00C15642" w:rsidRPr="00492EB9">
          <w:delText>are</w:delText>
        </w:r>
      </w:del>
      <w:ins w:id="1357" w:author="Stuart McLarnon (NESO)" w:date="2024-11-18T11:12:00Z">
        <w:r w:rsidR="004379E1" w:rsidRPr="00B77E82">
          <w:rPr>
            <w:rFonts w:ascii="Poppins" w:hAnsi="Poppins" w:cs="Poppins"/>
          </w:rPr>
          <w:t>is</w:t>
        </w:r>
      </w:ins>
      <w:r w:rsidR="00C15642" w:rsidRPr="00B77E82">
        <w:rPr>
          <w:rFonts w:ascii="Poppins" w:hAnsi="Poppins"/>
          <w:rPrChange w:id="1358" w:author="Stuart McLarnon (NESO)" w:date="2024-11-18T11:12:00Z">
            <w:rPr/>
          </w:rPrChange>
        </w:rPr>
        <w:t xml:space="preserve"> detailed in </w:t>
      </w:r>
      <w:r w:rsidR="0039354D">
        <w:rPr>
          <w:rFonts w:ascii="Poppins" w:hAnsi="Poppins"/>
          <w:i/>
          <w:rPrChange w:id="1359" w:author="Stuart McLarnon (NESO)" w:date="2024-11-18T11:12:00Z">
            <w:rPr>
              <w:i/>
            </w:rPr>
          </w:rPrChange>
        </w:rPr>
        <w:t>Grid Code</w:t>
      </w:r>
      <w:r w:rsidRPr="00B77E82">
        <w:rPr>
          <w:rFonts w:ascii="Poppins" w:hAnsi="Poppins"/>
          <w:i/>
          <w:rPrChange w:id="1360" w:author="Stuart McLarnon (NESO)" w:date="2024-11-18T11:12:00Z">
            <w:rPr>
              <w:i/>
            </w:rPr>
          </w:rPrChange>
        </w:rPr>
        <w:t xml:space="preserve"> </w:t>
      </w:r>
      <w:r w:rsidR="00265577" w:rsidRPr="00B77E82">
        <w:rPr>
          <w:rFonts w:ascii="Poppins" w:hAnsi="Poppins"/>
          <w:rPrChange w:id="1361" w:author="Stuart McLarnon (NESO)" w:date="2024-11-18T11:12:00Z">
            <w:rPr/>
          </w:rPrChange>
        </w:rPr>
        <w:t>OC9.4.7.7</w:t>
      </w:r>
      <w:r w:rsidRPr="00B77E82">
        <w:rPr>
          <w:rFonts w:ascii="Poppins" w:hAnsi="Poppins"/>
          <w:rPrChange w:id="1362" w:author="Stuart McLarnon (NESO)" w:date="2024-11-18T11:12:00Z">
            <w:rPr/>
          </w:rPrChange>
        </w:rPr>
        <w:t xml:space="preserve">.  Each individual LJRP document provides specific details of how </w:t>
      </w:r>
      <w:r w:rsidR="004379E1" w:rsidRPr="00B77E82">
        <w:rPr>
          <w:rFonts w:ascii="Poppins" w:hAnsi="Poppins"/>
          <w:rPrChange w:id="1363" w:author="Stuart McLarnon (NESO)" w:date="2024-11-18T11:12:00Z">
            <w:rPr/>
          </w:rPrChange>
        </w:rPr>
        <w:t xml:space="preserve">individual </w:t>
      </w:r>
      <w:del w:id="1364" w:author="Stuart McLarnon (NESO)" w:date="2024-11-18T11:12:00Z">
        <w:r w:rsidR="00BC02CD">
          <w:delText xml:space="preserve"> </w:delText>
        </w:r>
      </w:del>
      <w:r w:rsidR="004379E1" w:rsidRPr="00B77E82">
        <w:rPr>
          <w:rFonts w:ascii="Poppins" w:hAnsi="Poppins"/>
          <w:rPrChange w:id="1365" w:author="Stuart McLarnon (NESO)" w:date="2024-11-18T11:12:00Z">
            <w:rPr/>
          </w:rPrChange>
        </w:rPr>
        <w:t>Anchor</w:t>
      </w:r>
      <w:r w:rsidR="00BC02CD" w:rsidRPr="00B77E82">
        <w:rPr>
          <w:rFonts w:ascii="Poppins" w:hAnsi="Poppins"/>
          <w:rPrChange w:id="1366" w:author="Stuart McLarnon (NESO)" w:date="2024-11-18T11:12:00Z">
            <w:rPr/>
          </w:rPrChange>
        </w:rPr>
        <w:t xml:space="preserve"> Plant and Top Up </w:t>
      </w:r>
      <w:r w:rsidR="00A20307" w:rsidRPr="00B77E82">
        <w:rPr>
          <w:rFonts w:ascii="Poppins" w:hAnsi="Poppins"/>
          <w:rPrChange w:id="1367" w:author="Stuart McLarnon (NESO)" w:date="2024-11-18T11:12:00Z">
            <w:rPr/>
          </w:rPrChange>
        </w:rPr>
        <w:t xml:space="preserve">Restoration </w:t>
      </w:r>
      <w:r w:rsidR="00BC02CD" w:rsidRPr="00B77E82">
        <w:rPr>
          <w:rFonts w:ascii="Poppins" w:hAnsi="Poppins"/>
          <w:rPrChange w:id="1368" w:author="Stuart McLarnon (NESO)" w:date="2024-11-18T11:12:00Z">
            <w:rPr/>
          </w:rPrChange>
        </w:rPr>
        <w:t xml:space="preserve">Plant </w:t>
      </w:r>
      <w:r w:rsidR="00036035" w:rsidRPr="00B77E82">
        <w:rPr>
          <w:rFonts w:ascii="Poppins" w:hAnsi="Poppins"/>
          <w:rPrChange w:id="1369" w:author="Stuart McLarnon (NESO)" w:date="2024-11-18T11:12:00Z">
            <w:rPr/>
          </w:rPrChange>
        </w:rPr>
        <w:t>are</w:t>
      </w:r>
      <w:r w:rsidRPr="00B77E82">
        <w:rPr>
          <w:rFonts w:ascii="Poppins" w:hAnsi="Poppins"/>
          <w:rPrChange w:id="1370" w:author="Stuart McLarnon (NESO)" w:date="2024-11-18T11:12:00Z">
            <w:rPr/>
          </w:rPrChange>
        </w:rPr>
        <w:t xml:space="preserve"> to be </w:t>
      </w:r>
      <w:proofErr w:type="gramStart"/>
      <w:r w:rsidR="0081478E" w:rsidRPr="00B77E82">
        <w:rPr>
          <w:rFonts w:ascii="Poppins" w:hAnsi="Poppins"/>
          <w:rPrChange w:id="1371" w:author="Stuart McLarnon (NESO)" w:date="2024-11-18T11:12:00Z">
            <w:rPr/>
          </w:rPrChange>
        </w:rPr>
        <w:t>instructed, and</w:t>
      </w:r>
      <w:proofErr w:type="gramEnd"/>
      <w:r w:rsidR="0081478E" w:rsidRPr="00B77E82">
        <w:rPr>
          <w:rFonts w:ascii="Poppins" w:hAnsi="Poppins"/>
          <w:rPrChange w:id="1372" w:author="Stuart McLarnon (NESO)" w:date="2024-11-18T11:12:00Z">
            <w:rPr/>
          </w:rPrChange>
        </w:rPr>
        <w:t xml:space="preserve"> concurrently commence their starting regime in preparation for block loading </w:t>
      </w:r>
      <w:r w:rsidRPr="00B77E82">
        <w:rPr>
          <w:rFonts w:ascii="Poppins" w:hAnsi="Poppins"/>
          <w:rPrChange w:id="1373" w:author="Stuart McLarnon (NESO)" w:date="2024-11-18T11:12:00Z">
            <w:rPr/>
          </w:rPrChange>
        </w:rPr>
        <w:t xml:space="preserve">to create a stable </w:t>
      </w:r>
      <w:r w:rsidR="006A39CE" w:rsidRPr="00B77E82">
        <w:rPr>
          <w:rFonts w:ascii="Poppins" w:hAnsi="Poppins"/>
          <w:rPrChange w:id="1374" w:author="Stuart McLarnon (NESO)" w:date="2024-11-18T11:12:00Z">
            <w:rPr/>
          </w:rPrChange>
        </w:rPr>
        <w:t>P</w:t>
      </w:r>
      <w:r w:rsidRPr="00B77E82">
        <w:rPr>
          <w:rFonts w:ascii="Poppins" w:hAnsi="Poppins"/>
          <w:rPrChange w:id="1375" w:author="Stuart McLarnon (NESO)" w:date="2024-11-18T11:12:00Z">
            <w:rPr/>
          </w:rPrChange>
        </w:rPr>
        <w:t xml:space="preserve">ower </w:t>
      </w:r>
      <w:r w:rsidR="006A39CE" w:rsidRPr="00B77E82">
        <w:rPr>
          <w:rFonts w:ascii="Poppins" w:hAnsi="Poppins"/>
          <w:rPrChange w:id="1376" w:author="Stuart McLarnon (NESO)" w:date="2024-11-18T11:12:00Z">
            <w:rPr/>
          </w:rPrChange>
        </w:rPr>
        <w:t>I</w:t>
      </w:r>
      <w:r w:rsidRPr="00B77E82">
        <w:rPr>
          <w:rFonts w:ascii="Poppins" w:hAnsi="Poppins"/>
          <w:rPrChange w:id="1377" w:author="Stuart McLarnon (NESO)" w:date="2024-11-18T11:12:00Z">
            <w:rPr/>
          </w:rPrChange>
        </w:rPr>
        <w:t xml:space="preserve">sland.  </w:t>
      </w:r>
      <w:r w:rsidR="0057478F" w:rsidRPr="00B77E82">
        <w:rPr>
          <w:rFonts w:ascii="Poppins" w:hAnsi="Poppins"/>
          <w:rPrChange w:id="1378" w:author="Stuart McLarnon (NESO)" w:date="2024-11-18T11:12:00Z">
            <w:rPr/>
          </w:rPrChange>
        </w:rPr>
        <w:t xml:space="preserve">In co-ordination with </w:t>
      </w:r>
      <w:del w:id="1379" w:author="Stuart McLarnon (NESO)" w:date="2024-11-18T11:12:00Z">
        <w:r w:rsidR="0057478F">
          <w:delText>NGESO</w:delText>
        </w:r>
      </w:del>
      <w:ins w:id="1380" w:author="Stuart McLarnon (NESO)" w:date="2024-11-18T11:12:00Z">
        <w:r w:rsidR="00C34B53">
          <w:rPr>
            <w:rFonts w:ascii="Poppins" w:hAnsi="Poppins" w:cs="Poppins"/>
          </w:rPr>
          <w:t>NESO</w:t>
        </w:r>
      </w:ins>
      <w:r w:rsidR="00494EC3" w:rsidRPr="00B77E82">
        <w:rPr>
          <w:rFonts w:ascii="Poppins" w:hAnsi="Poppins"/>
          <w:rPrChange w:id="1381" w:author="Stuart McLarnon (NESO)" w:date="2024-11-18T11:12:00Z">
            <w:rPr/>
          </w:rPrChange>
        </w:rPr>
        <w:t>,</w:t>
      </w:r>
      <w:r w:rsidR="0057478F" w:rsidRPr="00B77E82">
        <w:rPr>
          <w:rFonts w:ascii="Poppins" w:hAnsi="Poppins"/>
          <w:rPrChange w:id="1382" w:author="Stuart McLarnon (NESO)" w:date="2024-11-18T11:12:00Z">
            <w:rPr/>
          </w:rPrChange>
        </w:rPr>
        <w:t xml:space="preserve"> t</w:t>
      </w:r>
      <w:r w:rsidRPr="00B77E82">
        <w:rPr>
          <w:rFonts w:ascii="Poppins" w:hAnsi="Poppins"/>
          <w:rPrChange w:id="1383" w:author="Stuart McLarnon (NESO)" w:date="2024-11-18T11:12:00Z">
            <w:rPr/>
          </w:rPrChange>
        </w:rPr>
        <w:t>hese plans provide guidance to T</w:t>
      </w:r>
      <w:r w:rsidR="0057478F" w:rsidRPr="00B77E82">
        <w:rPr>
          <w:rFonts w:ascii="Poppins" w:hAnsi="Poppins"/>
          <w:rPrChange w:id="1384" w:author="Stuart McLarnon (NESO)" w:date="2024-11-18T11:12:00Z">
            <w:rPr/>
          </w:rPrChange>
        </w:rPr>
        <w:t xml:space="preserve">ransmission </w:t>
      </w:r>
      <w:r w:rsidR="00036035" w:rsidRPr="00B77E82">
        <w:rPr>
          <w:rFonts w:ascii="Poppins" w:hAnsi="Poppins"/>
          <w:rPrChange w:id="1385" w:author="Stuart McLarnon (NESO)" w:date="2024-11-18T11:12:00Z">
            <w:rPr/>
          </w:rPrChange>
        </w:rPr>
        <w:t xml:space="preserve">Licensees </w:t>
      </w:r>
      <w:r w:rsidR="00975961" w:rsidRPr="00B77E82">
        <w:rPr>
          <w:rFonts w:ascii="Poppins" w:hAnsi="Poppins"/>
          <w:rPrChange w:id="1386" w:author="Stuart McLarnon (NESO)" w:date="2024-11-18T11:12:00Z">
            <w:rPr/>
          </w:rPrChange>
        </w:rPr>
        <w:t xml:space="preserve">and Network Operators </w:t>
      </w:r>
      <w:r w:rsidR="00036035" w:rsidRPr="00B77E82">
        <w:rPr>
          <w:rFonts w:ascii="Poppins" w:hAnsi="Poppins"/>
          <w:rPrChange w:id="1387" w:author="Stuart McLarnon (NESO)" w:date="2024-11-18T11:12:00Z">
            <w:rPr/>
          </w:rPrChange>
        </w:rPr>
        <w:t>to</w:t>
      </w:r>
      <w:r w:rsidRPr="00B77E82">
        <w:rPr>
          <w:rFonts w:ascii="Poppins" w:hAnsi="Poppins"/>
          <w:rPrChange w:id="1388" w:author="Stuart McLarnon (NESO)" w:date="2024-11-18T11:12:00Z">
            <w:rPr/>
          </w:rPrChange>
        </w:rPr>
        <w:t xml:space="preserve"> assess the status of operational equipment and systems, in a shutdown situation, and identify the organisational and process</w:t>
      </w:r>
      <w:r w:rsidR="0012237E" w:rsidRPr="00B77E82">
        <w:rPr>
          <w:rFonts w:ascii="Poppins" w:hAnsi="Poppins"/>
          <w:rPrChange w:id="1389" w:author="Stuart McLarnon (NESO)" w:date="2024-11-18T11:12:00Z">
            <w:rPr/>
          </w:rPrChange>
        </w:rPr>
        <w:t>es</w:t>
      </w:r>
      <w:r w:rsidRPr="00B77E82">
        <w:rPr>
          <w:rFonts w:ascii="Poppins" w:hAnsi="Poppins"/>
          <w:rPrChange w:id="1390" w:author="Stuart McLarnon (NESO)" w:date="2024-11-18T11:12:00Z">
            <w:rPr/>
          </w:rPrChange>
        </w:rPr>
        <w:t xml:space="preserve"> necessary to enable an effective restoration.  They also identify the split in responsibilities between the relevant </w:t>
      </w:r>
      <w:r w:rsidR="00177826" w:rsidRPr="00B77E82">
        <w:rPr>
          <w:rFonts w:ascii="Poppins" w:hAnsi="Poppins"/>
          <w:rPrChange w:id="1391" w:author="Stuart McLarnon (NESO)" w:date="2024-11-18T11:12:00Z">
            <w:rPr/>
          </w:rPrChange>
        </w:rPr>
        <w:t>Transmission Licensees and relevant Network Operators</w:t>
      </w:r>
      <w:r w:rsidRPr="00B77E82">
        <w:rPr>
          <w:rFonts w:ascii="Poppins" w:hAnsi="Poppins"/>
          <w:rPrChange w:id="1392" w:author="Stuart McLarnon (NESO)" w:date="2024-11-18T11:12:00Z">
            <w:rPr/>
          </w:rPrChange>
        </w:rPr>
        <w:t xml:space="preserve">, together with the appropriate communication channels. </w:t>
      </w:r>
    </w:p>
    <w:p w14:paraId="4F84DBCE" w14:textId="14003084" w:rsidR="0078001A" w:rsidRPr="00B77E82" w:rsidRDefault="0078001A" w:rsidP="009E4AFF">
      <w:pPr>
        <w:pStyle w:val="CF32Body"/>
        <w:numPr>
          <w:ilvl w:val="0"/>
          <w:numId w:val="0"/>
        </w:numPr>
        <w:ind w:left="782"/>
        <w:rPr>
          <w:rFonts w:ascii="Poppins" w:hAnsi="Poppins"/>
          <w:rPrChange w:id="1393" w:author="Stuart McLarnon (NESO)" w:date="2024-11-18T11:12:00Z">
            <w:rPr/>
          </w:rPrChange>
        </w:rPr>
      </w:pPr>
      <w:r w:rsidRPr="00B77E82">
        <w:rPr>
          <w:rFonts w:ascii="Poppins" w:hAnsi="Poppins"/>
          <w:rPrChange w:id="1394" w:author="Stuart McLarnon (NESO)" w:date="2024-11-18T11:12:00Z">
            <w:rPr/>
          </w:rPrChange>
        </w:rPr>
        <w:t xml:space="preserve">Operation of DRZPs </w:t>
      </w:r>
      <w:del w:id="1395" w:author="Stuart McLarnon (NESO)" w:date="2024-11-18T11:12:00Z">
        <w:r w:rsidRPr="00492EB9">
          <w:delText>are</w:delText>
        </w:r>
      </w:del>
      <w:ins w:id="1396" w:author="Stuart McLarnon (NESO)" w:date="2024-11-18T11:12:00Z">
        <w:r w:rsidR="004379E1" w:rsidRPr="00B77E82">
          <w:rPr>
            <w:rFonts w:ascii="Poppins" w:hAnsi="Poppins" w:cs="Poppins"/>
          </w:rPr>
          <w:t>is</w:t>
        </w:r>
      </w:ins>
      <w:r w:rsidRPr="00B77E82">
        <w:rPr>
          <w:rFonts w:ascii="Poppins" w:hAnsi="Poppins"/>
          <w:rPrChange w:id="1397" w:author="Stuart McLarnon (NESO)" w:date="2024-11-18T11:12:00Z">
            <w:rPr/>
          </w:rPrChange>
        </w:rPr>
        <w:t xml:space="preserve"> detailed in </w:t>
      </w:r>
      <w:r w:rsidR="0039354D">
        <w:rPr>
          <w:rFonts w:ascii="Poppins" w:hAnsi="Poppins"/>
          <w:i/>
          <w:rPrChange w:id="1398" w:author="Stuart McLarnon (NESO)" w:date="2024-11-18T11:12:00Z">
            <w:rPr>
              <w:i/>
            </w:rPr>
          </w:rPrChange>
        </w:rPr>
        <w:t>Grid Code</w:t>
      </w:r>
      <w:r w:rsidRPr="00B77E82">
        <w:rPr>
          <w:rFonts w:ascii="Poppins" w:hAnsi="Poppins"/>
          <w:i/>
          <w:rPrChange w:id="1399" w:author="Stuart McLarnon (NESO)" w:date="2024-11-18T11:12:00Z">
            <w:rPr>
              <w:i/>
            </w:rPr>
          </w:rPrChange>
        </w:rPr>
        <w:t xml:space="preserve"> </w:t>
      </w:r>
      <w:r w:rsidR="00265577" w:rsidRPr="00B77E82">
        <w:rPr>
          <w:rFonts w:ascii="Poppins" w:hAnsi="Poppins"/>
          <w:rPrChange w:id="1400" w:author="Stuart McLarnon (NESO)" w:date="2024-11-18T11:12:00Z">
            <w:rPr/>
          </w:rPrChange>
        </w:rPr>
        <w:t>OC9.4.7.8</w:t>
      </w:r>
      <w:r w:rsidRPr="00B77E82">
        <w:rPr>
          <w:rFonts w:ascii="Poppins" w:hAnsi="Poppins"/>
          <w:rPrChange w:id="1401" w:author="Stuart McLarnon (NESO)" w:date="2024-11-18T11:12:00Z">
            <w:rPr/>
          </w:rPrChange>
        </w:rPr>
        <w:t xml:space="preserve">.  Each individual </w:t>
      </w:r>
      <w:r w:rsidR="00BC02CD" w:rsidRPr="00B77E82">
        <w:rPr>
          <w:rFonts w:ascii="Poppins" w:hAnsi="Poppins"/>
          <w:rPrChange w:id="1402" w:author="Stuart McLarnon (NESO)" w:date="2024-11-18T11:12:00Z">
            <w:rPr/>
          </w:rPrChange>
        </w:rPr>
        <w:t>DRZP</w:t>
      </w:r>
      <w:r w:rsidRPr="00B77E82">
        <w:rPr>
          <w:rFonts w:ascii="Poppins" w:hAnsi="Poppins"/>
          <w:rPrChange w:id="1403" w:author="Stuart McLarnon (NESO)" w:date="2024-11-18T11:12:00Z">
            <w:rPr/>
          </w:rPrChange>
        </w:rPr>
        <w:t xml:space="preserve"> document provides specific details of how individual</w:t>
      </w:r>
      <w:r w:rsidR="0043046B" w:rsidRPr="00B77E82">
        <w:rPr>
          <w:rFonts w:ascii="Poppins" w:hAnsi="Poppins"/>
          <w:rPrChange w:id="1404" w:author="Stuart McLarnon (NESO)" w:date="2024-11-18T11:12:00Z">
            <w:rPr/>
          </w:rPrChange>
        </w:rPr>
        <w:t xml:space="preserve"> A</w:t>
      </w:r>
      <w:r w:rsidR="006C18D4" w:rsidRPr="00B77E82">
        <w:rPr>
          <w:rFonts w:ascii="Poppins" w:hAnsi="Poppins"/>
          <w:rPrChange w:id="1405" w:author="Stuart McLarnon (NESO)" w:date="2024-11-18T11:12:00Z">
            <w:rPr/>
          </w:rPrChange>
        </w:rPr>
        <w:t>nchor Plant and Top Up Restoration Plant</w:t>
      </w:r>
      <w:r w:rsidRPr="00B77E82">
        <w:rPr>
          <w:rFonts w:ascii="Poppins" w:hAnsi="Poppins"/>
          <w:rPrChange w:id="1406" w:author="Stuart McLarnon (NESO)" w:date="2024-11-18T11:12:00Z">
            <w:rPr/>
          </w:rPrChange>
        </w:rPr>
        <w:t xml:space="preserve"> are to be </w:t>
      </w:r>
      <w:r w:rsidR="005C785D" w:rsidRPr="00B77E82">
        <w:rPr>
          <w:rFonts w:ascii="Poppins" w:hAnsi="Poppins"/>
          <w:rPrChange w:id="1407" w:author="Stuart McLarnon (NESO)" w:date="2024-11-18T11:12:00Z">
            <w:rPr/>
          </w:rPrChange>
        </w:rPr>
        <w:t>instructe</w:t>
      </w:r>
      <w:r w:rsidR="00EC18D3" w:rsidRPr="00B77E82">
        <w:rPr>
          <w:rFonts w:ascii="Poppins" w:hAnsi="Poppins"/>
          <w:rPrChange w:id="1408" w:author="Stuart McLarnon (NESO)" w:date="2024-11-18T11:12:00Z">
            <w:rPr/>
          </w:rPrChange>
        </w:rPr>
        <w:t>d</w:t>
      </w:r>
      <w:r w:rsidR="005653E4" w:rsidRPr="00B77E82">
        <w:rPr>
          <w:rFonts w:ascii="Poppins" w:hAnsi="Poppins"/>
          <w:rPrChange w:id="1409" w:author="Stuart McLarnon (NESO)" w:date="2024-11-18T11:12:00Z">
            <w:rPr/>
          </w:rPrChange>
        </w:rPr>
        <w:t>,</w:t>
      </w:r>
      <w:r w:rsidRPr="00B77E82">
        <w:rPr>
          <w:rFonts w:ascii="Poppins" w:hAnsi="Poppins"/>
          <w:rPrChange w:id="1410" w:author="Stuart McLarnon (NESO)" w:date="2024-11-18T11:12:00Z">
            <w:rPr/>
          </w:rPrChange>
        </w:rPr>
        <w:t xml:space="preserve"> </w:t>
      </w:r>
      <w:r w:rsidR="000814BA" w:rsidRPr="00B77E82">
        <w:rPr>
          <w:rFonts w:ascii="Poppins" w:hAnsi="Poppins"/>
          <w:rPrChange w:id="1411" w:author="Stuart McLarnon (NESO)" w:date="2024-11-18T11:12:00Z">
            <w:rPr/>
          </w:rPrChange>
        </w:rPr>
        <w:t xml:space="preserve">and concurrently </w:t>
      </w:r>
      <w:r w:rsidR="005C785D" w:rsidRPr="00B77E82">
        <w:rPr>
          <w:rFonts w:ascii="Poppins" w:hAnsi="Poppins"/>
          <w:rPrChange w:id="1412" w:author="Stuart McLarnon (NESO)" w:date="2024-11-18T11:12:00Z">
            <w:rPr/>
          </w:rPrChange>
        </w:rPr>
        <w:t>commence their starting regime</w:t>
      </w:r>
      <w:r w:rsidR="000814BA" w:rsidRPr="00B77E82">
        <w:rPr>
          <w:rFonts w:ascii="Poppins" w:hAnsi="Poppins"/>
          <w:rPrChange w:id="1413" w:author="Stuart McLarnon (NESO)" w:date="2024-11-18T11:12:00Z">
            <w:rPr/>
          </w:rPrChange>
        </w:rPr>
        <w:t xml:space="preserve"> in preparation for</w:t>
      </w:r>
      <w:r w:rsidRPr="00B77E82">
        <w:rPr>
          <w:rFonts w:ascii="Poppins" w:hAnsi="Poppins"/>
          <w:rPrChange w:id="1414" w:author="Stuart McLarnon (NESO)" w:date="2024-11-18T11:12:00Z">
            <w:rPr/>
          </w:rPrChange>
        </w:rPr>
        <w:t xml:space="preserve"> block </w:t>
      </w:r>
      <w:r w:rsidR="004379E1" w:rsidRPr="00B77E82">
        <w:rPr>
          <w:rFonts w:ascii="Poppins" w:hAnsi="Poppins"/>
          <w:rPrChange w:id="1415" w:author="Stuart McLarnon (NESO)" w:date="2024-11-18T11:12:00Z">
            <w:rPr/>
          </w:rPrChange>
        </w:rPr>
        <w:t xml:space="preserve">loading </w:t>
      </w:r>
      <w:del w:id="1416" w:author="Stuart McLarnon (NESO)" w:date="2024-11-18T11:12:00Z">
        <w:r w:rsidRPr="00A04379">
          <w:delText xml:space="preserve"> </w:delText>
        </w:r>
      </w:del>
      <w:r w:rsidR="004379E1" w:rsidRPr="00B77E82">
        <w:rPr>
          <w:rFonts w:ascii="Poppins" w:hAnsi="Poppins"/>
          <w:rPrChange w:id="1417" w:author="Stuart McLarnon (NESO)" w:date="2024-11-18T11:12:00Z">
            <w:rPr/>
          </w:rPrChange>
        </w:rPr>
        <w:t>to</w:t>
      </w:r>
      <w:r w:rsidRPr="00B77E82">
        <w:rPr>
          <w:rFonts w:ascii="Poppins" w:hAnsi="Poppins"/>
          <w:rPrChange w:id="1418" w:author="Stuart McLarnon (NESO)" w:date="2024-11-18T11:12:00Z">
            <w:rPr/>
          </w:rPrChange>
        </w:rPr>
        <w:t xml:space="preserve"> create a stable Power Island</w:t>
      </w:r>
      <w:r w:rsidR="00A20307" w:rsidRPr="00B77E82">
        <w:rPr>
          <w:rFonts w:ascii="Poppins" w:hAnsi="Poppins"/>
          <w:rPrChange w:id="1419" w:author="Stuart McLarnon (NESO)" w:date="2024-11-18T11:12:00Z">
            <w:rPr/>
          </w:rPrChange>
        </w:rPr>
        <w:t xml:space="preserve"> which could be limited to part of </w:t>
      </w:r>
      <w:r w:rsidR="00C4252F" w:rsidRPr="00B77E82">
        <w:rPr>
          <w:rFonts w:ascii="Poppins" w:hAnsi="Poppins"/>
          <w:rPrChange w:id="1420" w:author="Stuart McLarnon (NESO)" w:date="2024-11-18T11:12:00Z">
            <w:rPr/>
          </w:rPrChange>
        </w:rPr>
        <w:t>a</w:t>
      </w:r>
      <w:r w:rsidR="00A20307" w:rsidRPr="00B77E82">
        <w:rPr>
          <w:rFonts w:ascii="Poppins" w:hAnsi="Poppins"/>
          <w:rPrChange w:id="1421" w:author="Stuart McLarnon (NESO)" w:date="2024-11-18T11:12:00Z">
            <w:rPr/>
          </w:rPrChange>
        </w:rPr>
        <w:t xml:space="preserve"> Distribution </w:t>
      </w:r>
      <w:del w:id="1422" w:author="Stuart McLarnon (NESO)" w:date="2024-11-18T11:12:00Z">
        <w:r w:rsidR="00A20307">
          <w:delText>System</w:delText>
        </w:r>
      </w:del>
      <w:ins w:id="1423" w:author="Stuart McLarnon (NESO)" w:date="2024-11-18T11:12:00Z">
        <w:r w:rsidR="004379E1">
          <w:rPr>
            <w:rFonts w:ascii="Poppins" w:hAnsi="Poppins" w:cs="Poppins"/>
          </w:rPr>
          <w:t>Network</w:t>
        </w:r>
      </w:ins>
      <w:r w:rsidR="00A20307" w:rsidRPr="00B77E82">
        <w:rPr>
          <w:rFonts w:ascii="Poppins" w:hAnsi="Poppins"/>
          <w:rPrChange w:id="1424" w:author="Stuart McLarnon (NESO)" w:date="2024-11-18T11:12:00Z">
            <w:rPr/>
          </w:rPrChange>
        </w:rPr>
        <w:t xml:space="preserve"> or in some cases and where </w:t>
      </w:r>
      <w:r w:rsidR="00C4252F" w:rsidRPr="00B77E82">
        <w:rPr>
          <w:rFonts w:ascii="Poppins" w:hAnsi="Poppins"/>
          <w:rPrChange w:id="1425" w:author="Stuart McLarnon (NESO)" w:date="2024-11-18T11:12:00Z">
            <w:rPr/>
          </w:rPrChange>
        </w:rPr>
        <w:t>conditions permit, part</w:t>
      </w:r>
      <w:r w:rsidR="00682604" w:rsidRPr="00B77E82">
        <w:rPr>
          <w:rFonts w:ascii="Poppins" w:hAnsi="Poppins"/>
          <w:rPrChange w:id="1426" w:author="Stuart McLarnon (NESO)" w:date="2024-11-18T11:12:00Z">
            <w:rPr/>
          </w:rPrChange>
        </w:rPr>
        <w:t>s</w:t>
      </w:r>
      <w:r w:rsidR="00C4252F" w:rsidRPr="00B77E82">
        <w:rPr>
          <w:rFonts w:ascii="Poppins" w:hAnsi="Poppins"/>
          <w:rPrChange w:id="1427" w:author="Stuart McLarnon (NESO)" w:date="2024-11-18T11:12:00Z">
            <w:rPr/>
          </w:rPrChange>
        </w:rPr>
        <w:t xml:space="preserve"> of a Distribution </w:t>
      </w:r>
      <w:del w:id="1428" w:author="Stuart McLarnon (NESO)" w:date="2024-11-18T11:12:00Z">
        <w:r w:rsidR="00C4252F">
          <w:delText>System</w:delText>
        </w:r>
      </w:del>
      <w:ins w:id="1429" w:author="Stuart McLarnon (NESO)" w:date="2024-11-18T11:12:00Z">
        <w:r w:rsidR="004379E1">
          <w:rPr>
            <w:rFonts w:ascii="Poppins" w:hAnsi="Poppins" w:cs="Poppins"/>
          </w:rPr>
          <w:t>Network</w:t>
        </w:r>
      </w:ins>
      <w:r w:rsidR="00C4252F" w:rsidRPr="00B77E82">
        <w:rPr>
          <w:rFonts w:ascii="Poppins" w:hAnsi="Poppins"/>
          <w:rPrChange w:id="1430" w:author="Stuart McLarnon (NESO)" w:date="2024-11-18T11:12:00Z">
            <w:rPr/>
          </w:rPrChange>
        </w:rPr>
        <w:t xml:space="preserve"> and </w:t>
      </w:r>
      <w:r w:rsidR="00682604" w:rsidRPr="00B77E82">
        <w:rPr>
          <w:rFonts w:ascii="Poppins" w:hAnsi="Poppins"/>
          <w:rPrChange w:id="1431" w:author="Stuart McLarnon (NESO)" w:date="2024-11-18T11:12:00Z">
            <w:rPr/>
          </w:rPrChange>
        </w:rPr>
        <w:t>Transmission System</w:t>
      </w:r>
      <w:r w:rsidRPr="00B77E82">
        <w:rPr>
          <w:rFonts w:ascii="Poppins" w:hAnsi="Poppins"/>
          <w:rPrChange w:id="1432" w:author="Stuart McLarnon (NESO)" w:date="2024-11-18T11:12:00Z">
            <w:rPr/>
          </w:rPrChange>
        </w:rPr>
        <w:t xml:space="preserve">.  </w:t>
      </w:r>
      <w:r w:rsidR="00682604" w:rsidRPr="00B77E82">
        <w:rPr>
          <w:rFonts w:ascii="Poppins" w:hAnsi="Poppins"/>
          <w:rPrChange w:id="1433" w:author="Stuart McLarnon (NESO)" w:date="2024-11-18T11:12:00Z">
            <w:rPr/>
          </w:rPrChange>
        </w:rPr>
        <w:t>T</w:t>
      </w:r>
      <w:r w:rsidRPr="00B77E82">
        <w:rPr>
          <w:rFonts w:ascii="Poppins" w:hAnsi="Poppins"/>
          <w:rPrChange w:id="1434" w:author="Stuart McLarnon (NESO)" w:date="2024-11-18T11:12:00Z">
            <w:rPr/>
          </w:rPrChange>
        </w:rPr>
        <w:t xml:space="preserve">hese plans </w:t>
      </w:r>
      <w:r w:rsidR="00682604" w:rsidRPr="00B77E82">
        <w:rPr>
          <w:rFonts w:ascii="Poppins" w:hAnsi="Poppins"/>
          <w:rPrChange w:id="1435" w:author="Stuart McLarnon (NESO)" w:date="2024-11-18T11:12:00Z">
            <w:rPr/>
          </w:rPrChange>
        </w:rPr>
        <w:t xml:space="preserve">are prepared by Network Operators and </w:t>
      </w:r>
      <w:r w:rsidRPr="00B77E82">
        <w:rPr>
          <w:rFonts w:ascii="Poppins" w:hAnsi="Poppins"/>
          <w:rPrChange w:id="1436" w:author="Stuart McLarnon (NESO)" w:date="2024-11-18T11:12:00Z">
            <w:rPr/>
          </w:rPrChange>
        </w:rPr>
        <w:t xml:space="preserve">provide guidance to </w:t>
      </w:r>
      <w:del w:id="1437" w:author="Stuart McLarnon (NESO)" w:date="2024-11-18T11:12:00Z">
        <w:r w:rsidR="00682604">
          <w:delText>NGESO</w:delText>
        </w:r>
      </w:del>
      <w:ins w:id="1438" w:author="Stuart McLarnon (NESO)" w:date="2024-11-18T11:12:00Z">
        <w:r w:rsidR="00C34B53">
          <w:rPr>
            <w:rFonts w:ascii="Poppins" w:hAnsi="Poppins" w:cs="Poppins"/>
          </w:rPr>
          <w:t>NESO</w:t>
        </w:r>
      </w:ins>
      <w:r w:rsidR="00682604" w:rsidRPr="00B77E82">
        <w:rPr>
          <w:rFonts w:ascii="Poppins" w:hAnsi="Poppins"/>
          <w:rPrChange w:id="1439" w:author="Stuart McLarnon (NESO)" w:date="2024-11-18T11:12:00Z">
            <w:rPr/>
          </w:rPrChange>
        </w:rPr>
        <w:t xml:space="preserve">, </w:t>
      </w:r>
      <w:r w:rsidR="001B32C4" w:rsidRPr="00B77E82">
        <w:rPr>
          <w:rFonts w:ascii="Poppins" w:hAnsi="Poppins"/>
          <w:rPrChange w:id="1440" w:author="Stuart McLarnon (NESO)" w:date="2024-11-18T11:12:00Z">
            <w:rPr/>
          </w:rPrChange>
        </w:rPr>
        <w:t xml:space="preserve">Restoration </w:t>
      </w:r>
      <w:r w:rsidR="006531A7" w:rsidRPr="00B77E82">
        <w:rPr>
          <w:rFonts w:ascii="Poppins" w:hAnsi="Poppins"/>
          <w:rPrChange w:id="1441" w:author="Stuart McLarnon (NESO)" w:date="2024-11-18T11:12:00Z">
            <w:rPr/>
          </w:rPrChange>
        </w:rPr>
        <w:t>Contractors</w:t>
      </w:r>
      <w:r w:rsidR="001B32C4" w:rsidRPr="00B77E82">
        <w:rPr>
          <w:rFonts w:ascii="Poppins" w:hAnsi="Poppins"/>
          <w:rPrChange w:id="1442" w:author="Stuart McLarnon (NESO)" w:date="2024-11-18T11:12:00Z">
            <w:rPr/>
          </w:rPrChange>
        </w:rPr>
        <w:t xml:space="preserve"> and where relevant</w:t>
      </w:r>
      <w:r w:rsidR="00553AE7" w:rsidRPr="00B77E82">
        <w:rPr>
          <w:rFonts w:ascii="Poppins" w:hAnsi="Poppins"/>
          <w:rPrChange w:id="1443" w:author="Stuart McLarnon (NESO)" w:date="2024-11-18T11:12:00Z">
            <w:rPr/>
          </w:rPrChange>
        </w:rPr>
        <w:t>,</w:t>
      </w:r>
      <w:r w:rsidR="001B32C4" w:rsidRPr="00B77E82">
        <w:rPr>
          <w:rFonts w:ascii="Poppins" w:hAnsi="Poppins"/>
          <w:rPrChange w:id="1444" w:author="Stuart McLarnon (NESO)" w:date="2024-11-18T11:12:00Z">
            <w:rPr/>
          </w:rPrChange>
        </w:rPr>
        <w:t xml:space="preserve"> Transmission Licensees </w:t>
      </w:r>
      <w:r w:rsidRPr="00B77E82">
        <w:rPr>
          <w:rFonts w:ascii="Poppins" w:hAnsi="Poppins"/>
          <w:rPrChange w:id="1445" w:author="Stuart McLarnon (NESO)" w:date="2024-11-18T11:12:00Z">
            <w:rPr/>
          </w:rPrChange>
        </w:rPr>
        <w:t xml:space="preserve">to assess the status of operational equipment and systems, in a shutdown situation, and identify the organisational and processes necessary to enable an </w:t>
      </w:r>
      <w:r w:rsidRPr="00B77E82">
        <w:rPr>
          <w:rFonts w:ascii="Poppins" w:hAnsi="Poppins"/>
          <w:rPrChange w:id="1446" w:author="Stuart McLarnon (NESO)" w:date="2024-11-18T11:12:00Z">
            <w:rPr/>
          </w:rPrChange>
        </w:rPr>
        <w:lastRenderedPageBreak/>
        <w:t>effective restoration.  They also identify the split in responsibilities between relevant Network Operators</w:t>
      </w:r>
      <w:r w:rsidR="003261E2" w:rsidRPr="00B77E82">
        <w:rPr>
          <w:rFonts w:ascii="Poppins" w:hAnsi="Poppins"/>
          <w:rPrChange w:id="1447" w:author="Stuart McLarnon (NESO)" w:date="2024-11-18T11:12:00Z">
            <w:rPr/>
          </w:rPrChange>
        </w:rPr>
        <w:t xml:space="preserve">, </w:t>
      </w:r>
      <w:del w:id="1448" w:author="Stuart McLarnon (NESO)" w:date="2024-11-18T11:12:00Z">
        <w:r w:rsidR="003261E2">
          <w:delText>NGESO</w:delText>
        </w:r>
      </w:del>
      <w:ins w:id="1449" w:author="Stuart McLarnon (NESO)" w:date="2024-11-18T11:12:00Z">
        <w:r w:rsidR="00C34B53">
          <w:rPr>
            <w:rFonts w:ascii="Poppins" w:hAnsi="Poppins" w:cs="Poppins"/>
          </w:rPr>
          <w:t>NESO</w:t>
        </w:r>
      </w:ins>
      <w:r w:rsidR="003261E2" w:rsidRPr="00B77E82">
        <w:rPr>
          <w:rFonts w:ascii="Poppins" w:hAnsi="Poppins"/>
          <w:rPrChange w:id="1450" w:author="Stuart McLarnon (NESO)" w:date="2024-11-18T11:12:00Z">
            <w:rPr/>
          </w:rPrChange>
        </w:rPr>
        <w:t xml:space="preserve"> and relevant Transmission Licensees</w:t>
      </w:r>
      <w:r w:rsidRPr="00B77E82">
        <w:rPr>
          <w:rFonts w:ascii="Poppins" w:hAnsi="Poppins"/>
          <w:rPrChange w:id="1451" w:author="Stuart McLarnon (NESO)" w:date="2024-11-18T11:12:00Z">
            <w:rPr/>
          </w:rPrChange>
        </w:rPr>
        <w:t xml:space="preserve">, together with the appropriate communication channels. </w:t>
      </w:r>
    </w:p>
    <w:p w14:paraId="27067070" w14:textId="77777777" w:rsidR="002E6A47" w:rsidRPr="00B77E82" w:rsidRDefault="002E6A47" w:rsidP="002E6A47">
      <w:pPr>
        <w:pStyle w:val="CFBody3"/>
        <w:numPr>
          <w:ilvl w:val="0"/>
          <w:numId w:val="0"/>
        </w:numPr>
        <w:ind w:left="777"/>
        <w:rPr>
          <w:rFonts w:ascii="Poppins" w:hAnsi="Poppins"/>
          <w:rPrChange w:id="1452" w:author="Stuart McLarnon (NESO)" w:date="2024-11-18T11:12:00Z">
            <w:rPr/>
          </w:rPrChange>
        </w:rPr>
      </w:pPr>
    </w:p>
    <w:p w14:paraId="3D14383A" w14:textId="79991EEE" w:rsidR="002E6A47" w:rsidRPr="00B77E82" w:rsidRDefault="008511D1" w:rsidP="008511D1">
      <w:pPr>
        <w:pStyle w:val="CF32Body"/>
        <w:numPr>
          <w:ilvl w:val="0"/>
          <w:numId w:val="0"/>
        </w:numPr>
        <w:ind w:left="782" w:hanging="1208"/>
        <w:rPr>
          <w:rFonts w:ascii="Poppins" w:hAnsi="Poppins"/>
          <w:i/>
          <w:highlight w:val="yellow"/>
          <w:rPrChange w:id="1453" w:author="Stuart McLarnon (NESO)" w:date="2024-11-18T11:12:00Z">
            <w:rPr>
              <w:i/>
              <w:highlight w:val="yellow"/>
            </w:rPr>
          </w:rPrChange>
        </w:rPr>
      </w:pPr>
      <w:r w:rsidRPr="00B77E82">
        <w:rPr>
          <w:rFonts w:ascii="Poppins" w:hAnsi="Poppins"/>
          <w:rPrChange w:id="1454" w:author="Stuart McLarnon (NESO)" w:date="2024-11-18T11:12:00Z">
            <w:rPr/>
          </w:rPrChange>
        </w:rPr>
        <w:t>4.1.6</w:t>
      </w:r>
      <w:r w:rsidRPr="00B77E82">
        <w:rPr>
          <w:rFonts w:ascii="Poppins" w:hAnsi="Poppins"/>
          <w:rPrChange w:id="1455" w:author="Stuart McLarnon (NESO)" w:date="2024-11-18T11:12:00Z">
            <w:rPr/>
          </w:rPrChange>
        </w:rPr>
        <w:tab/>
      </w:r>
      <w:r w:rsidR="0012237E" w:rsidRPr="00B77E82">
        <w:rPr>
          <w:rFonts w:ascii="Poppins" w:hAnsi="Poppins"/>
          <w:rPrChange w:id="1456" w:author="Stuart McLarnon (NESO)" w:date="2024-11-18T11:12:00Z">
            <w:rPr/>
          </w:rPrChange>
        </w:rPr>
        <w:t>The process for making a</w:t>
      </w:r>
      <w:r w:rsidR="00BE52AF" w:rsidRPr="00B77E82">
        <w:rPr>
          <w:rFonts w:ascii="Poppins" w:hAnsi="Poppins"/>
          <w:rPrChange w:id="1457" w:author="Stuart McLarnon (NESO)" w:date="2024-11-18T11:12:00Z">
            <w:rPr/>
          </w:rPrChange>
        </w:rPr>
        <w:t xml:space="preserve">ny </w:t>
      </w:r>
      <w:r w:rsidR="0012237E" w:rsidRPr="00B77E82">
        <w:rPr>
          <w:rFonts w:ascii="Poppins" w:hAnsi="Poppins"/>
          <w:rPrChange w:id="1458" w:author="Stuart McLarnon (NESO)" w:date="2024-11-18T11:12:00Z">
            <w:rPr/>
          </w:rPrChange>
        </w:rPr>
        <w:t>c</w:t>
      </w:r>
      <w:r w:rsidR="002E6A47" w:rsidRPr="00B77E82">
        <w:rPr>
          <w:rFonts w:ascii="Poppins" w:hAnsi="Poppins"/>
          <w:rPrChange w:id="1459" w:author="Stuart McLarnon (NESO)" w:date="2024-11-18T11:12:00Z">
            <w:rPr/>
          </w:rPrChange>
        </w:rPr>
        <w:t>hanges, amendments</w:t>
      </w:r>
      <w:r w:rsidR="00FD6413">
        <w:rPr>
          <w:rFonts w:ascii="Poppins" w:hAnsi="Poppins"/>
          <w:rPrChange w:id="1460" w:author="Stuart McLarnon (NESO)" w:date="2024-11-18T11:12:00Z">
            <w:rPr/>
          </w:rPrChange>
        </w:rPr>
        <w:t xml:space="preserve"> </w:t>
      </w:r>
      <w:ins w:id="1461" w:author="Stuart McLarnon (NESO)" w:date="2024-11-18T11:12:00Z">
        <w:r w:rsidR="00FD6413">
          <w:rPr>
            <w:rFonts w:ascii="Poppins" w:hAnsi="Poppins" w:cs="Poppins"/>
          </w:rPr>
          <w:t>to</w:t>
        </w:r>
        <w:r w:rsidR="002E6A47" w:rsidRPr="00B77E82">
          <w:rPr>
            <w:rFonts w:ascii="Poppins" w:hAnsi="Poppins" w:cs="Poppins"/>
          </w:rPr>
          <w:t xml:space="preserve"> </w:t>
        </w:r>
      </w:ins>
      <w:r w:rsidR="00BE52AF" w:rsidRPr="00B77E82">
        <w:rPr>
          <w:rFonts w:ascii="Poppins" w:hAnsi="Poppins"/>
          <w:rPrChange w:id="1462" w:author="Stuart McLarnon (NESO)" w:date="2024-11-18T11:12:00Z">
            <w:rPr/>
          </w:rPrChange>
        </w:rPr>
        <w:t xml:space="preserve">or </w:t>
      </w:r>
      <w:r w:rsidR="002E6A47" w:rsidRPr="00B77E82">
        <w:rPr>
          <w:rFonts w:ascii="Poppins" w:hAnsi="Poppins"/>
          <w:rPrChange w:id="1463" w:author="Stuart McLarnon (NESO)" w:date="2024-11-18T11:12:00Z">
            <w:rPr/>
          </w:rPrChange>
        </w:rPr>
        <w:t xml:space="preserve">the creation of new LJRPs </w:t>
      </w:r>
      <w:r w:rsidR="00323C8E" w:rsidRPr="00B77E82">
        <w:rPr>
          <w:rFonts w:ascii="Poppins" w:hAnsi="Poppins"/>
          <w:rPrChange w:id="1464" w:author="Stuart McLarnon (NESO)" w:date="2024-11-18T11:12:00Z">
            <w:rPr/>
          </w:rPrChange>
        </w:rPr>
        <w:t>or DRZPs (</w:t>
      </w:r>
      <w:r w:rsidR="00C1484F" w:rsidRPr="00B77E82">
        <w:rPr>
          <w:rFonts w:ascii="Poppins" w:hAnsi="Poppins"/>
          <w:rPrChange w:id="1465" w:author="Stuart McLarnon (NESO)" w:date="2024-11-18T11:12:00Z">
            <w:rPr/>
          </w:rPrChange>
        </w:rPr>
        <w:t xml:space="preserve">in the GB </w:t>
      </w:r>
      <w:r w:rsidR="0039354D">
        <w:rPr>
          <w:rFonts w:ascii="Poppins" w:hAnsi="Poppins"/>
          <w:rPrChange w:id="1466" w:author="Stuart McLarnon (NESO)" w:date="2024-11-18T11:12:00Z">
            <w:rPr/>
          </w:rPrChange>
        </w:rPr>
        <w:t>Grid Code</w:t>
      </w:r>
      <w:r w:rsidR="00C1484F" w:rsidRPr="00B77E82">
        <w:rPr>
          <w:rFonts w:ascii="Poppins" w:hAnsi="Poppins"/>
          <w:rPrChange w:id="1467" w:author="Stuart McLarnon (NESO)" w:date="2024-11-18T11:12:00Z">
            <w:rPr/>
          </w:rPrChange>
        </w:rPr>
        <w:t>,</w:t>
      </w:r>
      <w:r w:rsidR="00323C8E" w:rsidRPr="00B77E82">
        <w:rPr>
          <w:rFonts w:ascii="Poppins" w:hAnsi="Poppins"/>
          <w:rPrChange w:id="1468" w:author="Stuart McLarnon (NESO)" w:date="2024-11-18T11:12:00Z">
            <w:rPr/>
          </w:rPrChange>
        </w:rPr>
        <w:t xml:space="preserve"> LJRP</w:t>
      </w:r>
      <w:r w:rsidR="00C1484F" w:rsidRPr="00B77E82">
        <w:rPr>
          <w:rFonts w:ascii="Poppins" w:hAnsi="Poppins"/>
          <w:rPrChange w:id="1469" w:author="Stuart McLarnon (NESO)" w:date="2024-11-18T11:12:00Z">
            <w:rPr/>
          </w:rPrChange>
        </w:rPr>
        <w:t>s</w:t>
      </w:r>
      <w:r w:rsidR="00323C8E" w:rsidRPr="00B77E82">
        <w:rPr>
          <w:rFonts w:ascii="Poppins" w:hAnsi="Poppins"/>
          <w:rPrChange w:id="1470" w:author="Stuart McLarnon (NESO)" w:date="2024-11-18T11:12:00Z">
            <w:rPr/>
          </w:rPrChange>
        </w:rPr>
        <w:t xml:space="preserve"> and DRZP</w:t>
      </w:r>
      <w:r w:rsidR="00C1484F" w:rsidRPr="00B77E82">
        <w:rPr>
          <w:rFonts w:ascii="Poppins" w:hAnsi="Poppins"/>
          <w:rPrChange w:id="1471" w:author="Stuart McLarnon (NESO)" w:date="2024-11-18T11:12:00Z">
            <w:rPr/>
          </w:rPrChange>
        </w:rPr>
        <w:t>s</w:t>
      </w:r>
      <w:r w:rsidR="00323C8E" w:rsidRPr="00B77E82">
        <w:rPr>
          <w:rFonts w:ascii="Poppins" w:hAnsi="Poppins"/>
          <w:rPrChange w:id="1472" w:author="Stuart McLarnon (NESO)" w:date="2024-11-18T11:12:00Z">
            <w:rPr/>
          </w:rPrChange>
        </w:rPr>
        <w:t xml:space="preserve"> are </w:t>
      </w:r>
      <w:r w:rsidR="00C1484F" w:rsidRPr="00B77E82">
        <w:rPr>
          <w:rFonts w:ascii="Poppins" w:hAnsi="Poppins"/>
          <w:rPrChange w:id="1473" w:author="Stuart McLarnon (NESO)" w:date="2024-11-18T11:12:00Z">
            <w:rPr/>
          </w:rPrChange>
        </w:rPr>
        <w:t xml:space="preserve">collectively </w:t>
      </w:r>
      <w:r w:rsidR="00323C8E" w:rsidRPr="00B77E82">
        <w:rPr>
          <w:rFonts w:ascii="Poppins" w:hAnsi="Poppins"/>
          <w:rPrChange w:id="1474" w:author="Stuart McLarnon (NESO)" w:date="2024-11-18T11:12:00Z">
            <w:rPr/>
          </w:rPrChange>
        </w:rPr>
        <w:t xml:space="preserve">referred to as </w:t>
      </w:r>
      <w:r w:rsidR="00C1484F" w:rsidRPr="00B77E82">
        <w:rPr>
          <w:rFonts w:ascii="Poppins" w:hAnsi="Poppins"/>
          <w:rPrChange w:id="1475" w:author="Stuart McLarnon (NESO)" w:date="2024-11-18T11:12:00Z">
            <w:rPr/>
          </w:rPrChange>
        </w:rPr>
        <w:t>Restoration Plans)</w:t>
      </w:r>
      <w:r w:rsidR="00323C8E" w:rsidRPr="00B77E82">
        <w:rPr>
          <w:rFonts w:ascii="Poppins" w:hAnsi="Poppins"/>
          <w:rPrChange w:id="1476" w:author="Stuart McLarnon (NESO)" w:date="2024-11-18T11:12:00Z">
            <w:rPr/>
          </w:rPrChange>
        </w:rPr>
        <w:t xml:space="preserve"> </w:t>
      </w:r>
      <w:r w:rsidR="000A42D6" w:rsidRPr="00B77E82">
        <w:rPr>
          <w:rFonts w:ascii="Poppins" w:hAnsi="Poppins"/>
          <w:rPrChange w:id="1477" w:author="Stuart McLarnon (NESO)" w:date="2024-11-18T11:12:00Z">
            <w:rPr/>
          </w:rPrChange>
        </w:rPr>
        <w:t>are</w:t>
      </w:r>
      <w:r w:rsidR="002E6A47" w:rsidRPr="00B77E82">
        <w:rPr>
          <w:rFonts w:ascii="Poppins" w:hAnsi="Poppins"/>
          <w:rPrChange w:id="1478" w:author="Stuart McLarnon (NESO)" w:date="2024-11-18T11:12:00Z">
            <w:rPr/>
          </w:rPrChange>
        </w:rPr>
        <w:t xml:space="preserve"> detailed in </w:t>
      </w:r>
      <w:r w:rsidR="0039354D">
        <w:rPr>
          <w:rFonts w:ascii="Poppins" w:hAnsi="Poppins"/>
          <w:i/>
          <w:rPrChange w:id="1479" w:author="Stuart McLarnon (NESO)" w:date="2024-11-18T11:12:00Z">
            <w:rPr>
              <w:i/>
            </w:rPr>
          </w:rPrChange>
        </w:rPr>
        <w:t>Grid Code</w:t>
      </w:r>
      <w:r w:rsidR="002E6A47" w:rsidRPr="00B77E82">
        <w:rPr>
          <w:rFonts w:ascii="Poppins" w:hAnsi="Poppins"/>
          <w:rPrChange w:id="1480" w:author="Stuart McLarnon (NESO)" w:date="2024-11-18T11:12:00Z">
            <w:rPr/>
          </w:rPrChange>
        </w:rPr>
        <w:t xml:space="preserve"> </w:t>
      </w:r>
      <w:r w:rsidR="00C1484F" w:rsidRPr="00B77E82">
        <w:rPr>
          <w:rFonts w:ascii="Poppins" w:hAnsi="Poppins"/>
          <w:i/>
          <w:rPrChange w:id="1481" w:author="Stuart McLarnon (NESO)" w:date="2024-11-18T11:12:00Z">
            <w:rPr>
              <w:i/>
            </w:rPr>
          </w:rPrChange>
        </w:rPr>
        <w:t>OC9.</w:t>
      </w:r>
      <w:r w:rsidR="005253FC" w:rsidRPr="00B77E82">
        <w:rPr>
          <w:rFonts w:ascii="Poppins" w:hAnsi="Poppins"/>
          <w:i/>
          <w:rPrChange w:id="1482" w:author="Stuart McLarnon (NESO)" w:date="2024-11-18T11:12:00Z">
            <w:rPr>
              <w:i/>
            </w:rPr>
          </w:rPrChange>
        </w:rPr>
        <w:t>4.7.</w:t>
      </w:r>
      <w:r w:rsidR="00443B2A" w:rsidRPr="00B77E82">
        <w:rPr>
          <w:rFonts w:ascii="Poppins" w:hAnsi="Poppins"/>
          <w:i/>
          <w:rPrChange w:id="1483" w:author="Stuart McLarnon (NESO)" w:date="2024-11-18T11:12:00Z">
            <w:rPr>
              <w:i/>
            </w:rPr>
          </w:rPrChange>
        </w:rPr>
        <w:t>6.1</w:t>
      </w:r>
      <w:r w:rsidR="00171CAA" w:rsidRPr="00B77E82">
        <w:rPr>
          <w:rFonts w:ascii="Poppins" w:hAnsi="Poppins"/>
          <w:rPrChange w:id="1484" w:author="Stuart McLarnon (NESO)" w:date="2024-11-18T11:12:00Z">
            <w:rPr/>
          </w:rPrChange>
        </w:rPr>
        <w:t xml:space="preserve"> </w:t>
      </w:r>
      <w:r w:rsidR="00C311C3" w:rsidRPr="00B77E82">
        <w:rPr>
          <w:rFonts w:ascii="Poppins" w:hAnsi="Poppins"/>
          <w:rPrChange w:id="1485" w:author="Stuart McLarnon (NESO)" w:date="2024-11-18T11:12:00Z">
            <w:rPr/>
          </w:rPrChange>
        </w:rPr>
        <w:t xml:space="preserve">together with the arrangements for </w:t>
      </w:r>
      <w:r w:rsidR="002E6A47" w:rsidRPr="00B77E82">
        <w:rPr>
          <w:rFonts w:ascii="Poppins" w:hAnsi="Poppins"/>
          <w:rPrChange w:id="1486" w:author="Stuart McLarnon (NESO)" w:date="2024-11-18T11:12:00Z">
            <w:rPr/>
          </w:rPrChange>
        </w:rPr>
        <w:t>exercising these plans</w:t>
      </w:r>
      <w:r w:rsidR="00171CAA" w:rsidRPr="00B77E82">
        <w:rPr>
          <w:rFonts w:ascii="Poppins" w:hAnsi="Poppins"/>
          <w:rPrChange w:id="1487" w:author="Stuart McLarnon (NESO)" w:date="2024-11-18T11:12:00Z">
            <w:rPr/>
          </w:rPrChange>
        </w:rPr>
        <w:t xml:space="preserve"> </w:t>
      </w:r>
      <w:ins w:id="1488" w:author="Stuart McLarnon (NESO)" w:date="2024-11-18T11:12:00Z">
        <w:r w:rsidR="00FD6413">
          <w:rPr>
            <w:rFonts w:ascii="Poppins" w:hAnsi="Poppins" w:cs="Poppins"/>
          </w:rPr>
          <w:t xml:space="preserve">as </w:t>
        </w:r>
      </w:ins>
      <w:r w:rsidR="00171CAA" w:rsidRPr="00B77E82">
        <w:rPr>
          <w:rFonts w:ascii="Poppins" w:hAnsi="Poppins"/>
          <w:rPrChange w:id="1489" w:author="Stuart McLarnon (NESO)" w:date="2024-11-18T11:12:00Z">
            <w:rPr/>
          </w:rPrChange>
        </w:rPr>
        <w:t xml:space="preserve">detailed in </w:t>
      </w:r>
      <w:r w:rsidR="0039354D">
        <w:rPr>
          <w:rFonts w:ascii="Poppins" w:hAnsi="Poppins"/>
          <w:i/>
          <w:rPrChange w:id="1490" w:author="Stuart McLarnon (NESO)" w:date="2024-11-18T11:12:00Z">
            <w:rPr>
              <w:i/>
            </w:rPr>
          </w:rPrChange>
        </w:rPr>
        <w:t>Grid Code</w:t>
      </w:r>
      <w:r w:rsidR="00826C35" w:rsidRPr="00B77E82">
        <w:rPr>
          <w:rFonts w:ascii="Poppins" w:hAnsi="Poppins"/>
          <w:i/>
          <w:rPrChange w:id="1491" w:author="Stuart McLarnon (NESO)" w:date="2024-11-18T11:12:00Z">
            <w:rPr>
              <w:i/>
            </w:rPr>
          </w:rPrChange>
        </w:rPr>
        <w:t xml:space="preserve"> </w:t>
      </w:r>
      <w:r w:rsidR="00171CAA" w:rsidRPr="00B77E82">
        <w:rPr>
          <w:rFonts w:ascii="Poppins" w:hAnsi="Poppins"/>
          <w:i/>
          <w:rPrChange w:id="1492" w:author="Stuart McLarnon (NESO)" w:date="2024-11-18T11:12:00Z">
            <w:rPr>
              <w:i/>
            </w:rPr>
          </w:rPrChange>
        </w:rPr>
        <w:t>OC9.</w:t>
      </w:r>
      <w:r w:rsidR="00571644" w:rsidRPr="00B77E82">
        <w:rPr>
          <w:rFonts w:ascii="Poppins" w:hAnsi="Poppins"/>
          <w:i/>
          <w:rPrChange w:id="1493" w:author="Stuart McLarnon (NESO)" w:date="2024-11-18T11:12:00Z">
            <w:rPr>
              <w:i/>
            </w:rPr>
          </w:rPrChange>
        </w:rPr>
        <w:t>4.7.7 and OC9.4.7.8</w:t>
      </w:r>
      <w:r w:rsidR="002E6A47" w:rsidRPr="00B77E82">
        <w:rPr>
          <w:rFonts w:ascii="Poppins" w:hAnsi="Poppins"/>
          <w:i/>
          <w:rPrChange w:id="1494" w:author="Stuart McLarnon (NESO)" w:date="2024-11-18T11:12:00Z">
            <w:rPr>
              <w:i/>
            </w:rPr>
          </w:rPrChange>
        </w:rPr>
        <w:t>.</w:t>
      </w:r>
    </w:p>
    <w:p w14:paraId="4BBDE41C" w14:textId="77777777" w:rsidR="002E6A47" w:rsidRPr="00B77E82" w:rsidRDefault="002E6A47" w:rsidP="002E6A47">
      <w:pPr>
        <w:pStyle w:val="CFBody3"/>
        <w:numPr>
          <w:ilvl w:val="0"/>
          <w:numId w:val="0"/>
        </w:numPr>
        <w:ind w:left="777"/>
        <w:rPr>
          <w:rFonts w:ascii="Poppins" w:hAnsi="Poppins"/>
          <w:rPrChange w:id="1495" w:author="Stuart McLarnon (NESO)" w:date="2024-11-18T11:12:00Z">
            <w:rPr/>
          </w:rPrChange>
        </w:rPr>
      </w:pPr>
    </w:p>
    <w:p w14:paraId="4EE4D43F" w14:textId="6651EC2D" w:rsidR="002E6A47" w:rsidRPr="00B77E82" w:rsidRDefault="00FC52BA" w:rsidP="00FC52BA">
      <w:pPr>
        <w:pStyle w:val="CF32Body"/>
        <w:numPr>
          <w:ilvl w:val="0"/>
          <w:numId w:val="0"/>
        </w:numPr>
        <w:ind w:left="851" w:hanging="1277"/>
        <w:rPr>
          <w:rFonts w:ascii="Poppins" w:hAnsi="Poppins"/>
          <w:rPrChange w:id="1496" w:author="Stuart McLarnon (NESO)" w:date="2024-11-18T11:12:00Z">
            <w:rPr/>
          </w:rPrChange>
        </w:rPr>
      </w:pPr>
      <w:r w:rsidRPr="00B77E82">
        <w:rPr>
          <w:rFonts w:ascii="Poppins" w:hAnsi="Poppins"/>
          <w:rPrChange w:id="1497" w:author="Stuart McLarnon (NESO)" w:date="2024-11-18T11:12:00Z">
            <w:rPr/>
          </w:rPrChange>
        </w:rPr>
        <w:t>4.1.7</w:t>
      </w:r>
      <w:r w:rsidRPr="00B77E82">
        <w:rPr>
          <w:rFonts w:ascii="Poppins" w:hAnsi="Poppins"/>
          <w:rPrChange w:id="1498" w:author="Stuart McLarnon (NESO)" w:date="2024-11-18T11:12:00Z">
            <w:rPr/>
          </w:rPrChange>
        </w:rPr>
        <w:tab/>
      </w:r>
      <w:r w:rsidR="002E6A47" w:rsidRPr="00B77E82">
        <w:rPr>
          <w:rFonts w:ascii="Poppins" w:hAnsi="Poppins"/>
          <w:rPrChange w:id="1499" w:author="Stuart McLarnon (NESO)" w:date="2024-11-18T11:12:00Z">
            <w:rPr/>
          </w:rPrChange>
        </w:rPr>
        <w:t xml:space="preserve">In the </w:t>
      </w:r>
      <w:r w:rsidR="007F7E32" w:rsidRPr="00B77E82">
        <w:rPr>
          <w:rFonts w:ascii="Poppins" w:hAnsi="Poppins"/>
          <w:rPrChange w:id="1500" w:author="Stuart McLarnon (NESO)" w:date="2024-11-18T11:12:00Z">
            <w:rPr/>
          </w:rPrChange>
        </w:rPr>
        <w:t xml:space="preserve">case of restoration through an </w:t>
      </w:r>
      <w:r w:rsidR="002E6A47" w:rsidRPr="00B77E82">
        <w:rPr>
          <w:rFonts w:ascii="Poppins" w:hAnsi="Poppins"/>
          <w:rPrChange w:id="1501" w:author="Stuart McLarnon (NESO)" w:date="2024-11-18T11:12:00Z">
            <w:rPr/>
          </w:rPrChange>
        </w:rPr>
        <w:t>LJRP</w:t>
      </w:r>
      <w:r w:rsidR="000575E8" w:rsidRPr="00B77E82">
        <w:rPr>
          <w:rFonts w:ascii="Poppins" w:hAnsi="Poppins"/>
          <w:rPrChange w:id="1502" w:author="Stuart McLarnon (NESO)" w:date="2024-11-18T11:12:00Z">
            <w:rPr/>
          </w:rPrChange>
        </w:rPr>
        <w:t>,</w:t>
      </w:r>
      <w:r w:rsidR="002E6A47" w:rsidRPr="00B77E82">
        <w:rPr>
          <w:rFonts w:ascii="Poppins" w:hAnsi="Poppins"/>
          <w:rPrChange w:id="1503" w:author="Stuart McLarnon (NESO)" w:date="2024-11-18T11:12:00Z">
            <w:rPr/>
          </w:rPrChange>
        </w:rPr>
        <w:t xml:space="preserve"> voltage and frequency management </w:t>
      </w:r>
      <w:proofErr w:type="gramStart"/>
      <w:r w:rsidR="002E6A47" w:rsidRPr="00B77E82">
        <w:rPr>
          <w:rFonts w:ascii="Poppins" w:hAnsi="Poppins"/>
          <w:rPrChange w:id="1504" w:author="Stuart McLarnon (NESO)" w:date="2024-11-18T11:12:00Z">
            <w:rPr/>
          </w:rPrChange>
        </w:rPr>
        <w:t>is</w:t>
      </w:r>
      <w:proofErr w:type="gramEnd"/>
      <w:r w:rsidR="002E6A47" w:rsidRPr="00B77E82">
        <w:rPr>
          <w:rFonts w:ascii="Poppins" w:hAnsi="Poppins"/>
          <w:rPrChange w:id="1505" w:author="Stuart McLarnon (NESO)" w:date="2024-11-18T11:12:00Z">
            <w:rPr/>
          </w:rPrChange>
        </w:rPr>
        <w:t xml:space="preserve"> </w:t>
      </w:r>
      <w:r w:rsidR="00177826" w:rsidRPr="00B77E82">
        <w:rPr>
          <w:rFonts w:ascii="Poppins" w:hAnsi="Poppins"/>
          <w:rPrChange w:id="1506" w:author="Stuart McLarnon (NESO)" w:date="2024-11-18T11:12:00Z">
            <w:rPr/>
          </w:rPrChange>
        </w:rPr>
        <w:t xml:space="preserve">overseen by </w:t>
      </w:r>
      <w:del w:id="1507" w:author="Stuart McLarnon (NESO)" w:date="2024-11-18T11:12:00Z">
        <w:r w:rsidR="00177826" w:rsidRPr="00036035">
          <w:delText>NGESO</w:delText>
        </w:r>
      </w:del>
      <w:ins w:id="1508" w:author="Stuart McLarnon (NESO)" w:date="2024-11-18T11:12:00Z">
        <w:r w:rsidR="00C34B53">
          <w:rPr>
            <w:rFonts w:ascii="Poppins" w:hAnsi="Poppins" w:cs="Poppins"/>
          </w:rPr>
          <w:t>NESO</w:t>
        </w:r>
      </w:ins>
      <w:r w:rsidR="00177826" w:rsidRPr="00B77E82">
        <w:rPr>
          <w:rFonts w:ascii="Poppins" w:hAnsi="Poppins"/>
          <w:rPrChange w:id="1509" w:author="Stuart McLarnon (NESO)" w:date="2024-11-18T11:12:00Z">
            <w:rPr/>
          </w:rPrChange>
        </w:rPr>
        <w:t xml:space="preserve"> unless delegated to </w:t>
      </w:r>
      <w:r w:rsidR="00681BDA" w:rsidRPr="00B77E82">
        <w:rPr>
          <w:rFonts w:ascii="Poppins" w:hAnsi="Poppins"/>
          <w:rPrChange w:id="1510" w:author="Stuart McLarnon (NESO)" w:date="2024-11-18T11:12:00Z">
            <w:rPr/>
          </w:rPrChange>
        </w:rPr>
        <w:t>another party.</w:t>
      </w:r>
      <w:r w:rsidR="00C311C3" w:rsidRPr="00B77E82">
        <w:rPr>
          <w:rFonts w:ascii="Poppins" w:hAnsi="Poppins"/>
          <w:rPrChange w:id="1511" w:author="Stuart McLarnon (NESO)" w:date="2024-11-18T11:12:00Z">
            <w:rPr/>
          </w:rPrChange>
        </w:rPr>
        <w:t xml:space="preserve"> </w:t>
      </w:r>
      <w:r w:rsidR="0012237E" w:rsidRPr="00B77E82">
        <w:rPr>
          <w:rFonts w:ascii="Poppins" w:hAnsi="Poppins"/>
          <w:rPrChange w:id="1512" w:author="Stuart McLarnon (NESO)" w:date="2024-11-18T11:12:00Z">
            <w:rPr/>
          </w:rPrChange>
        </w:rPr>
        <w:t xml:space="preserve"> </w:t>
      </w:r>
      <w:r w:rsidR="00B26FEF" w:rsidRPr="00B77E82">
        <w:rPr>
          <w:rFonts w:ascii="Poppins" w:hAnsi="Poppins"/>
          <w:rPrChange w:id="1513" w:author="Stuart McLarnon (NESO)" w:date="2024-11-18T11:12:00Z">
            <w:rPr/>
          </w:rPrChange>
        </w:rPr>
        <w:t xml:space="preserve">In the case of </w:t>
      </w:r>
      <w:r w:rsidR="00455ADF" w:rsidRPr="00B77E82">
        <w:rPr>
          <w:rFonts w:ascii="Poppins" w:hAnsi="Poppins"/>
          <w:rPrChange w:id="1514" w:author="Stuart McLarnon (NESO)" w:date="2024-11-18T11:12:00Z">
            <w:rPr/>
          </w:rPrChange>
        </w:rPr>
        <w:t xml:space="preserve">a </w:t>
      </w:r>
      <w:r w:rsidR="00B26FEF" w:rsidRPr="00B77E82">
        <w:rPr>
          <w:rFonts w:ascii="Poppins" w:hAnsi="Poppins"/>
          <w:rPrChange w:id="1515" w:author="Stuart McLarnon (NESO)" w:date="2024-11-18T11:12:00Z">
            <w:rPr/>
          </w:rPrChange>
        </w:rPr>
        <w:t>DRZP</w:t>
      </w:r>
      <w:r w:rsidR="00455ADF" w:rsidRPr="00B77E82">
        <w:rPr>
          <w:rFonts w:ascii="Poppins" w:hAnsi="Poppins"/>
          <w:rPrChange w:id="1516" w:author="Stuart McLarnon (NESO)" w:date="2024-11-18T11:12:00Z">
            <w:rPr/>
          </w:rPrChange>
        </w:rPr>
        <w:t xml:space="preserve">, voltage and frequency management </w:t>
      </w:r>
      <w:proofErr w:type="gramStart"/>
      <w:r w:rsidR="00455ADF" w:rsidRPr="00B77E82">
        <w:rPr>
          <w:rFonts w:ascii="Poppins" w:hAnsi="Poppins"/>
          <w:rPrChange w:id="1517" w:author="Stuart McLarnon (NESO)" w:date="2024-11-18T11:12:00Z">
            <w:rPr/>
          </w:rPrChange>
        </w:rPr>
        <w:t>is</w:t>
      </w:r>
      <w:proofErr w:type="gramEnd"/>
      <w:r w:rsidR="00455ADF" w:rsidRPr="00B77E82">
        <w:rPr>
          <w:rFonts w:ascii="Poppins" w:hAnsi="Poppins"/>
          <w:rPrChange w:id="1518" w:author="Stuart McLarnon (NESO)" w:date="2024-11-18T11:12:00Z">
            <w:rPr/>
          </w:rPrChange>
        </w:rPr>
        <w:t xml:space="preserve"> overseen by the relevant Network Operator.</w:t>
      </w:r>
    </w:p>
    <w:p w14:paraId="3BAF5911" w14:textId="77777777" w:rsidR="002E6A47" w:rsidRPr="00B77E82" w:rsidRDefault="002E6A47" w:rsidP="002E6A47">
      <w:pPr>
        <w:pStyle w:val="CFBody3"/>
        <w:numPr>
          <w:ilvl w:val="0"/>
          <w:numId w:val="0"/>
        </w:numPr>
        <w:ind w:left="777"/>
        <w:rPr>
          <w:rFonts w:ascii="Poppins" w:hAnsi="Poppins"/>
          <w:rPrChange w:id="1519" w:author="Stuart McLarnon (NESO)" w:date="2024-11-18T11:12:00Z">
            <w:rPr/>
          </w:rPrChange>
        </w:rPr>
      </w:pPr>
    </w:p>
    <w:p w14:paraId="50F8B565" w14:textId="6FDE6B56" w:rsidR="002E6A47" w:rsidRPr="00B77E82" w:rsidRDefault="008263B2" w:rsidP="00C26CFC">
      <w:pPr>
        <w:pStyle w:val="CF32Body"/>
        <w:numPr>
          <w:ilvl w:val="0"/>
          <w:numId w:val="0"/>
        </w:numPr>
        <w:ind w:left="851" w:hanging="1277"/>
        <w:rPr>
          <w:rFonts w:ascii="Poppins" w:hAnsi="Poppins"/>
          <w:rPrChange w:id="1520" w:author="Stuart McLarnon (NESO)" w:date="2024-11-18T11:12:00Z">
            <w:rPr/>
          </w:rPrChange>
        </w:rPr>
      </w:pPr>
      <w:r w:rsidRPr="00B77E82">
        <w:rPr>
          <w:rFonts w:ascii="Poppins" w:hAnsi="Poppins"/>
          <w:rPrChange w:id="1521" w:author="Stuart McLarnon (NESO)" w:date="2024-11-18T11:12:00Z">
            <w:rPr/>
          </w:rPrChange>
        </w:rPr>
        <w:t>4.1.8</w:t>
      </w:r>
      <w:r w:rsidRPr="00B77E82">
        <w:rPr>
          <w:rFonts w:ascii="Poppins" w:hAnsi="Poppins"/>
          <w:rPrChange w:id="1522" w:author="Stuart McLarnon (NESO)" w:date="2024-11-18T11:12:00Z">
            <w:rPr/>
          </w:rPrChange>
        </w:rPr>
        <w:tab/>
      </w:r>
      <w:r w:rsidR="00CB177D" w:rsidRPr="00B77E82">
        <w:rPr>
          <w:rFonts w:ascii="Poppins" w:hAnsi="Poppins"/>
          <w:rPrChange w:id="1523" w:author="Stuart McLarnon (NESO)" w:date="2024-11-18T11:12:00Z">
            <w:rPr/>
          </w:rPrChange>
        </w:rPr>
        <w:t xml:space="preserve">Once </w:t>
      </w:r>
      <w:r w:rsidR="00932C86" w:rsidRPr="00B77E82">
        <w:rPr>
          <w:rFonts w:ascii="Poppins" w:hAnsi="Poppins"/>
          <w:rPrChange w:id="1524" w:author="Stuart McLarnon (NESO)" w:date="2024-11-18T11:12:00Z">
            <w:rPr/>
          </w:rPrChange>
        </w:rPr>
        <w:t xml:space="preserve">each </w:t>
      </w:r>
      <w:r w:rsidR="00CB177D" w:rsidRPr="00B77E82">
        <w:rPr>
          <w:rFonts w:ascii="Poppins" w:hAnsi="Poppins"/>
          <w:rPrChange w:id="1525" w:author="Stuart McLarnon (NESO)" w:date="2024-11-18T11:12:00Z">
            <w:rPr/>
          </w:rPrChange>
        </w:rPr>
        <w:t xml:space="preserve">Power Island </w:t>
      </w:r>
      <w:r w:rsidR="00932C86" w:rsidRPr="00B77E82">
        <w:rPr>
          <w:rFonts w:ascii="Poppins" w:hAnsi="Poppins"/>
          <w:rPrChange w:id="1526" w:author="Stuart McLarnon (NESO)" w:date="2024-11-18T11:12:00Z">
            <w:rPr/>
          </w:rPrChange>
        </w:rPr>
        <w:t>is</w:t>
      </w:r>
      <w:r w:rsidR="00CB177D" w:rsidRPr="00B77E82">
        <w:rPr>
          <w:rFonts w:ascii="Poppins" w:hAnsi="Poppins"/>
          <w:rPrChange w:id="1527" w:author="Stuart McLarnon (NESO)" w:date="2024-11-18T11:12:00Z">
            <w:rPr/>
          </w:rPrChange>
        </w:rPr>
        <w:t xml:space="preserve"> established</w:t>
      </w:r>
      <w:r w:rsidR="00557271" w:rsidRPr="00B77E82">
        <w:rPr>
          <w:rFonts w:ascii="Poppins" w:hAnsi="Poppins"/>
          <w:rPrChange w:id="1528" w:author="Stuart McLarnon (NESO)" w:date="2024-11-18T11:12:00Z">
            <w:rPr/>
          </w:rPrChange>
        </w:rPr>
        <w:t>,</w:t>
      </w:r>
      <w:r w:rsidR="00CB177D" w:rsidRPr="00B77E82">
        <w:rPr>
          <w:rFonts w:ascii="Poppins" w:hAnsi="Poppins"/>
          <w:rPrChange w:id="1529" w:author="Stuart McLarnon (NESO)" w:date="2024-11-18T11:12:00Z">
            <w:rPr/>
          </w:rPrChange>
        </w:rPr>
        <w:t xml:space="preserve"> they are interconnected </w:t>
      </w:r>
      <w:r w:rsidR="00A93AC0" w:rsidRPr="00B77E82">
        <w:rPr>
          <w:rFonts w:ascii="Poppins" w:hAnsi="Poppins"/>
          <w:rPrChange w:id="1530" w:author="Stuart McLarnon (NESO)" w:date="2024-11-18T11:12:00Z">
            <w:rPr/>
          </w:rPrChange>
        </w:rPr>
        <w:t xml:space="preserve">with </w:t>
      </w:r>
      <w:r w:rsidR="00BF1A68" w:rsidRPr="00B77E82">
        <w:rPr>
          <w:rFonts w:ascii="Poppins" w:hAnsi="Poppins"/>
          <w:rPrChange w:id="1531" w:author="Stuart McLarnon (NESO)" w:date="2024-11-18T11:12:00Z">
            <w:rPr/>
          </w:rPrChange>
        </w:rPr>
        <w:t>adjacent</w:t>
      </w:r>
      <w:r w:rsidR="00A93AC0" w:rsidRPr="00B77E82">
        <w:rPr>
          <w:rFonts w:ascii="Poppins" w:hAnsi="Poppins"/>
          <w:rPrChange w:id="1532" w:author="Stuart McLarnon (NESO)" w:date="2024-11-18T11:12:00Z">
            <w:rPr/>
          </w:rPrChange>
        </w:rPr>
        <w:t xml:space="preserve"> Power Island</w:t>
      </w:r>
      <w:r w:rsidR="00BF1A68" w:rsidRPr="00B77E82">
        <w:rPr>
          <w:rFonts w:ascii="Poppins" w:hAnsi="Poppins"/>
          <w:rPrChange w:id="1533" w:author="Stuart McLarnon (NESO)" w:date="2024-11-18T11:12:00Z">
            <w:rPr/>
          </w:rPrChange>
        </w:rPr>
        <w:t>s</w:t>
      </w:r>
      <w:r w:rsidR="00A93AC0" w:rsidRPr="00B77E82">
        <w:rPr>
          <w:rFonts w:ascii="Poppins" w:hAnsi="Poppins"/>
          <w:rPrChange w:id="1534" w:author="Stuart McLarnon (NESO)" w:date="2024-11-18T11:12:00Z">
            <w:rPr/>
          </w:rPrChange>
        </w:rPr>
        <w:t xml:space="preserve"> </w:t>
      </w:r>
      <w:r w:rsidR="00557271" w:rsidRPr="00B77E82">
        <w:rPr>
          <w:rFonts w:ascii="Poppins" w:hAnsi="Poppins"/>
          <w:rPrChange w:id="1535" w:author="Stuart McLarnon (NESO)" w:date="2024-11-18T11:12:00Z">
            <w:rPr/>
          </w:rPrChange>
        </w:rPr>
        <w:t xml:space="preserve">under the direction of </w:t>
      </w:r>
      <w:del w:id="1536" w:author="Stuart McLarnon (NESO)" w:date="2024-11-18T11:12:00Z">
        <w:r w:rsidR="00557271">
          <w:delText>NGESO</w:delText>
        </w:r>
      </w:del>
      <w:ins w:id="1537" w:author="Stuart McLarnon (NESO)" w:date="2024-11-18T11:12:00Z">
        <w:r w:rsidR="00C34B53">
          <w:rPr>
            <w:rFonts w:ascii="Poppins" w:hAnsi="Poppins" w:cs="Poppins"/>
          </w:rPr>
          <w:t>NESO</w:t>
        </w:r>
      </w:ins>
      <w:r w:rsidR="00557271" w:rsidRPr="00B77E82">
        <w:rPr>
          <w:rFonts w:ascii="Poppins" w:hAnsi="Poppins"/>
          <w:rPrChange w:id="1538" w:author="Stuart McLarnon (NESO)" w:date="2024-11-18T11:12:00Z">
            <w:rPr/>
          </w:rPrChange>
        </w:rPr>
        <w:t xml:space="preserve"> </w:t>
      </w:r>
      <w:r w:rsidR="00B67511" w:rsidRPr="00B77E82">
        <w:rPr>
          <w:rFonts w:ascii="Poppins" w:hAnsi="Poppins"/>
          <w:rPrChange w:id="1539" w:author="Stuart McLarnon (NESO)" w:date="2024-11-18T11:12:00Z">
            <w:rPr/>
          </w:rPrChange>
        </w:rPr>
        <w:t xml:space="preserve">(or </w:t>
      </w:r>
      <w:r w:rsidR="00BC629E" w:rsidRPr="00B77E82">
        <w:rPr>
          <w:rFonts w:ascii="Poppins" w:hAnsi="Poppins"/>
          <w:rPrChange w:id="1540" w:author="Stuart McLarnon (NESO)" w:date="2024-11-18T11:12:00Z">
            <w:rPr/>
          </w:rPrChange>
        </w:rPr>
        <w:t xml:space="preserve">relevant Scottish Transmission Licensee </w:t>
      </w:r>
      <w:r w:rsidR="002E7D9F" w:rsidRPr="00B77E82">
        <w:rPr>
          <w:rFonts w:ascii="Poppins" w:hAnsi="Poppins"/>
          <w:rPrChange w:id="1541" w:author="Stuart McLarnon (NESO)" w:date="2024-11-18T11:12:00Z">
            <w:rPr/>
          </w:rPrChange>
        </w:rPr>
        <w:t xml:space="preserve">as provided for in STCP 06-1) </w:t>
      </w:r>
      <w:r w:rsidR="00E73C85" w:rsidRPr="00B77E82">
        <w:rPr>
          <w:rFonts w:ascii="Poppins" w:hAnsi="Poppins"/>
          <w:rPrChange w:id="1542" w:author="Stuart McLarnon (NESO)" w:date="2024-11-18T11:12:00Z">
            <w:rPr/>
          </w:rPrChange>
        </w:rPr>
        <w:t xml:space="preserve">to form </w:t>
      </w:r>
      <w:r w:rsidR="0024721E" w:rsidRPr="00B77E82">
        <w:rPr>
          <w:rFonts w:ascii="Poppins" w:hAnsi="Poppins"/>
          <w:rPrChange w:id="1543" w:author="Stuart McLarnon (NESO)" w:date="2024-11-18T11:12:00Z">
            <w:rPr/>
          </w:rPrChange>
        </w:rPr>
        <w:t>larger Power Islands</w:t>
      </w:r>
      <w:r w:rsidR="006A730F" w:rsidRPr="00B77E82">
        <w:rPr>
          <w:rFonts w:ascii="Poppins" w:hAnsi="Poppins"/>
          <w:rPrChange w:id="1544" w:author="Stuart McLarnon (NESO)" w:date="2024-11-18T11:12:00Z">
            <w:rPr/>
          </w:rPrChange>
        </w:rPr>
        <w:t>.</w:t>
      </w:r>
      <w:r w:rsidR="00E73C85" w:rsidRPr="00B77E82">
        <w:rPr>
          <w:rFonts w:ascii="Poppins" w:hAnsi="Poppins"/>
          <w:rPrChange w:id="1545" w:author="Stuart McLarnon (NESO)" w:date="2024-11-18T11:12:00Z">
            <w:rPr/>
          </w:rPrChange>
        </w:rPr>
        <w:t xml:space="preserve"> </w:t>
      </w:r>
      <w:r w:rsidR="002E6A47" w:rsidRPr="00B77E82">
        <w:rPr>
          <w:rFonts w:ascii="Poppins" w:hAnsi="Poppins"/>
          <w:rPrChange w:id="1546" w:author="Stuart McLarnon (NESO)" w:date="2024-11-18T11:12:00Z">
            <w:rPr/>
          </w:rPrChange>
        </w:rPr>
        <w:t xml:space="preserve"> </w:t>
      </w:r>
      <w:r w:rsidR="0002257C" w:rsidRPr="00B77E82">
        <w:rPr>
          <w:rFonts w:ascii="Poppins" w:hAnsi="Poppins"/>
          <w:rPrChange w:id="1547" w:author="Stuart McLarnon (NESO)" w:date="2024-11-18T11:12:00Z">
            <w:rPr/>
          </w:rPrChange>
        </w:rPr>
        <w:t>O</w:t>
      </w:r>
      <w:r w:rsidR="002E6A47" w:rsidRPr="00B77E82">
        <w:rPr>
          <w:rFonts w:ascii="Poppins" w:hAnsi="Poppins"/>
          <w:rPrChange w:id="1548" w:author="Stuart McLarnon (NESO)" w:date="2024-11-18T11:12:00Z">
            <w:rPr/>
          </w:rPrChange>
        </w:rPr>
        <w:t>nce stable</w:t>
      </w:r>
      <w:r w:rsidR="0002257C" w:rsidRPr="00B77E82">
        <w:rPr>
          <w:rFonts w:ascii="Poppins" w:hAnsi="Poppins"/>
          <w:rPrChange w:id="1549" w:author="Stuart McLarnon (NESO)" w:date="2024-11-18T11:12:00Z">
            <w:rPr/>
          </w:rPrChange>
        </w:rPr>
        <w:t>,</w:t>
      </w:r>
      <w:r w:rsidR="002E6A47" w:rsidRPr="00B77E82">
        <w:rPr>
          <w:rFonts w:ascii="Poppins" w:hAnsi="Poppins"/>
          <w:rPrChange w:id="1550" w:author="Stuart McLarnon (NESO)" w:date="2024-11-18T11:12:00Z">
            <w:rPr/>
          </w:rPrChange>
        </w:rPr>
        <w:t xml:space="preserve"> and having developed a level of circuit security, to enable supplies to be given to further</w:t>
      </w:r>
      <w:r w:rsidR="001B4054" w:rsidRPr="00B77E82">
        <w:rPr>
          <w:rFonts w:ascii="Poppins" w:hAnsi="Poppins"/>
          <w:rPrChange w:id="1551" w:author="Stuart McLarnon (NESO)" w:date="2024-11-18T11:12:00Z">
            <w:rPr/>
          </w:rPrChange>
        </w:rPr>
        <w:t xml:space="preserve"> </w:t>
      </w:r>
      <w:r w:rsidR="00F43CCC" w:rsidRPr="00B77E82">
        <w:rPr>
          <w:rFonts w:ascii="Poppins" w:hAnsi="Poppins"/>
          <w:rPrChange w:id="1552" w:author="Stuart McLarnon (NESO)" w:date="2024-11-18T11:12:00Z">
            <w:rPr/>
          </w:rPrChange>
        </w:rPr>
        <w:t xml:space="preserve">GB </w:t>
      </w:r>
      <w:r w:rsidR="00C311C3" w:rsidRPr="00B77E82">
        <w:rPr>
          <w:rFonts w:ascii="Poppins" w:hAnsi="Poppins"/>
          <w:rPrChange w:id="1553" w:author="Stuart McLarnon (NESO)" w:date="2024-11-18T11:12:00Z">
            <w:rPr/>
          </w:rPrChange>
        </w:rPr>
        <w:t>p</w:t>
      </w:r>
      <w:r w:rsidR="00F43CCC" w:rsidRPr="00B77E82">
        <w:rPr>
          <w:rFonts w:ascii="Poppins" w:hAnsi="Poppins"/>
          <w:rPrChange w:id="1554" w:author="Stuart McLarnon (NESO)" w:date="2024-11-18T11:12:00Z">
            <w:rPr/>
          </w:rPrChange>
        </w:rPr>
        <w:t>arties</w:t>
      </w:r>
      <w:r w:rsidR="002E6A47" w:rsidRPr="00B77E82">
        <w:rPr>
          <w:rFonts w:ascii="Poppins" w:hAnsi="Poppins"/>
          <w:rPrChange w:id="1555" w:author="Stuart McLarnon (NESO)" w:date="2024-11-18T11:12:00Z">
            <w:rPr/>
          </w:rPrChange>
        </w:rPr>
        <w:t xml:space="preserve">, other </w:t>
      </w:r>
      <w:r w:rsidR="00EE6AA2" w:rsidRPr="00B77E82">
        <w:rPr>
          <w:rFonts w:ascii="Poppins" w:hAnsi="Poppins"/>
          <w:rPrChange w:id="1556" w:author="Stuart McLarnon (NESO)" w:date="2024-11-18T11:12:00Z">
            <w:rPr/>
          </w:rPrChange>
        </w:rPr>
        <w:t>P</w:t>
      </w:r>
      <w:r w:rsidR="002E6A47" w:rsidRPr="00B77E82">
        <w:rPr>
          <w:rFonts w:ascii="Poppins" w:hAnsi="Poppins"/>
          <w:rPrChange w:id="1557" w:author="Stuart McLarnon (NESO)" w:date="2024-11-18T11:12:00Z">
            <w:rPr/>
          </w:rPrChange>
        </w:rPr>
        <w:t xml:space="preserve">ower </w:t>
      </w:r>
      <w:r w:rsidR="00EE6AA2" w:rsidRPr="00B77E82">
        <w:rPr>
          <w:rFonts w:ascii="Poppins" w:hAnsi="Poppins"/>
          <w:rPrChange w:id="1558" w:author="Stuart McLarnon (NESO)" w:date="2024-11-18T11:12:00Z">
            <w:rPr/>
          </w:rPrChange>
        </w:rPr>
        <w:t>I</w:t>
      </w:r>
      <w:r w:rsidR="002E6A47" w:rsidRPr="00B77E82">
        <w:rPr>
          <w:rFonts w:ascii="Poppins" w:hAnsi="Poppins"/>
          <w:rPrChange w:id="1559" w:author="Stuart McLarnon (NESO)" w:date="2024-11-18T11:12:00Z">
            <w:rPr/>
          </w:rPrChange>
        </w:rPr>
        <w:t>slands</w:t>
      </w:r>
      <w:r w:rsidR="0002257C" w:rsidRPr="00B77E82">
        <w:rPr>
          <w:rFonts w:ascii="Poppins" w:hAnsi="Poppins"/>
          <w:rPrChange w:id="1560" w:author="Stuart McLarnon (NESO)" w:date="2024-11-18T11:12:00Z">
            <w:rPr/>
          </w:rPrChange>
        </w:rPr>
        <w:t xml:space="preserve"> are</w:t>
      </w:r>
      <w:r w:rsidR="002E6A47" w:rsidRPr="00B77E82">
        <w:rPr>
          <w:rFonts w:ascii="Poppins" w:hAnsi="Poppins"/>
          <w:rPrChange w:id="1561" w:author="Stuart McLarnon (NESO)" w:date="2024-11-18T11:12:00Z">
            <w:rPr/>
          </w:rPrChange>
        </w:rPr>
        <w:t xml:space="preserve"> subsequently </w:t>
      </w:r>
      <w:r w:rsidR="0002257C" w:rsidRPr="00B77E82">
        <w:rPr>
          <w:rFonts w:ascii="Poppins" w:hAnsi="Poppins"/>
          <w:rPrChange w:id="1562" w:author="Stuart McLarnon (NESO)" w:date="2024-11-18T11:12:00Z">
            <w:rPr/>
          </w:rPrChange>
        </w:rPr>
        <w:t xml:space="preserve">interconnected </w:t>
      </w:r>
      <w:r w:rsidR="002E6A47" w:rsidRPr="00B77E82">
        <w:rPr>
          <w:rFonts w:ascii="Poppins" w:hAnsi="Poppins"/>
          <w:rPrChange w:id="1563" w:author="Stuart McLarnon (NESO)" w:date="2024-11-18T11:12:00Z">
            <w:rPr/>
          </w:rPrChange>
        </w:rPr>
        <w:t>to create a single, synchronous power system.</w:t>
      </w:r>
    </w:p>
    <w:p w14:paraId="7053C3D2" w14:textId="77777777" w:rsidR="002E6A47" w:rsidRPr="00B77E82" w:rsidRDefault="002E6A47" w:rsidP="002E6A47">
      <w:pPr>
        <w:pStyle w:val="CFBody3"/>
        <w:numPr>
          <w:ilvl w:val="0"/>
          <w:numId w:val="0"/>
        </w:numPr>
        <w:ind w:left="777"/>
        <w:rPr>
          <w:rFonts w:ascii="Poppins" w:hAnsi="Poppins"/>
          <w:rPrChange w:id="1564" w:author="Stuart McLarnon (NESO)" w:date="2024-11-18T11:12:00Z">
            <w:rPr/>
          </w:rPrChange>
        </w:rPr>
      </w:pPr>
    </w:p>
    <w:p w14:paraId="588C5137" w14:textId="000DB0DB" w:rsidR="002E6A47" w:rsidRPr="00B77E82" w:rsidRDefault="00F40981" w:rsidP="00C26CFC">
      <w:pPr>
        <w:pStyle w:val="CF32Body"/>
        <w:numPr>
          <w:ilvl w:val="0"/>
          <w:numId w:val="0"/>
        </w:numPr>
        <w:ind w:left="851" w:hanging="1277"/>
        <w:rPr>
          <w:rFonts w:ascii="Poppins" w:hAnsi="Poppins"/>
          <w:rPrChange w:id="1565" w:author="Stuart McLarnon (NESO)" w:date="2024-11-18T11:12:00Z">
            <w:rPr/>
          </w:rPrChange>
        </w:rPr>
      </w:pPr>
      <w:r w:rsidRPr="00B77E82">
        <w:rPr>
          <w:rFonts w:ascii="Poppins" w:hAnsi="Poppins"/>
          <w:rPrChange w:id="1566" w:author="Stuart McLarnon (NESO)" w:date="2024-11-18T11:12:00Z">
            <w:rPr/>
          </w:rPrChange>
        </w:rPr>
        <w:t>4.1.9</w:t>
      </w:r>
      <w:r w:rsidRPr="00B77E82">
        <w:rPr>
          <w:rFonts w:ascii="Poppins" w:hAnsi="Poppins"/>
          <w:rPrChange w:id="1567" w:author="Stuart McLarnon (NESO)" w:date="2024-11-18T11:12:00Z">
            <w:rPr/>
          </w:rPrChange>
        </w:rPr>
        <w:tab/>
      </w:r>
      <w:r w:rsidR="002E6A47" w:rsidRPr="00B77E82">
        <w:rPr>
          <w:rFonts w:ascii="Poppins" w:hAnsi="Poppins"/>
          <w:rPrChange w:id="1568" w:author="Stuart McLarnon (NESO)" w:date="2024-11-18T11:12:00Z">
            <w:rPr/>
          </w:rPrChange>
        </w:rPr>
        <w:t>During the re-energisation process the resynchronisation and frequency management procedures detailed within this System Restoration Plan are adhered to.</w:t>
      </w:r>
    </w:p>
    <w:p w14:paraId="29AB9BB7" w14:textId="7781E48A" w:rsidR="00743B5D" w:rsidRPr="00F16C9F" w:rsidRDefault="002E6A47" w:rsidP="00C07A67">
      <w:pPr>
        <w:pStyle w:val="Heading2"/>
        <w:rPr>
          <w:rFonts w:ascii="Poppins Medium" w:hAnsi="Poppins Medium"/>
          <w:color w:val="3F0731"/>
          <w:sz w:val="32"/>
          <w:rPrChange w:id="1569" w:author="Stuart McLarnon (NESO)" w:date="2024-11-18T11:12:00Z">
            <w:rPr/>
          </w:rPrChange>
        </w:rPr>
      </w:pPr>
      <w:bookmarkStart w:id="1570" w:name="_Toc524093831"/>
      <w:bookmarkStart w:id="1571" w:name="_Toc104197287"/>
      <w:bookmarkStart w:id="1572" w:name="_Toc16950007"/>
      <w:r w:rsidRPr="00F16C9F">
        <w:rPr>
          <w:rFonts w:ascii="Poppins Medium" w:hAnsi="Poppins Medium"/>
          <w:color w:val="3F0731"/>
          <w:sz w:val="32"/>
          <w:lang w:val="en-US"/>
          <w:rPrChange w:id="1573" w:author="Stuart McLarnon (NESO)" w:date="2024-11-18T11:12:00Z">
            <w:rPr>
              <w:lang w:val="en-US"/>
            </w:rPr>
          </w:rPrChange>
        </w:rPr>
        <w:lastRenderedPageBreak/>
        <w:t>Re-</w:t>
      </w:r>
      <w:proofErr w:type="spellStart"/>
      <w:r w:rsidRPr="00F16C9F">
        <w:rPr>
          <w:rFonts w:ascii="Poppins Medium" w:hAnsi="Poppins Medium"/>
          <w:color w:val="3F0731"/>
          <w:sz w:val="32"/>
          <w:lang w:val="en-US"/>
          <w:rPrChange w:id="1574" w:author="Stuart McLarnon (NESO)" w:date="2024-11-18T11:12:00Z">
            <w:rPr>
              <w:lang w:val="en-US"/>
            </w:rPr>
          </w:rPrChange>
        </w:rPr>
        <w:t>synchronisation</w:t>
      </w:r>
      <w:proofErr w:type="spellEnd"/>
      <w:r w:rsidRPr="00F16C9F">
        <w:rPr>
          <w:rFonts w:ascii="Poppins Medium" w:hAnsi="Poppins Medium"/>
          <w:color w:val="3F0731"/>
          <w:sz w:val="32"/>
          <w:lang w:val="en-US"/>
          <w:rPrChange w:id="1575" w:author="Stuart McLarnon (NESO)" w:date="2024-11-18T11:12:00Z">
            <w:rPr>
              <w:lang w:val="en-US"/>
            </w:rPr>
          </w:rPrChange>
        </w:rPr>
        <w:t xml:space="preserve"> procedure</w:t>
      </w:r>
      <w:bookmarkEnd w:id="1570"/>
      <w:bookmarkEnd w:id="1571"/>
      <w:bookmarkEnd w:id="1572"/>
      <w:r w:rsidRPr="00F16C9F">
        <w:rPr>
          <w:rFonts w:ascii="Poppins Medium" w:hAnsi="Poppins Medium"/>
          <w:color w:val="3F0731"/>
          <w:sz w:val="32"/>
          <w:lang w:val="en-US"/>
          <w:rPrChange w:id="1576" w:author="Stuart McLarnon (NESO)" w:date="2024-11-18T11:12:00Z">
            <w:rPr>
              <w:lang w:val="en-US"/>
            </w:rPr>
          </w:rPrChange>
        </w:rPr>
        <w:t xml:space="preserve"> </w:t>
      </w:r>
    </w:p>
    <w:p w14:paraId="75B7C63C" w14:textId="2A59E6DA" w:rsidR="002E6A47" w:rsidRPr="00B77E82" w:rsidRDefault="007F7D75" w:rsidP="003E1EE5">
      <w:pPr>
        <w:pStyle w:val="StyleHeading3LatinArial10ptAuto"/>
        <w:jc w:val="both"/>
        <w:rPr>
          <w:rFonts w:ascii="Poppins" w:hAnsi="Poppins"/>
          <w:rPrChange w:id="1577" w:author="Stuart McLarnon (NESO)" w:date="2024-11-18T11:12:00Z">
            <w:rPr/>
          </w:rPrChange>
        </w:rPr>
      </w:pPr>
      <w:bookmarkStart w:id="1578" w:name="_Toc104197288"/>
      <w:r w:rsidRPr="00B77E82">
        <w:rPr>
          <w:rFonts w:ascii="Poppins" w:hAnsi="Poppins"/>
          <w:rPrChange w:id="1579" w:author="Stuart McLarnon (NESO)" w:date="2024-11-18T11:12:00Z">
            <w:rPr/>
          </w:rPrChange>
        </w:rPr>
        <w:t>EU NCER</w:t>
      </w:r>
      <w:r w:rsidR="002E6A47" w:rsidRPr="00B77E82">
        <w:rPr>
          <w:rFonts w:ascii="Poppins" w:hAnsi="Poppins"/>
          <w:rPrChange w:id="1580" w:author="Stuart McLarnon (NESO)" w:date="2024-11-18T11:12:00Z">
            <w:rPr/>
          </w:rPrChange>
        </w:rPr>
        <w:t xml:space="preserve"> Article 33 Section 4 requires the appointment of a resynchronisation leader.  </w:t>
      </w:r>
      <w:proofErr w:type="gramStart"/>
      <w:r w:rsidR="002E6A47" w:rsidRPr="00B77E82">
        <w:rPr>
          <w:rFonts w:ascii="Poppins" w:hAnsi="Poppins"/>
          <w:rPrChange w:id="1581" w:author="Stuart McLarnon (NESO)" w:date="2024-11-18T11:12:00Z">
            <w:rPr/>
          </w:rPrChange>
        </w:rPr>
        <w:t>For the purpose of</w:t>
      </w:r>
      <w:proofErr w:type="gramEnd"/>
      <w:r w:rsidR="002E6A47" w:rsidRPr="00B77E82">
        <w:rPr>
          <w:rFonts w:ascii="Poppins" w:hAnsi="Poppins"/>
          <w:rPrChange w:id="1582" w:author="Stuart McLarnon (NESO)" w:date="2024-11-18T11:12:00Z">
            <w:rPr/>
          </w:rPrChange>
        </w:rPr>
        <w:t xml:space="preserve"> GB N</w:t>
      </w:r>
      <w:r w:rsidR="00DE5417" w:rsidRPr="00B77E82">
        <w:rPr>
          <w:rFonts w:ascii="Poppins" w:hAnsi="Poppins"/>
          <w:rPrChange w:id="1583" w:author="Stuart McLarnon (NESO)" w:date="2024-11-18T11:12:00Z">
            <w:rPr/>
          </w:rPrChange>
        </w:rPr>
        <w:t xml:space="preserve">ational </w:t>
      </w:r>
      <w:r w:rsidR="002E6A47" w:rsidRPr="00B77E82">
        <w:rPr>
          <w:rFonts w:ascii="Poppins" w:hAnsi="Poppins"/>
          <w:rPrChange w:id="1584" w:author="Stuart McLarnon (NESO)" w:date="2024-11-18T11:12:00Z">
            <w:rPr/>
          </w:rPrChange>
        </w:rPr>
        <w:t>E</w:t>
      </w:r>
      <w:r w:rsidR="00DE5417" w:rsidRPr="00B77E82">
        <w:rPr>
          <w:rFonts w:ascii="Poppins" w:hAnsi="Poppins"/>
          <w:rPrChange w:id="1585" w:author="Stuart McLarnon (NESO)" w:date="2024-11-18T11:12:00Z">
            <w:rPr/>
          </w:rPrChange>
        </w:rPr>
        <w:t xml:space="preserve">lectricity Transmission System </w:t>
      </w:r>
      <w:r w:rsidR="002E6A47" w:rsidRPr="00B77E82">
        <w:rPr>
          <w:rFonts w:ascii="Poppins" w:hAnsi="Poppins"/>
          <w:rPrChange w:id="1586" w:author="Stuart McLarnon (NESO)" w:date="2024-11-18T11:12:00Z">
            <w:rPr/>
          </w:rPrChange>
        </w:rPr>
        <w:t xml:space="preserve">restoration, </w:t>
      </w:r>
      <w:del w:id="1587" w:author="Stuart McLarnon (NESO)" w:date="2024-11-18T11:12:00Z">
        <w:r w:rsidR="00900958" w:rsidRPr="004C30F9">
          <w:rPr>
            <w:rFonts w:eastAsia="MS Gothic"/>
          </w:rPr>
          <w:delText>NGESO</w:delText>
        </w:r>
      </w:del>
      <w:ins w:id="1588" w:author="Stuart McLarnon (NESO)" w:date="2024-11-18T11:12:00Z">
        <w:r w:rsidR="00C34B53">
          <w:rPr>
            <w:rFonts w:ascii="Poppins" w:eastAsia="MS Gothic" w:hAnsi="Poppins" w:cs="Poppins"/>
          </w:rPr>
          <w:t>NESO</w:t>
        </w:r>
      </w:ins>
      <w:r w:rsidR="002E6A47" w:rsidRPr="00B77E82">
        <w:rPr>
          <w:rFonts w:ascii="Poppins" w:hAnsi="Poppins"/>
          <w:rPrChange w:id="1589" w:author="Stuart McLarnon (NESO)" w:date="2024-11-18T11:12:00Z">
            <w:rPr/>
          </w:rPrChange>
        </w:rPr>
        <w:t xml:space="preserve"> takes on </w:t>
      </w:r>
      <w:r w:rsidR="00B01644" w:rsidRPr="00B77E82">
        <w:rPr>
          <w:rFonts w:ascii="Poppins" w:hAnsi="Poppins"/>
          <w:rPrChange w:id="1590" w:author="Stuart McLarnon (NESO)" w:date="2024-11-18T11:12:00Z">
            <w:rPr/>
          </w:rPrChange>
        </w:rPr>
        <w:t>the role of resynchronisation leader,</w:t>
      </w:r>
      <w:r w:rsidR="002E6A47" w:rsidRPr="00B77E82">
        <w:rPr>
          <w:rFonts w:ascii="Poppins" w:hAnsi="Poppins"/>
          <w:rPrChange w:id="1591" w:author="Stuart McLarnon (NESO)" w:date="2024-11-18T11:12:00Z">
            <w:rPr/>
          </w:rPrChange>
        </w:rPr>
        <w:t xml:space="preserve"> as overall coordinator of the restoration procedure</w:t>
      </w:r>
      <w:r w:rsidR="0088008D" w:rsidRPr="00B77E82">
        <w:rPr>
          <w:rFonts w:ascii="Poppins" w:hAnsi="Poppins"/>
          <w:rPrChange w:id="1592" w:author="Stuart McLarnon (NESO)" w:date="2024-11-18T11:12:00Z">
            <w:rPr/>
          </w:rPrChange>
        </w:rPr>
        <w:t xml:space="preserve"> unless alternative arrangements are specified </w:t>
      </w:r>
      <w:r w:rsidR="00051F21" w:rsidRPr="00B77E82">
        <w:rPr>
          <w:rFonts w:ascii="Poppins" w:hAnsi="Poppins"/>
          <w:rPrChange w:id="1593" w:author="Stuart McLarnon (NESO)" w:date="2024-11-18T11:12:00Z">
            <w:rPr/>
          </w:rPrChange>
        </w:rPr>
        <w:t xml:space="preserve">(as currently </w:t>
      </w:r>
      <w:r w:rsidR="006D243D" w:rsidRPr="00B77E82">
        <w:rPr>
          <w:rFonts w:ascii="Poppins" w:hAnsi="Poppins"/>
          <w:rPrChange w:id="1594" w:author="Stuart McLarnon (NESO)" w:date="2024-11-18T11:12:00Z">
            <w:rPr/>
          </w:rPrChange>
        </w:rPr>
        <w:t>provided for</w:t>
      </w:r>
      <w:r w:rsidR="00051F21" w:rsidRPr="00B77E82">
        <w:rPr>
          <w:rFonts w:ascii="Poppins" w:hAnsi="Poppins"/>
          <w:rPrChange w:id="1595" w:author="Stuart McLarnon (NESO)" w:date="2024-11-18T11:12:00Z">
            <w:rPr/>
          </w:rPrChange>
        </w:rPr>
        <w:t xml:space="preserve"> in Scotland</w:t>
      </w:r>
      <w:r w:rsidR="000C435A" w:rsidRPr="00B77E82">
        <w:rPr>
          <w:rFonts w:ascii="Poppins" w:hAnsi="Poppins"/>
          <w:rPrChange w:id="1596" w:author="Stuart McLarnon (NESO)" w:date="2024-11-18T11:12:00Z">
            <w:rPr/>
          </w:rPrChange>
        </w:rPr>
        <w:t xml:space="preserve"> </w:t>
      </w:r>
      <w:r w:rsidR="0088008D" w:rsidRPr="00B77E82">
        <w:rPr>
          <w:rFonts w:ascii="Poppins" w:hAnsi="Poppins"/>
          <w:rPrChange w:id="1597" w:author="Stuart McLarnon (NESO)" w:date="2024-11-18T11:12:00Z">
            <w:rPr/>
          </w:rPrChange>
        </w:rPr>
        <w:t>under STCP 06-1</w:t>
      </w:r>
      <w:r w:rsidR="00266336" w:rsidRPr="00B77E82">
        <w:rPr>
          <w:rFonts w:ascii="Poppins" w:hAnsi="Poppins"/>
          <w:rPrChange w:id="1598" w:author="Stuart McLarnon (NESO)" w:date="2024-11-18T11:12:00Z">
            <w:rPr/>
          </w:rPrChange>
        </w:rPr>
        <w:t>.</w:t>
      </w:r>
      <w:r w:rsidR="002E6A47" w:rsidRPr="00B77E82">
        <w:rPr>
          <w:rFonts w:ascii="Poppins" w:hAnsi="Poppins"/>
          <w:rPrChange w:id="1599" w:author="Stuart McLarnon (NESO)" w:date="2024-11-18T11:12:00Z">
            <w:rPr/>
          </w:rPrChange>
        </w:rPr>
        <w:t xml:space="preserve">  </w:t>
      </w:r>
      <w:r w:rsidR="0039354D">
        <w:rPr>
          <w:rFonts w:ascii="Poppins" w:hAnsi="Poppins"/>
          <w:i/>
          <w:rPrChange w:id="1600" w:author="Stuart McLarnon (NESO)" w:date="2024-11-18T11:12:00Z">
            <w:rPr>
              <w:i/>
            </w:rPr>
          </w:rPrChange>
        </w:rPr>
        <w:t>Grid Code</w:t>
      </w:r>
      <w:r w:rsidR="002E6A47" w:rsidRPr="00B77E82">
        <w:rPr>
          <w:rFonts w:ascii="Poppins" w:hAnsi="Poppins"/>
          <w:i/>
          <w:rPrChange w:id="1601" w:author="Stuart McLarnon (NESO)" w:date="2024-11-18T11:12:00Z">
            <w:rPr>
              <w:i/>
            </w:rPr>
          </w:rPrChange>
        </w:rPr>
        <w:t xml:space="preserve"> OC9.5</w:t>
      </w:r>
      <w:r w:rsidR="002E6A47" w:rsidRPr="00B77E82">
        <w:rPr>
          <w:rFonts w:ascii="Poppins" w:hAnsi="Poppins"/>
          <w:rPrChange w:id="1602" w:author="Stuart McLarnon (NESO)" w:date="2024-11-18T11:12:00Z">
            <w:rPr/>
          </w:rPrChange>
        </w:rPr>
        <w:t xml:space="preserve"> outlines the requirements for the</w:t>
      </w:r>
      <w:r w:rsidR="00B505D0" w:rsidRPr="00B77E82">
        <w:rPr>
          <w:rFonts w:ascii="Poppins" w:hAnsi="Poppins"/>
          <w:rPrChange w:id="1603" w:author="Stuart McLarnon (NESO)" w:date="2024-11-18T11:12:00Z">
            <w:rPr/>
          </w:rPrChange>
        </w:rPr>
        <w:t xml:space="preserve"> </w:t>
      </w:r>
      <w:r w:rsidR="002E6A47" w:rsidRPr="00B77E82">
        <w:rPr>
          <w:rFonts w:ascii="Poppins" w:hAnsi="Poppins"/>
          <w:rPrChange w:id="1604" w:author="Stuart McLarnon (NESO)" w:date="2024-11-18T11:12:00Z">
            <w:rPr/>
          </w:rPrChange>
        </w:rPr>
        <w:t xml:space="preserve">Re-synchronisation of </w:t>
      </w:r>
      <w:r w:rsidR="00BF30EC" w:rsidRPr="00B77E82">
        <w:rPr>
          <w:rFonts w:ascii="Poppins" w:hAnsi="Poppins"/>
          <w:rPrChange w:id="1605" w:author="Stuart McLarnon (NESO)" w:date="2024-11-18T11:12:00Z">
            <w:rPr/>
          </w:rPrChange>
        </w:rPr>
        <w:t xml:space="preserve">Power </w:t>
      </w:r>
      <w:r w:rsidR="002E6A47" w:rsidRPr="00B77E82">
        <w:rPr>
          <w:rFonts w:ascii="Poppins" w:hAnsi="Poppins"/>
          <w:rPrChange w:id="1606" w:author="Stuart McLarnon (NESO)" w:date="2024-11-18T11:12:00Z">
            <w:rPr/>
          </w:rPrChange>
        </w:rPr>
        <w:t>Islands following a Total or Partial Shutdown</w:t>
      </w:r>
      <w:r w:rsidR="00061F23" w:rsidRPr="00B77E82">
        <w:rPr>
          <w:rFonts w:ascii="Poppins" w:hAnsi="Poppins"/>
          <w:rPrChange w:id="1607" w:author="Stuart McLarnon (NESO)" w:date="2024-11-18T11:12:00Z">
            <w:rPr/>
          </w:rPrChange>
        </w:rPr>
        <w:t xml:space="preserve"> where Re-Synchronisation </w:t>
      </w:r>
      <w:r w:rsidR="009B53A2" w:rsidRPr="00B77E82">
        <w:rPr>
          <w:rFonts w:ascii="Poppins" w:hAnsi="Poppins"/>
          <w:rPrChange w:id="1608" w:author="Stuart McLarnon (NESO)" w:date="2024-11-18T11:12:00Z">
            <w:rPr/>
          </w:rPrChange>
        </w:rPr>
        <w:t xml:space="preserve">of Power Islands </w:t>
      </w:r>
      <w:r w:rsidR="00061F23" w:rsidRPr="00B77E82">
        <w:rPr>
          <w:rFonts w:ascii="Poppins" w:hAnsi="Poppins"/>
          <w:rPrChange w:id="1609" w:author="Stuart McLarnon (NESO)" w:date="2024-11-18T11:12:00Z">
            <w:rPr/>
          </w:rPrChange>
        </w:rPr>
        <w:t xml:space="preserve">takes place </w:t>
      </w:r>
      <w:r w:rsidR="009B53A2" w:rsidRPr="00B77E82">
        <w:rPr>
          <w:rFonts w:ascii="Poppins" w:hAnsi="Poppins"/>
          <w:rPrChange w:id="1610" w:author="Stuart McLarnon (NESO)" w:date="2024-11-18T11:12:00Z">
            <w:rPr/>
          </w:rPrChange>
        </w:rPr>
        <w:t>following the establishment of</w:t>
      </w:r>
      <w:r w:rsidR="002B6BF9" w:rsidRPr="00B77E82">
        <w:rPr>
          <w:rFonts w:ascii="Poppins" w:hAnsi="Poppins"/>
          <w:rPrChange w:id="1611" w:author="Stuart McLarnon (NESO)" w:date="2024-11-18T11:12:00Z">
            <w:rPr/>
          </w:rPrChange>
        </w:rPr>
        <w:t xml:space="preserve"> </w:t>
      </w:r>
      <w:r w:rsidR="002C52C7" w:rsidRPr="00B77E82">
        <w:rPr>
          <w:rFonts w:ascii="Poppins" w:hAnsi="Poppins"/>
          <w:rPrChange w:id="1612" w:author="Stuart McLarnon (NESO)" w:date="2024-11-18T11:12:00Z">
            <w:rPr/>
          </w:rPrChange>
        </w:rPr>
        <w:t xml:space="preserve">Power Islands </w:t>
      </w:r>
      <w:r w:rsidR="000A083A" w:rsidRPr="00B77E82">
        <w:rPr>
          <w:rFonts w:ascii="Poppins" w:hAnsi="Poppins"/>
          <w:rPrChange w:id="1613" w:author="Stuart McLarnon (NESO)" w:date="2024-11-18T11:12:00Z">
            <w:rPr/>
          </w:rPrChange>
        </w:rPr>
        <w:t xml:space="preserve">created </w:t>
      </w:r>
      <w:r w:rsidR="002C52C7" w:rsidRPr="00B77E82">
        <w:rPr>
          <w:rFonts w:ascii="Poppins" w:hAnsi="Poppins"/>
          <w:rPrChange w:id="1614" w:author="Stuart McLarnon (NESO)" w:date="2024-11-18T11:12:00Z">
            <w:rPr/>
          </w:rPrChange>
        </w:rPr>
        <w:t xml:space="preserve">under </w:t>
      </w:r>
      <w:r w:rsidR="009B53A2" w:rsidRPr="00B77E82">
        <w:rPr>
          <w:rFonts w:ascii="Poppins" w:hAnsi="Poppins"/>
          <w:rPrChange w:id="1615" w:author="Stuart McLarnon (NESO)" w:date="2024-11-18T11:12:00Z">
            <w:rPr/>
          </w:rPrChange>
        </w:rPr>
        <w:t>a</w:t>
      </w:r>
      <w:r w:rsidR="007B202B" w:rsidRPr="00B77E82">
        <w:rPr>
          <w:rFonts w:ascii="Poppins" w:hAnsi="Poppins"/>
          <w:rPrChange w:id="1616" w:author="Stuart McLarnon (NESO)" w:date="2024-11-18T11:12:00Z">
            <w:rPr/>
          </w:rPrChange>
        </w:rPr>
        <w:t xml:space="preserve"> </w:t>
      </w:r>
      <w:r w:rsidR="009B53A2" w:rsidRPr="00B77E82">
        <w:rPr>
          <w:rFonts w:ascii="Poppins" w:hAnsi="Poppins"/>
          <w:rPrChange w:id="1617" w:author="Stuart McLarnon (NESO)" w:date="2024-11-18T11:12:00Z">
            <w:rPr/>
          </w:rPrChange>
        </w:rPr>
        <w:t>LJRP</w:t>
      </w:r>
      <w:r w:rsidR="004907D1" w:rsidRPr="00B77E82">
        <w:rPr>
          <w:rFonts w:ascii="Poppins" w:hAnsi="Poppins"/>
          <w:rPrChange w:id="1618" w:author="Stuart McLarnon (NESO)" w:date="2024-11-18T11:12:00Z">
            <w:rPr/>
          </w:rPrChange>
        </w:rPr>
        <w:t xml:space="preserve"> </w:t>
      </w:r>
      <w:r w:rsidR="00625436" w:rsidRPr="00B77E82">
        <w:rPr>
          <w:rFonts w:ascii="Poppins" w:hAnsi="Poppins"/>
          <w:rPrChange w:id="1619" w:author="Stuart McLarnon (NESO)" w:date="2024-11-18T11:12:00Z">
            <w:rPr/>
          </w:rPrChange>
        </w:rPr>
        <w:t xml:space="preserve">or where </w:t>
      </w:r>
      <w:r w:rsidR="004D5880" w:rsidRPr="00B77E82">
        <w:rPr>
          <w:rFonts w:ascii="Poppins" w:hAnsi="Poppins"/>
          <w:rPrChange w:id="1620" w:author="Stuart McLarnon (NESO)" w:date="2024-11-18T11:12:00Z">
            <w:rPr/>
          </w:rPrChange>
        </w:rPr>
        <w:t xml:space="preserve">appropriate </w:t>
      </w:r>
      <w:del w:id="1621" w:author="Stuart McLarnon (NESO)" w:date="2024-11-18T11:12:00Z">
        <w:r w:rsidR="004907D1" w:rsidRPr="004C30F9">
          <w:rPr>
            <w:rFonts w:eastAsia="MS Gothic"/>
          </w:rPr>
          <w:delText xml:space="preserve"> </w:delText>
        </w:r>
      </w:del>
      <w:r w:rsidR="004D5880" w:rsidRPr="00B77E82">
        <w:rPr>
          <w:rFonts w:ascii="Poppins" w:hAnsi="Poppins"/>
          <w:rPrChange w:id="1622" w:author="Stuart McLarnon (NESO)" w:date="2024-11-18T11:12:00Z">
            <w:rPr/>
          </w:rPrChange>
        </w:rPr>
        <w:t>a</w:t>
      </w:r>
      <w:r w:rsidR="00AE43EF" w:rsidRPr="00B77E82">
        <w:rPr>
          <w:rFonts w:ascii="Poppins" w:hAnsi="Poppins"/>
          <w:rPrChange w:id="1623" w:author="Stuart McLarnon (NESO)" w:date="2024-11-18T11:12:00Z">
            <w:rPr/>
          </w:rPrChange>
        </w:rPr>
        <w:t xml:space="preserve"> </w:t>
      </w:r>
      <w:r w:rsidR="004907D1" w:rsidRPr="00B77E82">
        <w:rPr>
          <w:rFonts w:ascii="Poppins" w:hAnsi="Poppins"/>
          <w:rPrChange w:id="1624" w:author="Stuart McLarnon (NESO)" w:date="2024-11-18T11:12:00Z">
            <w:rPr/>
          </w:rPrChange>
        </w:rPr>
        <w:t xml:space="preserve">DRZP. </w:t>
      </w:r>
      <w:bookmarkEnd w:id="1578"/>
    </w:p>
    <w:p w14:paraId="3DEF5F14" w14:textId="53085E58" w:rsidR="002F4AFB" w:rsidRPr="00B77E82" w:rsidRDefault="002E6A47" w:rsidP="00627A78">
      <w:pPr>
        <w:pStyle w:val="StyleHeading3LatinArial10ptAuto"/>
        <w:jc w:val="both"/>
        <w:rPr>
          <w:rFonts w:ascii="Poppins" w:hAnsi="Poppins"/>
          <w:rPrChange w:id="1625" w:author="Stuart McLarnon (NESO)" w:date="2024-11-18T11:12:00Z">
            <w:rPr/>
          </w:rPrChange>
        </w:rPr>
      </w:pPr>
      <w:bookmarkStart w:id="1626" w:name="_Toc104197289"/>
      <w:r w:rsidRPr="00B77E82">
        <w:rPr>
          <w:rFonts w:ascii="Poppins" w:hAnsi="Poppins"/>
          <w:rPrChange w:id="1627" w:author="Stuart McLarnon (NESO)" w:date="2024-11-18T11:12:00Z">
            <w:rPr/>
          </w:rPrChange>
        </w:rPr>
        <w:t xml:space="preserve">Following any shutdown, the re-energisation procedure requires that several Power Islands are created and expanded with the objective of creating </w:t>
      </w:r>
      <w:r w:rsidR="007305CD" w:rsidRPr="00B77E82">
        <w:rPr>
          <w:rFonts w:ascii="Poppins" w:hAnsi="Poppins"/>
          <w:rPrChange w:id="1628" w:author="Stuart McLarnon (NESO)" w:date="2024-11-18T11:12:00Z">
            <w:rPr/>
          </w:rPrChange>
        </w:rPr>
        <w:t xml:space="preserve">a larger </w:t>
      </w:r>
      <w:r w:rsidR="006A79C1" w:rsidRPr="00B77E82">
        <w:rPr>
          <w:rFonts w:ascii="Poppins" w:hAnsi="Poppins"/>
          <w:rPrChange w:id="1629" w:author="Stuart McLarnon (NESO)" w:date="2024-11-18T11:12:00Z">
            <w:rPr/>
          </w:rPrChange>
        </w:rPr>
        <w:t>Power Island</w:t>
      </w:r>
      <w:r w:rsidRPr="00B77E82">
        <w:rPr>
          <w:rFonts w:ascii="Poppins" w:hAnsi="Poppins"/>
          <w:rPrChange w:id="1630" w:author="Stuart McLarnon (NESO)" w:date="2024-11-18T11:12:00Z">
            <w:rPr/>
          </w:rPrChange>
        </w:rPr>
        <w:t xml:space="preserve"> </w:t>
      </w:r>
      <w:r w:rsidR="00800FA6" w:rsidRPr="00B77E82">
        <w:rPr>
          <w:rFonts w:ascii="Poppins" w:hAnsi="Poppins"/>
          <w:rPrChange w:id="1631" w:author="Stuart McLarnon (NESO)" w:date="2024-11-18T11:12:00Z">
            <w:rPr/>
          </w:rPrChange>
        </w:rPr>
        <w:t xml:space="preserve">which can </w:t>
      </w:r>
      <w:r w:rsidRPr="00B77E82">
        <w:rPr>
          <w:rFonts w:ascii="Poppins" w:hAnsi="Poppins"/>
          <w:rPrChange w:id="1632" w:author="Stuart McLarnon (NESO)" w:date="2024-11-18T11:12:00Z">
            <w:rPr/>
          </w:rPrChange>
        </w:rPr>
        <w:t xml:space="preserve">grow to reach available generation and demand.  </w:t>
      </w:r>
      <w:r w:rsidR="00E454BE" w:rsidRPr="00B77E82">
        <w:rPr>
          <w:rFonts w:ascii="Poppins" w:hAnsi="Poppins"/>
          <w:rPrChange w:id="1633" w:author="Stuart McLarnon (NESO)" w:date="2024-11-18T11:12:00Z">
            <w:rPr/>
          </w:rPrChange>
        </w:rPr>
        <w:t>These Power Island</w:t>
      </w:r>
      <w:r w:rsidR="00704AEB" w:rsidRPr="00B77E82">
        <w:rPr>
          <w:rFonts w:ascii="Poppins" w:hAnsi="Poppins"/>
          <w:rPrChange w:id="1634" w:author="Stuart McLarnon (NESO)" w:date="2024-11-18T11:12:00Z">
            <w:rPr/>
          </w:rPrChange>
        </w:rPr>
        <w:t>s</w:t>
      </w:r>
      <w:r w:rsidR="00E454BE" w:rsidRPr="00B77E82">
        <w:rPr>
          <w:rFonts w:ascii="Poppins" w:hAnsi="Poppins"/>
          <w:rPrChange w:id="1635" w:author="Stuart McLarnon (NESO)" w:date="2024-11-18T11:12:00Z">
            <w:rPr/>
          </w:rPrChange>
        </w:rPr>
        <w:t xml:space="preserve"> could have been established either through an LJRP</w:t>
      </w:r>
      <w:r w:rsidR="00D90D0D" w:rsidRPr="00B77E82">
        <w:rPr>
          <w:rFonts w:ascii="Poppins" w:hAnsi="Poppins"/>
          <w:rPrChange w:id="1636" w:author="Stuart McLarnon (NESO)" w:date="2024-11-18T11:12:00Z">
            <w:rPr/>
          </w:rPrChange>
        </w:rPr>
        <w:t xml:space="preserve"> or DRZP. </w:t>
      </w:r>
      <w:r w:rsidR="00A615C6" w:rsidRPr="00B77E82">
        <w:rPr>
          <w:rFonts w:ascii="Poppins" w:hAnsi="Poppins"/>
          <w:rPrChange w:id="1637" w:author="Stuart McLarnon (NESO)" w:date="2024-11-18T11:12:00Z">
            <w:rPr/>
          </w:rPrChange>
        </w:rPr>
        <w:t xml:space="preserve"> </w:t>
      </w:r>
      <w:r w:rsidRPr="00B77E82">
        <w:rPr>
          <w:rFonts w:ascii="Poppins" w:hAnsi="Poppins"/>
          <w:rPrChange w:id="1638" w:author="Stuart McLarnon (NESO)" w:date="2024-11-18T11:12:00Z">
            <w:rPr/>
          </w:rPrChange>
        </w:rPr>
        <w:t>The</w:t>
      </w:r>
      <w:r w:rsidR="006F3D8B" w:rsidRPr="00B77E82">
        <w:rPr>
          <w:rFonts w:ascii="Poppins" w:hAnsi="Poppins"/>
          <w:rPrChange w:id="1639" w:author="Stuart McLarnon (NESO)" w:date="2024-11-18T11:12:00Z">
            <w:rPr/>
          </w:rPrChange>
        </w:rPr>
        <w:t xml:space="preserve"> Power Island</w:t>
      </w:r>
      <w:r w:rsidRPr="00B77E82">
        <w:rPr>
          <w:rFonts w:ascii="Poppins" w:hAnsi="Poppins"/>
          <w:rPrChange w:id="1640" w:author="Stuart McLarnon (NESO)" w:date="2024-11-18T11:12:00Z">
            <w:rPr/>
          </w:rPrChange>
        </w:rPr>
        <w:t xml:space="preserve"> is then expanded until all demand, generation and appropriate circuits have been restored.  It will, therefore, be necessary to interconnect Power Islands.  The complexities and u</w:t>
      </w:r>
      <w:r w:rsidR="00DE5417" w:rsidRPr="00B77E82">
        <w:rPr>
          <w:rFonts w:ascii="Poppins" w:hAnsi="Poppins"/>
          <w:rPrChange w:id="1641" w:author="Stuart McLarnon (NESO)" w:date="2024-11-18T11:12:00Z">
            <w:rPr/>
          </w:rPrChange>
        </w:rPr>
        <w:t>ncer</w:t>
      </w:r>
      <w:r w:rsidRPr="00B77E82">
        <w:rPr>
          <w:rFonts w:ascii="Poppins" w:hAnsi="Poppins"/>
          <w:rPrChange w:id="1642" w:author="Stuart McLarnon (NESO)" w:date="2024-11-18T11:12:00Z">
            <w:rPr/>
          </w:rPrChange>
        </w:rPr>
        <w:t xml:space="preserve">tainties of recovery from a Total or Partial Shutdown requires that provisions under this section to be flexible, however, the actions taken when Re-synchronising </w:t>
      </w:r>
      <w:r w:rsidR="009A1DC3" w:rsidRPr="00B77E82">
        <w:rPr>
          <w:rFonts w:ascii="Poppins" w:hAnsi="Poppins"/>
          <w:rPrChange w:id="1643" w:author="Stuart McLarnon (NESO)" w:date="2024-11-18T11:12:00Z">
            <w:rPr/>
          </w:rPrChange>
        </w:rPr>
        <w:t xml:space="preserve">a Power </w:t>
      </w:r>
      <w:r w:rsidRPr="00B77E82">
        <w:rPr>
          <w:rFonts w:ascii="Poppins" w:hAnsi="Poppins"/>
          <w:rPrChange w:id="1644" w:author="Stuart McLarnon (NESO)" w:date="2024-11-18T11:12:00Z">
            <w:rPr/>
          </w:rPrChange>
        </w:rPr>
        <w:t xml:space="preserve">Island following any Total Shutdown or Partial Shutdown, </w:t>
      </w:r>
      <w:r w:rsidR="00767EE6" w:rsidRPr="00B77E82">
        <w:rPr>
          <w:rFonts w:ascii="Poppins" w:hAnsi="Poppins"/>
          <w:rPrChange w:id="1645" w:author="Stuart McLarnon (NESO)" w:date="2024-11-18T11:12:00Z">
            <w:rPr/>
          </w:rPrChange>
        </w:rPr>
        <w:t>may</w:t>
      </w:r>
      <w:r w:rsidRPr="00B77E82">
        <w:rPr>
          <w:rFonts w:ascii="Poppins" w:hAnsi="Poppins"/>
          <w:rPrChange w:id="1646" w:author="Stuart McLarnon (NESO)" w:date="2024-11-18T11:12:00Z">
            <w:rPr/>
          </w:rPrChange>
        </w:rPr>
        <w:t xml:space="preserve"> include the following: </w:t>
      </w:r>
    </w:p>
    <w:p w14:paraId="758164F0" w14:textId="55FA0F10" w:rsidR="002F4AFB" w:rsidRPr="00B77E82" w:rsidRDefault="002E6A47">
      <w:pPr>
        <w:pStyle w:val="StyleHeading3LatinArial10ptAuto"/>
        <w:numPr>
          <w:ilvl w:val="1"/>
          <w:numId w:val="45"/>
        </w:numPr>
        <w:spacing w:before="120"/>
        <w:jc w:val="both"/>
        <w:rPr>
          <w:rFonts w:ascii="Poppins" w:hAnsi="Poppins"/>
          <w:rPrChange w:id="1647" w:author="Stuart McLarnon (NESO)" w:date="2024-11-18T11:12:00Z">
            <w:rPr/>
          </w:rPrChange>
        </w:rPr>
        <w:pPrChange w:id="1648" w:author="Stuart McLarnon (NESO)" w:date="2024-11-18T11:12:00Z">
          <w:pPr>
            <w:pStyle w:val="StyleHeading3LatinArial10ptAuto"/>
            <w:numPr>
              <w:ilvl w:val="0"/>
              <w:numId w:val="0"/>
            </w:numPr>
            <w:spacing w:before="120"/>
            <w:ind w:left="993" w:hanging="284"/>
            <w:jc w:val="both"/>
          </w:pPr>
        </w:pPrChange>
      </w:pPr>
      <w:del w:id="1649" w:author="Stuart McLarnon (NESO)" w:date="2024-11-18T11:12:00Z">
        <w:r w:rsidRPr="0067512E">
          <w:rPr>
            <w:rFonts w:eastAsia="MS Gothic" w:cstheme="minorHAnsi"/>
            <w:szCs w:val="20"/>
          </w:rPr>
          <w:delText xml:space="preserve">(a) </w:delText>
        </w:r>
      </w:del>
      <w:r w:rsidRPr="00B77E82">
        <w:rPr>
          <w:rFonts w:ascii="Poppins" w:hAnsi="Poppins"/>
          <w:rPrChange w:id="1650" w:author="Stuart McLarnon (NESO)" w:date="2024-11-18T11:12:00Z">
            <w:rPr/>
          </w:rPrChange>
        </w:rPr>
        <w:t xml:space="preserve">the provision of supplies to appropriate Power Stations to facilitate their synchronisation as soon as </w:t>
      </w:r>
      <w:proofErr w:type="gramStart"/>
      <w:r w:rsidRPr="00B77E82">
        <w:rPr>
          <w:rFonts w:ascii="Poppins" w:hAnsi="Poppins"/>
          <w:rPrChange w:id="1651" w:author="Stuart McLarnon (NESO)" w:date="2024-11-18T11:12:00Z">
            <w:rPr/>
          </w:rPrChange>
        </w:rPr>
        <w:t>practicable;</w:t>
      </w:r>
      <w:proofErr w:type="gramEnd"/>
      <w:r w:rsidRPr="00B77E82">
        <w:rPr>
          <w:rFonts w:ascii="Poppins" w:hAnsi="Poppins"/>
          <w:rPrChange w:id="1652" w:author="Stuart McLarnon (NESO)" w:date="2024-11-18T11:12:00Z">
            <w:rPr/>
          </w:rPrChange>
        </w:rPr>
        <w:t xml:space="preserve"> </w:t>
      </w:r>
    </w:p>
    <w:p w14:paraId="24BEDB4D" w14:textId="7520B8CB" w:rsidR="002F4AFB" w:rsidRPr="00B77E82" w:rsidRDefault="002E6A47">
      <w:pPr>
        <w:pStyle w:val="StyleHeading3LatinArial10ptAuto"/>
        <w:numPr>
          <w:ilvl w:val="1"/>
          <w:numId w:val="45"/>
        </w:numPr>
        <w:spacing w:before="120"/>
        <w:jc w:val="both"/>
        <w:rPr>
          <w:rFonts w:ascii="Poppins" w:hAnsi="Poppins"/>
          <w:rPrChange w:id="1653" w:author="Stuart McLarnon (NESO)" w:date="2024-11-18T11:12:00Z">
            <w:rPr/>
          </w:rPrChange>
        </w:rPr>
        <w:pPrChange w:id="1654" w:author="Stuart McLarnon (NESO)" w:date="2024-11-18T11:12:00Z">
          <w:pPr>
            <w:pStyle w:val="StyleHeading3LatinArial10ptAuto"/>
            <w:numPr>
              <w:ilvl w:val="0"/>
              <w:numId w:val="0"/>
            </w:numPr>
            <w:spacing w:before="120"/>
            <w:ind w:left="993" w:hanging="284"/>
            <w:jc w:val="both"/>
          </w:pPr>
        </w:pPrChange>
      </w:pPr>
      <w:del w:id="1655" w:author="Stuart McLarnon (NESO)" w:date="2024-11-18T11:12:00Z">
        <w:r w:rsidRPr="0067512E">
          <w:rPr>
            <w:rFonts w:eastAsia="MS Gothic" w:cstheme="minorHAnsi"/>
            <w:szCs w:val="20"/>
          </w:rPr>
          <w:delText xml:space="preserve">(b) </w:delText>
        </w:r>
      </w:del>
      <w:r w:rsidRPr="00B77E82">
        <w:rPr>
          <w:rFonts w:ascii="Poppins" w:hAnsi="Poppins"/>
          <w:rPrChange w:id="1656" w:author="Stuart McLarnon (NESO)" w:date="2024-11-18T11:12:00Z">
            <w:rPr/>
          </w:rPrChange>
        </w:rPr>
        <w:t xml:space="preserve">energisation of a skeletal National Electricity Transmission System; and </w:t>
      </w:r>
    </w:p>
    <w:p w14:paraId="263CF4FE" w14:textId="035E37BD" w:rsidR="002E6A47" w:rsidRPr="00B77E82" w:rsidRDefault="002E6A47">
      <w:pPr>
        <w:pStyle w:val="StyleHeading3LatinArial10ptAuto"/>
        <w:numPr>
          <w:ilvl w:val="1"/>
          <w:numId w:val="45"/>
        </w:numPr>
        <w:spacing w:before="120"/>
        <w:jc w:val="both"/>
        <w:rPr>
          <w:rFonts w:ascii="Poppins" w:hAnsi="Poppins"/>
          <w:rPrChange w:id="1657" w:author="Stuart McLarnon (NESO)" w:date="2024-11-18T11:12:00Z">
            <w:rPr/>
          </w:rPrChange>
        </w:rPr>
        <w:pPrChange w:id="1658" w:author="Stuart McLarnon (NESO)" w:date="2024-11-18T11:12:00Z">
          <w:pPr>
            <w:pStyle w:val="StyleHeading3LatinArial10ptAuto"/>
            <w:numPr>
              <w:ilvl w:val="0"/>
              <w:numId w:val="0"/>
            </w:numPr>
            <w:spacing w:before="120"/>
            <w:ind w:left="993" w:hanging="284"/>
            <w:jc w:val="both"/>
          </w:pPr>
        </w:pPrChange>
      </w:pPr>
      <w:del w:id="1659" w:author="Stuart McLarnon (NESO)" w:date="2024-11-18T11:12:00Z">
        <w:r w:rsidRPr="00DD2A65">
          <w:rPr>
            <w:rFonts w:eastAsia="MS Gothic" w:cstheme="minorHAnsi"/>
            <w:szCs w:val="20"/>
          </w:rPr>
          <w:delText>(</w:delText>
        </w:r>
        <w:r w:rsidR="00B00513" w:rsidRPr="00DD2A65">
          <w:rPr>
            <w:rFonts w:eastAsia="MS Gothic" w:cstheme="minorHAnsi"/>
            <w:szCs w:val="20"/>
          </w:rPr>
          <w:delText>c</w:delText>
        </w:r>
        <w:r w:rsidRPr="00DD2A65">
          <w:rPr>
            <w:rFonts w:eastAsia="MS Gothic" w:cstheme="minorHAnsi"/>
            <w:szCs w:val="20"/>
          </w:rPr>
          <w:delText xml:space="preserve">) </w:delText>
        </w:r>
      </w:del>
      <w:r w:rsidRPr="00B77E82">
        <w:rPr>
          <w:rFonts w:ascii="Poppins" w:hAnsi="Poppins"/>
          <w:rPrChange w:id="1660" w:author="Stuart McLarnon (NESO)" w:date="2024-11-18T11:12:00Z">
            <w:rPr/>
          </w:rPrChange>
        </w:rPr>
        <w:t xml:space="preserve">the </w:t>
      </w:r>
      <w:r w:rsidR="00957311" w:rsidRPr="00B77E82">
        <w:rPr>
          <w:rFonts w:ascii="Poppins" w:hAnsi="Poppins"/>
          <w:rPrChange w:id="1661" w:author="Stuart McLarnon (NESO)" w:date="2024-11-18T11:12:00Z">
            <w:rPr/>
          </w:rPrChange>
        </w:rPr>
        <w:t xml:space="preserve">subsequent </w:t>
      </w:r>
      <w:r w:rsidRPr="00B77E82">
        <w:rPr>
          <w:rFonts w:ascii="Poppins" w:hAnsi="Poppins"/>
          <w:rPrChange w:id="1662" w:author="Stuart McLarnon (NESO)" w:date="2024-11-18T11:12:00Z">
            <w:rPr/>
          </w:rPrChange>
        </w:rPr>
        <w:t xml:space="preserve">strategic restoration of Demand in co-ordination with relevant </w:t>
      </w:r>
      <w:r w:rsidR="00B14A2C" w:rsidRPr="00B77E82">
        <w:rPr>
          <w:rFonts w:ascii="Poppins" w:hAnsi="Poppins"/>
          <w:rPrChange w:id="1663" w:author="Stuart McLarnon (NESO)" w:date="2024-11-18T11:12:00Z">
            <w:rPr/>
          </w:rPrChange>
        </w:rPr>
        <w:t>Network Operators</w:t>
      </w:r>
      <w:r w:rsidRPr="00B77E82">
        <w:rPr>
          <w:rFonts w:ascii="Poppins" w:hAnsi="Poppins"/>
          <w:rPrChange w:id="1664" w:author="Stuart McLarnon (NESO)" w:date="2024-11-18T11:12:00Z">
            <w:rPr/>
          </w:rPrChange>
        </w:rPr>
        <w:t>.</w:t>
      </w:r>
      <w:bookmarkEnd w:id="1626"/>
    </w:p>
    <w:p w14:paraId="0B8F7E3B" w14:textId="4D79E17D" w:rsidR="002E6A47" w:rsidRPr="00B77E82" w:rsidRDefault="002E6A47" w:rsidP="003E1EE5">
      <w:pPr>
        <w:pStyle w:val="StyleHeading3LatinArial10ptAuto"/>
        <w:jc w:val="both"/>
        <w:rPr>
          <w:rFonts w:ascii="Poppins" w:hAnsi="Poppins"/>
          <w:rPrChange w:id="1665" w:author="Stuart McLarnon (NESO)" w:date="2024-11-18T11:12:00Z">
            <w:rPr/>
          </w:rPrChange>
        </w:rPr>
      </w:pPr>
      <w:bookmarkStart w:id="1666" w:name="_Toc104197290"/>
      <w:r w:rsidRPr="00B77E82">
        <w:rPr>
          <w:rFonts w:ascii="Poppins" w:hAnsi="Poppins"/>
          <w:rPrChange w:id="1667" w:author="Stuart McLarnon (NESO)" w:date="2024-11-18T11:12:00Z">
            <w:rPr/>
          </w:rPrChange>
        </w:rPr>
        <w:lastRenderedPageBreak/>
        <w:t xml:space="preserve">Re–synchronisation of a Power Island is performed by arming and closing a synchronising breaker at the substation joining both Power Islands. </w:t>
      </w:r>
      <w:del w:id="1668" w:author="Stuart McLarnon (NESO)" w:date="2024-11-18T11:12:00Z">
        <w:r w:rsidRPr="00081A90">
          <w:delText xml:space="preserve"> </w:delText>
        </w:r>
      </w:del>
      <w:r w:rsidRPr="00B77E82">
        <w:rPr>
          <w:rFonts w:ascii="Poppins" w:hAnsi="Poppins"/>
          <w:rPrChange w:id="1669" w:author="Stuart McLarnon (NESO)" w:date="2024-11-18T11:12:00Z">
            <w:rPr/>
          </w:rPrChange>
        </w:rPr>
        <w:t>The Power System Synchroniser setting is in place to ensure safe closure of the open circuit breaker which is live on both sides.</w:t>
      </w:r>
      <w:del w:id="1670" w:author="Stuart McLarnon (NESO)" w:date="2024-11-18T11:12:00Z">
        <w:r w:rsidRPr="00081A90">
          <w:delText xml:space="preserve"> </w:delText>
        </w:r>
      </w:del>
      <w:r w:rsidRPr="00B77E82">
        <w:rPr>
          <w:rFonts w:ascii="Poppins" w:hAnsi="Poppins"/>
          <w:rPrChange w:id="1671" w:author="Stuart McLarnon (NESO)" w:date="2024-11-18T11:12:00Z">
            <w:rPr/>
          </w:rPrChange>
        </w:rPr>
        <w:t xml:space="preserve"> This is designed to synchronise two electrically </w:t>
      </w:r>
      <w:r w:rsidR="00EE6AA2" w:rsidRPr="00B77E82">
        <w:rPr>
          <w:rFonts w:ascii="Poppins" w:hAnsi="Poppins"/>
          <w:rPrChange w:id="1672" w:author="Stuart McLarnon (NESO)" w:date="2024-11-18T11:12:00Z">
            <w:rPr/>
          </w:rPrChange>
        </w:rPr>
        <w:t xml:space="preserve">separate </w:t>
      </w:r>
      <w:r w:rsidRPr="00B77E82">
        <w:rPr>
          <w:rFonts w:ascii="Poppins" w:hAnsi="Poppins"/>
          <w:rPrChange w:id="1673" w:author="Stuart McLarnon (NESO)" w:date="2024-11-18T11:12:00Z">
            <w:rPr/>
          </w:rPrChange>
        </w:rPr>
        <w:t>systems which</w:t>
      </w:r>
      <w:r w:rsidR="007B202B" w:rsidRPr="00B77E82">
        <w:rPr>
          <w:rFonts w:ascii="Poppins" w:hAnsi="Poppins"/>
          <w:rPrChange w:id="1674" w:author="Stuart McLarnon (NESO)" w:date="2024-11-18T11:12:00Z">
            <w:rPr/>
          </w:rPrChange>
        </w:rPr>
        <w:t xml:space="preserve"> may be</w:t>
      </w:r>
      <w:r w:rsidRPr="00B77E82">
        <w:rPr>
          <w:rFonts w:ascii="Poppins" w:hAnsi="Poppins"/>
          <w:rPrChange w:id="1675" w:author="Stuart McLarnon (NESO)" w:date="2024-11-18T11:12:00Z">
            <w:rPr/>
          </w:rPrChange>
        </w:rPr>
        <w:t xml:space="preserve"> running at slightly different frequencies with the two voltages across the open circuit breaker contacts cyclically passing in and out of phase with each other.</w:t>
      </w:r>
      <w:bookmarkEnd w:id="1666"/>
      <w:r w:rsidR="00D90D0D" w:rsidRPr="00B77E82">
        <w:rPr>
          <w:rFonts w:ascii="Poppins" w:hAnsi="Poppins"/>
          <w:rPrChange w:id="1676" w:author="Stuart McLarnon (NESO)" w:date="2024-11-18T11:12:00Z">
            <w:rPr/>
          </w:rPrChange>
        </w:rPr>
        <w:t xml:space="preserve"> </w:t>
      </w:r>
      <w:r w:rsidR="008B0780" w:rsidRPr="00B77E82">
        <w:rPr>
          <w:rFonts w:ascii="Poppins" w:hAnsi="Poppins"/>
          <w:rPrChange w:id="1677" w:author="Stuart McLarnon (NESO)" w:date="2024-11-18T11:12:00Z">
            <w:rPr/>
          </w:rPrChange>
        </w:rPr>
        <w:t xml:space="preserve">The requirements for </w:t>
      </w:r>
      <w:r w:rsidR="006A3412" w:rsidRPr="00B77E82">
        <w:rPr>
          <w:rFonts w:ascii="Poppins" w:hAnsi="Poppins"/>
          <w:rPrChange w:id="1678" w:author="Stuart McLarnon (NESO)" w:date="2024-11-18T11:12:00Z">
            <w:rPr/>
          </w:rPrChange>
        </w:rPr>
        <w:t>System Synchronising are defined in the Re</w:t>
      </w:r>
      <w:r w:rsidR="00115EC3" w:rsidRPr="00B77E82">
        <w:rPr>
          <w:rFonts w:ascii="Poppins" w:hAnsi="Poppins"/>
          <w:rPrChange w:id="1679" w:author="Stuart McLarnon (NESO)" w:date="2024-11-18T11:12:00Z">
            <w:rPr/>
          </w:rPrChange>
        </w:rPr>
        <w:t>storation Plan</w:t>
      </w:r>
      <w:r w:rsidR="00800FA6" w:rsidRPr="00B77E82">
        <w:rPr>
          <w:rFonts w:ascii="Poppins" w:hAnsi="Poppins"/>
          <w:rPrChange w:id="1680" w:author="Stuart McLarnon (NESO)" w:date="2024-11-18T11:12:00Z">
            <w:rPr/>
          </w:rPrChange>
        </w:rPr>
        <w:t>s</w:t>
      </w:r>
      <w:r w:rsidR="006A3412" w:rsidRPr="00B77E82">
        <w:rPr>
          <w:rFonts w:ascii="Poppins" w:hAnsi="Poppins"/>
          <w:rPrChange w:id="1681" w:author="Stuart McLarnon (NESO)" w:date="2024-11-18T11:12:00Z">
            <w:rPr/>
          </w:rPrChange>
        </w:rPr>
        <w:t xml:space="preserve"> as referred to in </w:t>
      </w:r>
      <w:r w:rsidR="0039354D">
        <w:rPr>
          <w:rFonts w:ascii="Poppins" w:hAnsi="Poppins"/>
          <w:i/>
          <w:rPrChange w:id="1682" w:author="Stuart McLarnon (NESO)" w:date="2024-11-18T11:12:00Z">
            <w:rPr>
              <w:i/>
            </w:rPr>
          </w:rPrChange>
        </w:rPr>
        <w:t>Grid Code</w:t>
      </w:r>
      <w:r w:rsidR="00D90D0D" w:rsidRPr="00B77E82">
        <w:rPr>
          <w:rFonts w:ascii="Poppins" w:hAnsi="Poppins"/>
          <w:i/>
          <w:rPrChange w:id="1683" w:author="Stuart McLarnon (NESO)" w:date="2024-11-18T11:12:00Z">
            <w:rPr>
              <w:i/>
            </w:rPr>
          </w:rPrChange>
        </w:rPr>
        <w:t xml:space="preserve"> </w:t>
      </w:r>
      <w:r w:rsidR="000817FC" w:rsidRPr="00B77E82">
        <w:rPr>
          <w:rFonts w:ascii="Poppins" w:hAnsi="Poppins"/>
          <w:rPrChange w:id="1684" w:author="Stuart McLarnon (NESO)" w:date="2024-11-18T11:12:00Z">
            <w:rPr/>
          </w:rPrChange>
        </w:rPr>
        <w:t>OC9.4.7.6.3</w:t>
      </w:r>
      <w:r w:rsidR="004C1A50" w:rsidRPr="00B77E82">
        <w:rPr>
          <w:rFonts w:ascii="Poppins" w:hAnsi="Poppins"/>
          <w:rPrChange w:id="1685" w:author="Stuart McLarnon (NESO)" w:date="2024-11-18T11:12:00Z">
            <w:rPr/>
          </w:rPrChange>
        </w:rPr>
        <w:t>(d)(</w:t>
      </w:r>
      <w:proofErr w:type="spellStart"/>
      <w:r w:rsidR="004C1A50" w:rsidRPr="00B77E82">
        <w:rPr>
          <w:rFonts w:ascii="Poppins" w:hAnsi="Poppins"/>
          <w:rPrChange w:id="1686" w:author="Stuart McLarnon (NESO)" w:date="2024-11-18T11:12:00Z">
            <w:rPr/>
          </w:rPrChange>
        </w:rPr>
        <w:t>i</w:t>
      </w:r>
      <w:proofErr w:type="spellEnd"/>
      <w:r w:rsidR="004C1A50" w:rsidRPr="00B77E82">
        <w:rPr>
          <w:rFonts w:ascii="Poppins" w:hAnsi="Poppins"/>
          <w:rPrChange w:id="1687" w:author="Stuart McLarnon (NESO)" w:date="2024-11-18T11:12:00Z">
            <w:rPr/>
          </w:rPrChange>
        </w:rPr>
        <w:t>)</w:t>
      </w:r>
      <w:r w:rsidR="00E22CCC" w:rsidRPr="00B77E82">
        <w:rPr>
          <w:rFonts w:ascii="Poppins" w:hAnsi="Poppins"/>
          <w:rPrChange w:id="1688" w:author="Stuart McLarnon (NESO)" w:date="2024-11-18T11:12:00Z">
            <w:rPr/>
          </w:rPrChange>
        </w:rPr>
        <w:t>.</w:t>
      </w:r>
      <w:r w:rsidR="00AC4956">
        <w:rPr>
          <w:rFonts w:ascii="Poppins" w:hAnsi="Poppins"/>
          <w:rPrChange w:id="1689" w:author="Stuart McLarnon (NESO)" w:date="2024-11-18T11:12:00Z">
            <w:rPr/>
          </w:rPrChange>
        </w:rPr>
        <w:t xml:space="preserve"> </w:t>
      </w:r>
      <w:r w:rsidR="00800FA6" w:rsidRPr="00B77E82">
        <w:rPr>
          <w:rFonts w:ascii="Poppins" w:hAnsi="Poppins"/>
          <w:rPrChange w:id="1690" w:author="Stuart McLarnon (NESO)" w:date="2024-11-18T11:12:00Z">
            <w:rPr/>
          </w:rPrChange>
        </w:rPr>
        <w:t>Imm</w:t>
      </w:r>
      <w:r w:rsidR="0041755D" w:rsidRPr="00B77E82">
        <w:rPr>
          <w:rFonts w:ascii="Poppins" w:hAnsi="Poppins"/>
          <w:rPrChange w:id="1691" w:author="Stuart McLarnon (NESO)" w:date="2024-11-18T11:12:00Z">
            <w:rPr/>
          </w:rPrChange>
        </w:rPr>
        <w:t>ediately</w:t>
      </w:r>
      <w:r w:rsidR="00FF4547" w:rsidRPr="00B77E82">
        <w:rPr>
          <w:rFonts w:ascii="Poppins" w:hAnsi="Poppins"/>
          <w:rPrChange w:id="1692" w:author="Stuart McLarnon (NESO)" w:date="2024-11-18T11:12:00Z">
            <w:rPr/>
          </w:rPrChange>
        </w:rPr>
        <w:t xml:space="preserve"> following the successful connection of</w:t>
      </w:r>
      <w:r w:rsidR="00115EC3" w:rsidRPr="00B77E82">
        <w:rPr>
          <w:rFonts w:ascii="Poppins" w:hAnsi="Poppins"/>
          <w:rPrChange w:id="1693" w:author="Stuart McLarnon (NESO)" w:date="2024-11-18T11:12:00Z">
            <w:rPr/>
          </w:rPrChange>
        </w:rPr>
        <w:t xml:space="preserve"> two Power Islands through this process</w:t>
      </w:r>
      <w:r w:rsidR="00EB6F0F" w:rsidRPr="00B77E82">
        <w:rPr>
          <w:rFonts w:ascii="Poppins" w:hAnsi="Poppins"/>
          <w:rPrChange w:id="1694" w:author="Stuart McLarnon (NESO)" w:date="2024-11-18T11:12:00Z">
            <w:rPr/>
          </w:rPrChange>
        </w:rPr>
        <w:t>,</w:t>
      </w:r>
      <w:r w:rsidR="00115EC3" w:rsidRPr="00B77E82">
        <w:rPr>
          <w:rFonts w:ascii="Poppins" w:hAnsi="Poppins"/>
          <w:rPrChange w:id="1695" w:author="Stuart McLarnon (NESO)" w:date="2024-11-18T11:12:00Z">
            <w:rPr/>
          </w:rPrChange>
        </w:rPr>
        <w:t xml:space="preserve"> the</w:t>
      </w:r>
      <w:r w:rsidR="00567B4C" w:rsidRPr="00B77E82">
        <w:rPr>
          <w:rFonts w:ascii="Poppins" w:hAnsi="Poppins"/>
          <w:rPrChange w:id="1696" w:author="Stuart McLarnon (NESO)" w:date="2024-11-18T11:12:00Z">
            <w:rPr/>
          </w:rPrChange>
        </w:rPr>
        <w:t xml:space="preserve"> Restoration Plan (</w:t>
      </w:r>
      <w:proofErr w:type="spellStart"/>
      <w:r w:rsidR="00567B4C" w:rsidRPr="00B77E82">
        <w:rPr>
          <w:rFonts w:ascii="Poppins" w:hAnsi="Poppins"/>
          <w:rPrChange w:id="1697" w:author="Stuart McLarnon (NESO)" w:date="2024-11-18T11:12:00Z">
            <w:rPr/>
          </w:rPrChange>
        </w:rPr>
        <w:t>ie</w:t>
      </w:r>
      <w:proofErr w:type="spellEnd"/>
      <w:r w:rsidR="00567B4C" w:rsidRPr="00B77E82">
        <w:rPr>
          <w:rFonts w:ascii="Poppins" w:hAnsi="Poppins"/>
          <w:rPrChange w:id="1698" w:author="Stuart McLarnon (NESO)" w:date="2024-11-18T11:12:00Z">
            <w:rPr/>
          </w:rPrChange>
        </w:rPr>
        <w:t xml:space="preserve"> the LJRP or DRZP) shall be terminated</w:t>
      </w:r>
      <w:r w:rsidR="00FF4547" w:rsidRPr="00B77E82">
        <w:rPr>
          <w:rFonts w:ascii="Poppins" w:hAnsi="Poppins"/>
          <w:rPrChange w:id="1699" w:author="Stuart McLarnon (NESO)" w:date="2024-11-18T11:12:00Z">
            <w:rPr/>
          </w:rPrChange>
        </w:rPr>
        <w:t xml:space="preserve"> as provided for in</w:t>
      </w:r>
      <w:r w:rsidR="004C1A50" w:rsidRPr="00B77E82">
        <w:rPr>
          <w:rFonts w:ascii="Poppins" w:hAnsi="Poppins"/>
          <w:rPrChange w:id="1700" w:author="Stuart McLarnon (NESO)" w:date="2024-11-18T11:12:00Z">
            <w:rPr/>
          </w:rPrChange>
        </w:rPr>
        <w:t xml:space="preserve"> OC</w:t>
      </w:r>
      <w:r w:rsidR="00AC1E9A" w:rsidRPr="00B77E82">
        <w:rPr>
          <w:rFonts w:ascii="Poppins" w:hAnsi="Poppins"/>
          <w:rPrChange w:id="1701" w:author="Stuart McLarnon (NESO)" w:date="2024-11-18T11:12:00Z">
            <w:rPr/>
          </w:rPrChange>
        </w:rPr>
        <w:t>9.4.7.6.3(d)(</w:t>
      </w:r>
      <w:proofErr w:type="spellStart"/>
      <w:r w:rsidR="00AC1E9A" w:rsidRPr="00B77E82">
        <w:rPr>
          <w:rFonts w:ascii="Poppins" w:hAnsi="Poppins"/>
          <w:rPrChange w:id="1702" w:author="Stuart McLarnon (NESO)" w:date="2024-11-18T11:12:00Z">
            <w:rPr/>
          </w:rPrChange>
        </w:rPr>
        <w:t>i</w:t>
      </w:r>
      <w:proofErr w:type="spellEnd"/>
      <w:r w:rsidR="00AC1E9A" w:rsidRPr="00B77E82">
        <w:rPr>
          <w:rFonts w:ascii="Poppins" w:hAnsi="Poppins"/>
          <w:rPrChange w:id="1703" w:author="Stuart McLarnon (NESO)" w:date="2024-11-18T11:12:00Z">
            <w:rPr/>
          </w:rPrChange>
        </w:rPr>
        <w:t>)</w:t>
      </w:r>
      <w:r w:rsidR="00567B4C" w:rsidRPr="00B77E82">
        <w:rPr>
          <w:rFonts w:ascii="Poppins" w:hAnsi="Poppins"/>
          <w:rPrChange w:id="1704" w:author="Stuart McLarnon (NESO)" w:date="2024-11-18T11:12:00Z">
            <w:rPr/>
          </w:rPrChange>
        </w:rPr>
        <w:t>.</w:t>
      </w:r>
      <w:r w:rsidR="00FA00D6" w:rsidRPr="00B77E82">
        <w:rPr>
          <w:rFonts w:ascii="Poppins" w:hAnsi="Poppins"/>
          <w:rPrChange w:id="1705" w:author="Stuart McLarnon (NESO)" w:date="2024-11-18T11:12:00Z">
            <w:rPr/>
          </w:rPrChange>
        </w:rPr>
        <w:t xml:space="preserve"> </w:t>
      </w:r>
    </w:p>
    <w:p w14:paraId="1AEA5BA0" w14:textId="24728F14" w:rsidR="002E6A47" w:rsidRPr="00B77E82" w:rsidRDefault="002E6A47" w:rsidP="003E1EE5">
      <w:pPr>
        <w:pStyle w:val="Heading3"/>
        <w:jc w:val="both"/>
        <w:rPr>
          <w:rFonts w:ascii="Poppins" w:hAnsi="Poppins"/>
          <w:rPrChange w:id="1706" w:author="Stuart McLarnon (NESO)" w:date="2024-11-18T11:12:00Z">
            <w:rPr/>
          </w:rPrChange>
        </w:rPr>
      </w:pPr>
      <w:bookmarkStart w:id="1707" w:name="_Toc104197291"/>
      <w:r w:rsidRPr="00B77E82">
        <w:rPr>
          <w:rFonts w:ascii="Poppins" w:hAnsi="Poppins"/>
          <w:color w:val="auto"/>
          <w:sz w:val="20"/>
          <w:rPrChange w:id="1708" w:author="Stuart McLarnon (NESO)" w:date="2024-11-18T11:12:00Z">
            <w:rPr>
              <w:rFonts w:ascii="Arial" w:hAnsi="Arial"/>
              <w:color w:val="auto"/>
              <w:sz w:val="20"/>
            </w:rPr>
          </w:rPrChange>
        </w:rPr>
        <w:t xml:space="preserve">The requirement for the Power System Synchroniser is to ensure the phase angle between voltages is practically zero and the voltage magnitudes and difference in frequency or slip is within pre-set limits.  Once the synchronisation command has been executed, the Power System Synchroniser circuit breaker will remain armed for </w:t>
      </w:r>
      <w:proofErr w:type="gramStart"/>
      <w:r w:rsidRPr="00B77E82">
        <w:rPr>
          <w:rFonts w:ascii="Poppins" w:hAnsi="Poppins"/>
          <w:color w:val="auto"/>
          <w:sz w:val="20"/>
          <w:rPrChange w:id="1709" w:author="Stuart McLarnon (NESO)" w:date="2024-11-18T11:12:00Z">
            <w:rPr>
              <w:rFonts w:ascii="Arial" w:hAnsi="Arial"/>
              <w:color w:val="auto"/>
              <w:sz w:val="20"/>
            </w:rPr>
          </w:rPrChange>
        </w:rPr>
        <w:t>a period of time</w:t>
      </w:r>
      <w:proofErr w:type="gramEnd"/>
      <w:r w:rsidRPr="00B77E82">
        <w:rPr>
          <w:rFonts w:ascii="Poppins" w:hAnsi="Poppins"/>
          <w:color w:val="auto"/>
          <w:sz w:val="20"/>
          <w:rPrChange w:id="1710" w:author="Stuart McLarnon (NESO)" w:date="2024-11-18T11:12:00Z">
            <w:rPr>
              <w:rFonts w:ascii="Arial" w:hAnsi="Arial"/>
              <w:color w:val="auto"/>
              <w:sz w:val="20"/>
            </w:rPr>
          </w:rPrChange>
        </w:rPr>
        <w:t xml:space="preserve"> to allow system conditions to be suitably altered (one frequency driven towards the other by issuing </w:t>
      </w:r>
      <w:r w:rsidR="00C414DB" w:rsidRPr="00B77E82">
        <w:rPr>
          <w:rFonts w:ascii="Poppins" w:hAnsi="Poppins"/>
          <w:color w:val="auto"/>
          <w:sz w:val="20"/>
          <w:rPrChange w:id="1711" w:author="Stuart McLarnon (NESO)" w:date="2024-11-18T11:12:00Z">
            <w:rPr>
              <w:rFonts w:ascii="Arial" w:hAnsi="Arial"/>
              <w:color w:val="auto"/>
              <w:sz w:val="20"/>
            </w:rPr>
          </w:rPrChange>
        </w:rPr>
        <w:t xml:space="preserve">Target Frequency </w:t>
      </w:r>
      <w:r w:rsidRPr="00B77E82">
        <w:rPr>
          <w:rFonts w:ascii="Poppins" w:hAnsi="Poppins"/>
          <w:color w:val="auto"/>
          <w:sz w:val="20"/>
          <w:rPrChange w:id="1712" w:author="Stuart McLarnon (NESO)" w:date="2024-11-18T11:12:00Z">
            <w:rPr>
              <w:rFonts w:ascii="Arial" w:hAnsi="Arial"/>
              <w:color w:val="auto"/>
              <w:sz w:val="20"/>
            </w:rPr>
          </w:rPrChange>
        </w:rPr>
        <w:t>instructions to generators within one power island) to allow the synchronising relay to close the selected circuit breaker.  Should the conditions not be met</w:t>
      </w:r>
      <w:r w:rsidR="00F909DA" w:rsidRPr="00B77E82">
        <w:rPr>
          <w:rFonts w:ascii="Poppins" w:hAnsi="Poppins"/>
          <w:color w:val="auto"/>
          <w:sz w:val="20"/>
          <w:rPrChange w:id="1713" w:author="Stuart McLarnon (NESO)" w:date="2024-11-18T11:12:00Z">
            <w:rPr>
              <w:rFonts w:ascii="Arial" w:hAnsi="Arial"/>
              <w:color w:val="auto"/>
              <w:sz w:val="20"/>
            </w:rPr>
          </w:rPrChange>
        </w:rPr>
        <w:t>,</w:t>
      </w:r>
      <w:r w:rsidRPr="00B77E82">
        <w:rPr>
          <w:rFonts w:ascii="Poppins" w:hAnsi="Poppins"/>
          <w:color w:val="auto"/>
          <w:sz w:val="20"/>
          <w:rPrChange w:id="1714" w:author="Stuart McLarnon (NESO)" w:date="2024-11-18T11:12:00Z">
            <w:rPr>
              <w:rFonts w:ascii="Arial" w:hAnsi="Arial"/>
              <w:color w:val="auto"/>
              <w:sz w:val="20"/>
            </w:rPr>
          </w:rPrChange>
        </w:rPr>
        <w:t xml:space="preserve"> then the instruction will time out and circuit breaker re-selection and execution of the instruction must be repeated.</w:t>
      </w:r>
      <w:bookmarkEnd w:id="1707"/>
    </w:p>
    <w:p w14:paraId="2BC9D9D3" w14:textId="57CC564B" w:rsidR="002E6A47" w:rsidRPr="00B77E82" w:rsidRDefault="002E6A47" w:rsidP="003E1EE5">
      <w:pPr>
        <w:pStyle w:val="Heading3"/>
        <w:jc w:val="both"/>
        <w:rPr>
          <w:rFonts w:ascii="Poppins" w:hAnsi="Poppins"/>
          <w:rPrChange w:id="1715" w:author="Stuart McLarnon (NESO)" w:date="2024-11-18T11:12:00Z">
            <w:rPr/>
          </w:rPrChange>
        </w:rPr>
      </w:pPr>
      <w:bookmarkStart w:id="1716" w:name="_Toc104197292"/>
      <w:r w:rsidRPr="00B77E82">
        <w:rPr>
          <w:rFonts w:ascii="Poppins" w:hAnsi="Poppins"/>
          <w:color w:val="auto"/>
          <w:sz w:val="20"/>
          <w:rPrChange w:id="1717" w:author="Stuart McLarnon (NESO)" w:date="2024-11-18T11:12:00Z">
            <w:rPr>
              <w:rFonts w:ascii="Arial" w:hAnsi="Arial"/>
              <w:color w:val="auto"/>
              <w:sz w:val="20"/>
            </w:rPr>
          </w:rPrChange>
        </w:rPr>
        <w:t xml:space="preserve">The location of Power System Synchroniser circuit breaker facilities </w:t>
      </w:r>
      <w:r w:rsidR="009829F3" w:rsidRPr="00B77E82">
        <w:rPr>
          <w:rFonts w:ascii="Poppins" w:hAnsi="Poppins"/>
          <w:color w:val="auto"/>
          <w:sz w:val="20"/>
          <w:rPrChange w:id="1718" w:author="Stuart McLarnon (NESO)" w:date="2024-11-18T11:12:00Z">
            <w:rPr>
              <w:rFonts w:ascii="Arial" w:hAnsi="Arial"/>
              <w:color w:val="auto"/>
              <w:sz w:val="20"/>
            </w:rPr>
          </w:rPrChange>
        </w:rPr>
        <w:t xml:space="preserve">on the Transmission System </w:t>
      </w:r>
      <w:r w:rsidRPr="00B77E82">
        <w:rPr>
          <w:rFonts w:ascii="Poppins" w:hAnsi="Poppins"/>
          <w:color w:val="auto"/>
          <w:sz w:val="20"/>
          <w:rPrChange w:id="1719" w:author="Stuart McLarnon (NESO)" w:date="2024-11-18T11:12:00Z">
            <w:rPr>
              <w:rFonts w:ascii="Arial" w:hAnsi="Arial"/>
              <w:color w:val="auto"/>
              <w:sz w:val="20"/>
            </w:rPr>
          </w:rPrChange>
        </w:rPr>
        <w:t xml:space="preserve">are documented within the relevant </w:t>
      </w:r>
      <w:r w:rsidR="007B202B" w:rsidRPr="00B77E82">
        <w:rPr>
          <w:rFonts w:ascii="Poppins" w:hAnsi="Poppins"/>
          <w:color w:val="auto"/>
          <w:sz w:val="20"/>
          <w:rPrChange w:id="1720" w:author="Stuart McLarnon (NESO)" w:date="2024-11-18T11:12:00Z">
            <w:rPr>
              <w:rFonts w:ascii="Arial" w:hAnsi="Arial"/>
              <w:color w:val="auto"/>
              <w:sz w:val="20"/>
            </w:rPr>
          </w:rPrChange>
        </w:rPr>
        <w:t xml:space="preserve">Transmission Licensees </w:t>
      </w:r>
      <w:r w:rsidRPr="00B77E82">
        <w:rPr>
          <w:rFonts w:ascii="Poppins" w:hAnsi="Poppins"/>
          <w:color w:val="auto"/>
          <w:sz w:val="20"/>
          <w:rPrChange w:id="1721" w:author="Stuart McLarnon (NESO)" w:date="2024-11-18T11:12:00Z">
            <w:rPr>
              <w:rFonts w:ascii="Arial" w:hAnsi="Arial"/>
              <w:color w:val="auto"/>
              <w:sz w:val="20"/>
            </w:rPr>
          </w:rPrChange>
        </w:rPr>
        <w:t xml:space="preserve">internal procedures and are indicated on </w:t>
      </w:r>
      <w:del w:id="1722" w:author="Stuart McLarnon (NESO)" w:date="2024-11-18T11:12:00Z">
        <w:r w:rsidR="00900958" w:rsidRPr="00FB23FC">
          <w:rPr>
            <w:rFonts w:ascii="Arial" w:hAnsi="Arial"/>
            <w:color w:val="auto"/>
            <w:sz w:val="20"/>
          </w:rPr>
          <w:delText>NGESO</w:delText>
        </w:r>
        <w:r w:rsidRPr="00FB23FC">
          <w:rPr>
            <w:rFonts w:ascii="Arial" w:hAnsi="Arial"/>
            <w:color w:val="auto"/>
            <w:sz w:val="20"/>
          </w:rPr>
          <w:delText>’s</w:delText>
        </w:r>
      </w:del>
      <w:ins w:id="1723" w:author="Stuart McLarnon (NESO)" w:date="2024-11-18T11:12:00Z">
        <w:r w:rsidR="00C34B53">
          <w:rPr>
            <w:rFonts w:ascii="Poppins" w:hAnsi="Poppins" w:cs="Poppins"/>
            <w:color w:val="auto"/>
            <w:sz w:val="20"/>
          </w:rPr>
          <w:t>NESO</w:t>
        </w:r>
        <w:r w:rsidRPr="00B77E82">
          <w:rPr>
            <w:rFonts w:ascii="Poppins" w:hAnsi="Poppins" w:cs="Poppins"/>
            <w:color w:val="auto"/>
            <w:sz w:val="20"/>
          </w:rPr>
          <w:t>’s</w:t>
        </w:r>
      </w:ins>
      <w:r w:rsidRPr="00B77E82">
        <w:rPr>
          <w:rFonts w:ascii="Poppins" w:hAnsi="Poppins"/>
          <w:color w:val="auto"/>
          <w:sz w:val="20"/>
          <w:rPrChange w:id="1724" w:author="Stuart McLarnon (NESO)" w:date="2024-11-18T11:12:00Z">
            <w:rPr>
              <w:rFonts w:ascii="Arial" w:hAnsi="Arial"/>
              <w:color w:val="auto"/>
              <w:sz w:val="20"/>
            </w:rPr>
          </w:rPrChange>
        </w:rPr>
        <w:t xml:space="preserve"> situational awareness displays</w:t>
      </w:r>
      <w:r w:rsidR="00F909DA" w:rsidRPr="00B77E82">
        <w:rPr>
          <w:rFonts w:ascii="Poppins" w:hAnsi="Poppins"/>
          <w:color w:val="auto"/>
          <w:sz w:val="20"/>
          <w:rPrChange w:id="1725" w:author="Stuart McLarnon (NESO)" w:date="2024-11-18T11:12:00Z">
            <w:rPr>
              <w:rFonts w:ascii="Arial" w:hAnsi="Arial"/>
              <w:color w:val="auto"/>
              <w:sz w:val="20"/>
            </w:rPr>
          </w:rPrChange>
        </w:rPr>
        <w:t xml:space="preserve"> at the Electricity National Control Centre</w:t>
      </w:r>
      <w:r w:rsidRPr="00B77E82">
        <w:rPr>
          <w:rFonts w:ascii="Poppins" w:hAnsi="Poppins"/>
          <w:color w:val="auto"/>
          <w:sz w:val="20"/>
          <w:rPrChange w:id="1726" w:author="Stuart McLarnon (NESO)" w:date="2024-11-18T11:12:00Z">
            <w:rPr>
              <w:rFonts w:ascii="Arial" w:hAnsi="Arial"/>
              <w:color w:val="auto"/>
              <w:sz w:val="20"/>
            </w:rPr>
          </w:rPrChange>
        </w:rPr>
        <w:t>.</w:t>
      </w:r>
      <w:bookmarkEnd w:id="1716"/>
      <w:r w:rsidRPr="00B77E82">
        <w:rPr>
          <w:rFonts w:ascii="Poppins" w:hAnsi="Poppins"/>
          <w:color w:val="auto"/>
          <w:sz w:val="20"/>
          <w:rPrChange w:id="1727" w:author="Stuart McLarnon (NESO)" w:date="2024-11-18T11:12:00Z">
            <w:rPr>
              <w:rFonts w:ascii="Arial" w:hAnsi="Arial"/>
              <w:color w:val="auto"/>
              <w:sz w:val="20"/>
            </w:rPr>
          </w:rPrChange>
        </w:rPr>
        <w:t xml:space="preserve"> </w:t>
      </w:r>
      <w:r w:rsidR="007B202B" w:rsidRPr="00B77E82">
        <w:rPr>
          <w:rFonts w:ascii="Poppins" w:hAnsi="Poppins"/>
          <w:color w:val="auto"/>
          <w:sz w:val="20"/>
          <w:rPrChange w:id="1728" w:author="Stuart McLarnon (NESO)" w:date="2024-11-18T11:12:00Z">
            <w:rPr>
              <w:rFonts w:ascii="Arial" w:hAnsi="Arial"/>
              <w:color w:val="auto"/>
              <w:sz w:val="20"/>
            </w:rPr>
          </w:rPrChange>
        </w:rPr>
        <w:t xml:space="preserve"> </w:t>
      </w:r>
      <w:r w:rsidR="00077AC6" w:rsidRPr="00B77E82">
        <w:rPr>
          <w:rFonts w:ascii="Poppins" w:hAnsi="Poppins"/>
          <w:color w:val="auto"/>
          <w:sz w:val="20"/>
          <w:rPrChange w:id="1729" w:author="Stuart McLarnon (NESO)" w:date="2024-11-18T11:12:00Z">
            <w:rPr>
              <w:rFonts w:ascii="Arial" w:hAnsi="Arial"/>
              <w:color w:val="auto"/>
              <w:sz w:val="20"/>
            </w:rPr>
          </w:rPrChange>
        </w:rPr>
        <w:t>T</w:t>
      </w:r>
      <w:r w:rsidR="00452163" w:rsidRPr="00B77E82">
        <w:rPr>
          <w:rFonts w:ascii="Poppins" w:hAnsi="Poppins"/>
          <w:color w:val="auto"/>
          <w:sz w:val="20"/>
          <w:rPrChange w:id="1730" w:author="Stuart McLarnon (NESO)" w:date="2024-11-18T11:12:00Z">
            <w:rPr>
              <w:rFonts w:ascii="Arial" w:hAnsi="Arial"/>
              <w:color w:val="auto"/>
              <w:sz w:val="20"/>
            </w:rPr>
          </w:rPrChange>
        </w:rPr>
        <w:t xml:space="preserve">his policy will </w:t>
      </w:r>
      <w:r w:rsidR="007002DB" w:rsidRPr="00B77E82">
        <w:rPr>
          <w:rFonts w:ascii="Poppins" w:hAnsi="Poppins"/>
          <w:color w:val="auto"/>
          <w:sz w:val="20"/>
          <w:rPrChange w:id="1731" w:author="Stuart McLarnon (NESO)" w:date="2024-11-18T11:12:00Z">
            <w:rPr>
              <w:rFonts w:ascii="Arial" w:hAnsi="Arial"/>
              <w:color w:val="auto"/>
              <w:sz w:val="20"/>
            </w:rPr>
          </w:rPrChange>
        </w:rPr>
        <w:t>b</w:t>
      </w:r>
      <w:r w:rsidR="00452163" w:rsidRPr="00B77E82">
        <w:rPr>
          <w:rFonts w:ascii="Poppins" w:hAnsi="Poppins"/>
          <w:color w:val="auto"/>
          <w:sz w:val="20"/>
          <w:rPrChange w:id="1732" w:author="Stuart McLarnon (NESO)" w:date="2024-11-18T11:12:00Z">
            <w:rPr>
              <w:rFonts w:ascii="Arial" w:hAnsi="Arial"/>
              <w:color w:val="auto"/>
              <w:sz w:val="20"/>
            </w:rPr>
          </w:rPrChange>
        </w:rPr>
        <w:t xml:space="preserve">e reviewed for Offshore Transmission Licensees where </w:t>
      </w:r>
      <w:r w:rsidR="005222DD" w:rsidRPr="00B77E82">
        <w:rPr>
          <w:rFonts w:ascii="Poppins" w:hAnsi="Poppins"/>
          <w:color w:val="auto"/>
          <w:sz w:val="20"/>
          <w:rPrChange w:id="1733" w:author="Stuart McLarnon (NESO)" w:date="2024-11-18T11:12:00Z">
            <w:rPr>
              <w:rFonts w:ascii="Arial" w:hAnsi="Arial"/>
              <w:color w:val="auto"/>
              <w:sz w:val="20"/>
            </w:rPr>
          </w:rPrChange>
        </w:rPr>
        <w:t>greater interconnection is expected especially as part of the Holistic Network Design (HND)</w:t>
      </w:r>
      <w:r w:rsidR="007002DB" w:rsidRPr="00B77E82">
        <w:rPr>
          <w:rFonts w:ascii="Poppins" w:hAnsi="Poppins"/>
          <w:color w:val="auto"/>
          <w:sz w:val="20"/>
          <w:rPrChange w:id="1734" w:author="Stuart McLarnon (NESO)" w:date="2024-11-18T11:12:00Z">
            <w:rPr>
              <w:rFonts w:ascii="Arial" w:hAnsi="Arial"/>
              <w:color w:val="auto"/>
              <w:sz w:val="20"/>
            </w:rPr>
          </w:rPrChange>
        </w:rPr>
        <w:t xml:space="preserve"> work.</w:t>
      </w:r>
      <w:r w:rsidR="005222DD" w:rsidRPr="00B77E82">
        <w:rPr>
          <w:rFonts w:ascii="Poppins" w:hAnsi="Poppins"/>
          <w:color w:val="auto"/>
          <w:sz w:val="20"/>
          <w:rPrChange w:id="1735" w:author="Stuart McLarnon (NESO)" w:date="2024-11-18T11:12:00Z">
            <w:rPr>
              <w:rFonts w:ascii="Arial" w:hAnsi="Arial"/>
              <w:color w:val="auto"/>
              <w:sz w:val="20"/>
            </w:rPr>
          </w:rPrChange>
        </w:rPr>
        <w:t xml:space="preserve"> </w:t>
      </w:r>
    </w:p>
    <w:p w14:paraId="79B63F2D" w14:textId="7432BBCC" w:rsidR="002E6A47" w:rsidRDefault="002E6A47" w:rsidP="003E1EE5">
      <w:pPr>
        <w:pStyle w:val="Heading3"/>
        <w:jc w:val="both"/>
        <w:rPr>
          <w:rFonts w:ascii="Poppins" w:hAnsi="Poppins"/>
          <w:color w:val="auto"/>
          <w:sz w:val="20"/>
          <w:rPrChange w:id="1736" w:author="Stuart McLarnon (NESO)" w:date="2024-11-18T11:12:00Z">
            <w:rPr/>
          </w:rPrChange>
        </w:rPr>
      </w:pPr>
      <w:bookmarkStart w:id="1737" w:name="_Toc104197293"/>
      <w:r w:rsidRPr="00B77E82">
        <w:rPr>
          <w:rFonts w:ascii="Poppins" w:hAnsi="Poppins"/>
          <w:color w:val="auto"/>
          <w:sz w:val="20"/>
          <w:rPrChange w:id="1738" w:author="Stuart McLarnon (NESO)" w:date="2024-11-18T11:12:00Z">
            <w:rPr>
              <w:rFonts w:ascii="Arial" w:hAnsi="Arial"/>
              <w:color w:val="auto"/>
              <w:sz w:val="20"/>
            </w:rPr>
          </w:rPrChange>
        </w:rPr>
        <w:t xml:space="preserve">The setting policy for synchronising relays </w:t>
      </w:r>
      <w:r w:rsidR="00A41031" w:rsidRPr="00B77E82">
        <w:rPr>
          <w:rFonts w:ascii="Poppins" w:hAnsi="Poppins"/>
          <w:color w:val="auto"/>
          <w:sz w:val="20"/>
          <w:rPrChange w:id="1739" w:author="Stuart McLarnon (NESO)" w:date="2024-11-18T11:12:00Z">
            <w:rPr>
              <w:rFonts w:ascii="Arial" w:hAnsi="Arial"/>
              <w:color w:val="auto"/>
              <w:sz w:val="20"/>
            </w:rPr>
          </w:rPrChange>
        </w:rPr>
        <w:t xml:space="preserve">on the Transmission System </w:t>
      </w:r>
      <w:r w:rsidRPr="00B77E82">
        <w:rPr>
          <w:rFonts w:ascii="Poppins" w:hAnsi="Poppins"/>
          <w:color w:val="auto"/>
          <w:sz w:val="20"/>
          <w:rPrChange w:id="1740" w:author="Stuart McLarnon (NESO)" w:date="2024-11-18T11:12:00Z">
            <w:rPr>
              <w:rFonts w:ascii="Arial" w:hAnsi="Arial"/>
              <w:color w:val="auto"/>
              <w:sz w:val="20"/>
            </w:rPr>
          </w:rPrChange>
        </w:rPr>
        <w:t xml:space="preserve">is common across all three onshore </w:t>
      </w:r>
      <w:r w:rsidR="007B202B" w:rsidRPr="00B77E82">
        <w:rPr>
          <w:rFonts w:ascii="Poppins" w:hAnsi="Poppins"/>
          <w:color w:val="auto"/>
          <w:sz w:val="20"/>
          <w:rPrChange w:id="1741" w:author="Stuart McLarnon (NESO)" w:date="2024-11-18T11:12:00Z">
            <w:rPr>
              <w:rFonts w:ascii="Arial" w:hAnsi="Arial"/>
              <w:color w:val="auto"/>
              <w:sz w:val="20"/>
            </w:rPr>
          </w:rPrChange>
        </w:rPr>
        <w:t xml:space="preserve">Transmission </w:t>
      </w:r>
      <w:r w:rsidR="003E4C05" w:rsidRPr="00B77E82">
        <w:rPr>
          <w:rFonts w:ascii="Poppins" w:hAnsi="Poppins"/>
          <w:color w:val="auto"/>
          <w:sz w:val="20"/>
          <w:rPrChange w:id="1742" w:author="Stuart McLarnon (NESO)" w:date="2024-11-18T11:12:00Z">
            <w:rPr>
              <w:rFonts w:ascii="Arial" w:hAnsi="Arial"/>
              <w:color w:val="auto"/>
              <w:sz w:val="20"/>
            </w:rPr>
          </w:rPrChange>
        </w:rPr>
        <w:t xml:space="preserve">Areas </w:t>
      </w:r>
      <w:r w:rsidRPr="00B77E82">
        <w:rPr>
          <w:rFonts w:ascii="Poppins" w:hAnsi="Poppins"/>
          <w:color w:val="auto"/>
          <w:sz w:val="20"/>
          <w:rPrChange w:id="1743" w:author="Stuart McLarnon (NESO)" w:date="2024-11-18T11:12:00Z">
            <w:rPr>
              <w:rFonts w:ascii="Arial" w:hAnsi="Arial"/>
              <w:color w:val="auto"/>
              <w:sz w:val="20"/>
            </w:rPr>
          </w:rPrChange>
        </w:rPr>
        <w:t>in GB, and are:</w:t>
      </w:r>
      <w:bookmarkEnd w:id="1737"/>
    </w:p>
    <w:p w14:paraId="5FA2A525" w14:textId="36E5743F" w:rsidR="002E6A47" w:rsidRPr="00217262" w:rsidRDefault="002E6A47">
      <w:pPr>
        <w:pStyle w:val="BodyText"/>
        <w:numPr>
          <w:ilvl w:val="0"/>
          <w:numId w:val="46"/>
        </w:numPr>
        <w:pPrChange w:id="1744" w:author="Stuart McLarnon (NESO)" w:date="2024-11-18T11:12:00Z">
          <w:pPr>
            <w:pStyle w:val="Heading3"/>
            <w:numPr>
              <w:numId w:val="58"/>
            </w:numPr>
            <w:ind w:left="1418"/>
          </w:pPr>
        </w:pPrChange>
      </w:pPr>
      <w:bookmarkStart w:id="1745" w:name="_Toc104197294"/>
      <w:r w:rsidRPr="00217262">
        <w:rPr>
          <w:rFonts w:ascii="Poppins" w:hAnsi="Poppins"/>
          <w:color w:val="auto"/>
          <w:rPrChange w:id="1746" w:author="Stuart McLarnon (NESO)" w:date="2024-11-18T11:12:00Z">
            <w:rPr>
              <w:rFonts w:ascii="Arial" w:hAnsi="Arial"/>
              <w:color w:val="auto"/>
            </w:rPr>
          </w:rPrChange>
        </w:rPr>
        <w:t>System synchronising slip 0.</w:t>
      </w:r>
      <w:proofErr w:type="gramStart"/>
      <w:r w:rsidRPr="00217262">
        <w:rPr>
          <w:rFonts w:ascii="Poppins" w:hAnsi="Poppins"/>
          <w:color w:val="auto"/>
          <w:rPrChange w:id="1747" w:author="Stuart McLarnon (NESO)" w:date="2024-11-18T11:12:00Z">
            <w:rPr>
              <w:rFonts w:ascii="Arial" w:hAnsi="Arial"/>
              <w:color w:val="auto"/>
            </w:rPr>
          </w:rPrChange>
        </w:rPr>
        <w:t>125Hz</w:t>
      </w:r>
      <w:r w:rsidR="007B202B" w:rsidRPr="00217262">
        <w:rPr>
          <w:rFonts w:ascii="Poppins" w:hAnsi="Poppins"/>
          <w:color w:val="auto"/>
          <w:rPrChange w:id="1748" w:author="Stuart McLarnon (NESO)" w:date="2024-11-18T11:12:00Z">
            <w:rPr>
              <w:rFonts w:ascii="Arial" w:hAnsi="Arial"/>
              <w:color w:val="auto"/>
            </w:rPr>
          </w:rPrChange>
        </w:rPr>
        <w:t>;</w:t>
      </w:r>
      <w:bookmarkEnd w:id="1745"/>
      <w:proofErr w:type="gramEnd"/>
    </w:p>
    <w:p w14:paraId="7DA669C2" w14:textId="66C5424E" w:rsidR="002E6A47" w:rsidRPr="00217262" w:rsidRDefault="002E6A47">
      <w:pPr>
        <w:pStyle w:val="BodyText"/>
        <w:numPr>
          <w:ilvl w:val="0"/>
          <w:numId w:val="46"/>
        </w:numPr>
        <w:pPrChange w:id="1749" w:author="Stuart McLarnon (NESO)" w:date="2024-11-18T11:12:00Z">
          <w:pPr>
            <w:pStyle w:val="Heading3"/>
            <w:numPr>
              <w:numId w:val="58"/>
            </w:numPr>
            <w:ind w:left="1418"/>
          </w:pPr>
        </w:pPrChange>
      </w:pPr>
      <w:bookmarkStart w:id="1750" w:name="_Toc104197295"/>
      <w:r w:rsidRPr="00217262">
        <w:rPr>
          <w:rFonts w:ascii="Poppins" w:hAnsi="Poppins"/>
          <w:color w:val="auto"/>
          <w:rPrChange w:id="1751" w:author="Stuart McLarnon (NESO)" w:date="2024-11-18T11:12:00Z">
            <w:rPr>
              <w:rFonts w:ascii="Arial" w:hAnsi="Arial"/>
              <w:color w:val="auto"/>
            </w:rPr>
          </w:rPrChange>
        </w:rPr>
        <w:t>System synchronising closing angle 10</w:t>
      </w:r>
      <w:r w:rsidR="00031564" w:rsidRPr="00217262">
        <w:rPr>
          <w:rFonts w:ascii="Poppins" w:hAnsi="Poppins"/>
          <w:color w:val="auto"/>
          <w:rPrChange w:id="1752" w:author="Stuart McLarnon (NESO)" w:date="2024-11-18T11:12:00Z">
            <w:rPr>
              <w:rFonts w:ascii="Arial" w:hAnsi="Arial"/>
              <w:color w:val="auto"/>
            </w:rPr>
          </w:rPrChange>
        </w:rPr>
        <w:t xml:space="preserve"> </w:t>
      </w:r>
      <w:proofErr w:type="gramStart"/>
      <w:r w:rsidRPr="00217262">
        <w:rPr>
          <w:rFonts w:ascii="Poppins" w:hAnsi="Poppins"/>
          <w:color w:val="auto"/>
          <w:rPrChange w:id="1753" w:author="Stuart McLarnon (NESO)" w:date="2024-11-18T11:12:00Z">
            <w:rPr>
              <w:rFonts w:ascii="Arial" w:hAnsi="Arial"/>
              <w:color w:val="auto"/>
            </w:rPr>
          </w:rPrChange>
        </w:rPr>
        <w:t>deg</w:t>
      </w:r>
      <w:r w:rsidR="00031564" w:rsidRPr="00217262">
        <w:rPr>
          <w:rFonts w:ascii="Poppins" w:hAnsi="Poppins"/>
          <w:color w:val="auto"/>
          <w:rPrChange w:id="1754" w:author="Stuart McLarnon (NESO)" w:date="2024-11-18T11:12:00Z">
            <w:rPr>
              <w:rFonts w:ascii="Arial" w:hAnsi="Arial"/>
              <w:color w:val="auto"/>
            </w:rPr>
          </w:rPrChange>
        </w:rPr>
        <w:t>rees</w:t>
      </w:r>
      <w:r w:rsidR="007B202B" w:rsidRPr="00217262">
        <w:rPr>
          <w:rFonts w:ascii="Poppins" w:hAnsi="Poppins"/>
          <w:color w:val="auto"/>
          <w:rPrChange w:id="1755" w:author="Stuart McLarnon (NESO)" w:date="2024-11-18T11:12:00Z">
            <w:rPr>
              <w:rFonts w:ascii="Arial" w:hAnsi="Arial"/>
              <w:color w:val="auto"/>
            </w:rPr>
          </w:rPrChange>
        </w:rPr>
        <w:t>;</w:t>
      </w:r>
      <w:bookmarkEnd w:id="1750"/>
      <w:proofErr w:type="gramEnd"/>
    </w:p>
    <w:p w14:paraId="2E2BEA17" w14:textId="0AAD3478" w:rsidR="00217262" w:rsidRPr="00217262" w:rsidRDefault="00217262">
      <w:pPr>
        <w:pStyle w:val="BodyText"/>
        <w:numPr>
          <w:ilvl w:val="0"/>
          <w:numId w:val="46"/>
        </w:numPr>
        <w:pPrChange w:id="1756" w:author="Stuart McLarnon (NESO)" w:date="2024-11-18T11:12:00Z">
          <w:pPr>
            <w:pStyle w:val="Heading3"/>
            <w:numPr>
              <w:numId w:val="58"/>
            </w:numPr>
            <w:ind w:left="1418"/>
          </w:pPr>
        </w:pPrChange>
      </w:pPr>
      <w:bookmarkStart w:id="1757" w:name="_Toc104197296"/>
      <w:r w:rsidRPr="00217262">
        <w:rPr>
          <w:rFonts w:ascii="Poppins" w:hAnsi="Poppins"/>
          <w:color w:val="auto"/>
          <w:rPrChange w:id="1758" w:author="Stuart McLarnon (NESO)" w:date="2024-11-18T11:12:00Z">
            <w:rPr>
              <w:rFonts w:ascii="Arial" w:hAnsi="Arial"/>
              <w:color w:val="auto"/>
            </w:rPr>
          </w:rPrChange>
        </w:rPr>
        <w:lastRenderedPageBreak/>
        <w:t>Under voltage setting 0.85pu; and</w:t>
      </w:r>
      <w:bookmarkEnd w:id="1757"/>
      <w:ins w:id="1759" w:author="Stuart McLarnon (NESO)" w:date="2024-11-18T11:12:00Z">
        <w:r w:rsidRPr="00217262">
          <w:rPr>
            <w:rFonts w:ascii="Poppins" w:hAnsi="Poppins" w:cs="Poppins"/>
            <w:color w:val="auto"/>
          </w:rPr>
          <w:t xml:space="preserve"> </w:t>
        </w:r>
      </w:ins>
    </w:p>
    <w:p w14:paraId="55176BF0" w14:textId="77777777" w:rsidR="00F909DA" w:rsidRPr="00EC5EBA" w:rsidRDefault="00134271" w:rsidP="003E1EE5">
      <w:pPr>
        <w:pStyle w:val="Heading3"/>
        <w:numPr>
          <w:ilvl w:val="2"/>
          <w:numId w:val="58"/>
        </w:numPr>
        <w:ind w:left="1418"/>
        <w:rPr>
          <w:del w:id="1760" w:author="Stuart McLarnon (NESO)" w:date="2024-11-18T11:12:00Z"/>
          <w:sz w:val="20"/>
          <w:szCs w:val="20"/>
        </w:rPr>
      </w:pPr>
      <w:bookmarkStart w:id="1761" w:name="_Toc104197297"/>
      <w:r w:rsidRPr="00EC5EBA">
        <w:rPr>
          <w:rFonts w:ascii="Poppins" w:hAnsi="Poppins"/>
          <w:color w:val="auto"/>
          <w:sz w:val="20"/>
          <w:szCs w:val="20"/>
          <w:rPrChange w:id="1762" w:author="Stuart McLarnon (NESO)" w:date="2024-11-18T11:12:00Z">
            <w:rPr>
              <w:rFonts w:ascii="Arial" w:hAnsi="Arial"/>
              <w:color w:val="auto"/>
            </w:rPr>
          </w:rPrChange>
        </w:rPr>
        <w:t xml:space="preserve">Voltage difference limit </w:t>
      </w:r>
      <w:r w:rsidR="004C7DB5" w:rsidRPr="00EC5EBA">
        <w:rPr>
          <w:rFonts w:ascii="Poppins" w:hAnsi="Poppins"/>
          <w:color w:val="auto"/>
          <w:sz w:val="20"/>
          <w:szCs w:val="20"/>
          <w:rPrChange w:id="1763" w:author="Stuart McLarnon (NESO)" w:date="2024-11-18T11:12:00Z">
            <w:rPr>
              <w:rFonts w:ascii="Arial" w:hAnsi="Arial"/>
              <w:color w:val="auto"/>
            </w:rPr>
          </w:rPrChange>
        </w:rPr>
        <w:t xml:space="preserve">as specified in </w:t>
      </w:r>
      <w:r w:rsidR="004C7DB5" w:rsidRPr="00EC5EBA">
        <w:rPr>
          <w:rFonts w:ascii="Poppins" w:hAnsi="Poppins"/>
          <w:i/>
          <w:color w:val="auto"/>
          <w:sz w:val="20"/>
          <w:szCs w:val="20"/>
          <w:rPrChange w:id="1764" w:author="Stuart McLarnon (NESO)" w:date="2024-11-18T11:12:00Z">
            <w:rPr>
              <w:rFonts w:ascii="Arial" w:hAnsi="Arial"/>
              <w:i/>
              <w:color w:val="auto"/>
            </w:rPr>
          </w:rPrChange>
        </w:rPr>
        <w:t>CC/ECC6.1.4</w:t>
      </w:r>
      <w:r w:rsidR="004C7DB5" w:rsidRPr="00EC5EBA">
        <w:rPr>
          <w:rFonts w:ascii="Poppins" w:hAnsi="Poppins"/>
          <w:color w:val="auto"/>
          <w:sz w:val="20"/>
          <w:szCs w:val="20"/>
          <w:rPrChange w:id="1765" w:author="Stuart McLarnon (NESO)" w:date="2024-11-18T11:12:00Z">
            <w:rPr>
              <w:rFonts w:ascii="Arial" w:hAnsi="Arial"/>
              <w:color w:val="auto"/>
            </w:rPr>
          </w:rPrChange>
        </w:rPr>
        <w:t xml:space="preserve"> of the </w:t>
      </w:r>
      <w:r w:rsidR="0039354D" w:rsidRPr="00EC5EBA">
        <w:rPr>
          <w:rFonts w:ascii="Poppins" w:hAnsi="Poppins"/>
          <w:color w:val="auto"/>
          <w:sz w:val="20"/>
          <w:szCs w:val="20"/>
          <w:rPrChange w:id="1766" w:author="Stuart McLarnon (NESO)" w:date="2024-11-18T11:12:00Z">
            <w:rPr>
              <w:rFonts w:ascii="Arial" w:hAnsi="Arial"/>
              <w:color w:val="auto"/>
            </w:rPr>
          </w:rPrChange>
        </w:rPr>
        <w:t>Grid Code</w:t>
      </w:r>
      <w:r w:rsidR="004C7DB5" w:rsidRPr="00EC5EBA">
        <w:rPr>
          <w:rFonts w:ascii="Poppins" w:hAnsi="Poppins"/>
          <w:color w:val="auto"/>
          <w:sz w:val="20"/>
          <w:szCs w:val="20"/>
          <w:rPrChange w:id="1767" w:author="Stuart McLarnon (NESO)" w:date="2024-11-18T11:12:00Z">
            <w:rPr>
              <w:rFonts w:ascii="Arial" w:hAnsi="Arial"/>
              <w:color w:val="auto"/>
            </w:rPr>
          </w:rPrChange>
        </w:rPr>
        <w:t>.</w:t>
      </w:r>
      <w:bookmarkEnd w:id="1761"/>
      <w:r w:rsidR="004C7DB5" w:rsidRPr="00EC5EBA">
        <w:rPr>
          <w:rFonts w:ascii="Poppins" w:hAnsi="Poppins"/>
          <w:color w:val="auto"/>
          <w:sz w:val="20"/>
          <w:szCs w:val="20"/>
          <w:rPrChange w:id="1768" w:author="Stuart McLarnon (NESO)" w:date="2024-11-18T11:12:00Z">
            <w:rPr>
              <w:rFonts w:ascii="Arial" w:hAnsi="Arial"/>
              <w:color w:val="auto"/>
            </w:rPr>
          </w:rPrChange>
        </w:rPr>
        <w:t xml:space="preserve"> </w:t>
      </w:r>
    </w:p>
    <w:p w14:paraId="655F21C8" w14:textId="7E94B737" w:rsidR="00CB5479" w:rsidRPr="00EC5EBA" w:rsidRDefault="00A01CBC">
      <w:pPr>
        <w:pStyle w:val="BodyText"/>
        <w:numPr>
          <w:ilvl w:val="0"/>
          <w:numId w:val="46"/>
        </w:numPr>
        <w:pPrChange w:id="1769" w:author="Stuart McLarnon (NESO)" w:date="2024-11-18T11:12:00Z">
          <w:pPr>
            <w:pStyle w:val="CF32Body"/>
            <w:numPr>
              <w:numId w:val="0"/>
            </w:numPr>
            <w:ind w:left="720" w:firstLine="0"/>
          </w:pPr>
        </w:pPrChange>
      </w:pPr>
      <w:del w:id="1770" w:author="Stuart McLarnon (NESO)" w:date="2024-11-18T11:12:00Z">
        <w:r w:rsidRPr="00EC5EBA">
          <w:delText>.</w:delText>
        </w:r>
      </w:del>
      <w:r w:rsidR="00B47221" w:rsidRPr="00EC5EBA">
        <w:rPr>
          <w:rFonts w:ascii="Poppins" w:hAnsi="Poppins"/>
          <w:rPrChange w:id="1771" w:author="Stuart McLarnon (NESO)" w:date="2024-11-18T11:12:00Z">
            <w:rPr/>
          </w:rPrChange>
        </w:rPr>
        <w:t xml:space="preserve"> </w:t>
      </w:r>
      <w:r w:rsidR="000202B4" w:rsidRPr="00EC5EBA">
        <w:rPr>
          <w:rFonts w:ascii="Poppins" w:hAnsi="Poppins"/>
          <w:rPrChange w:id="1772" w:author="Stuart McLarnon (NESO)" w:date="2024-11-18T11:12:00Z">
            <w:rPr/>
          </w:rPrChange>
        </w:rPr>
        <w:t xml:space="preserve"> </w:t>
      </w:r>
    </w:p>
    <w:p w14:paraId="125CFF21" w14:textId="7DE2CCF3" w:rsidR="002E6A47" w:rsidRPr="00B77E82" w:rsidRDefault="002E6A47" w:rsidP="003E1EE5">
      <w:pPr>
        <w:pStyle w:val="Heading3"/>
        <w:jc w:val="both"/>
        <w:rPr>
          <w:rFonts w:ascii="Poppins" w:hAnsi="Poppins"/>
          <w:rPrChange w:id="1773" w:author="Stuart McLarnon (NESO)" w:date="2024-11-18T11:12:00Z">
            <w:rPr/>
          </w:rPrChange>
        </w:rPr>
      </w:pPr>
      <w:bookmarkStart w:id="1774" w:name="_Toc104197298"/>
      <w:r w:rsidRPr="00B77E82">
        <w:rPr>
          <w:rFonts w:ascii="Poppins" w:hAnsi="Poppins"/>
          <w:color w:val="auto"/>
          <w:sz w:val="20"/>
          <w:rPrChange w:id="1775" w:author="Stuart McLarnon (NESO)" w:date="2024-11-18T11:12:00Z">
            <w:rPr>
              <w:rFonts w:ascii="Arial" w:hAnsi="Arial"/>
              <w:color w:val="auto"/>
              <w:sz w:val="20"/>
            </w:rPr>
          </w:rPrChange>
        </w:rPr>
        <w:t xml:space="preserve">During a Total Shutdown or Partial Shutdown and during the subsequent recovery, the </w:t>
      </w:r>
      <w:r w:rsidR="00C74EBE">
        <w:rPr>
          <w:rFonts w:ascii="Poppins" w:hAnsi="Poppins"/>
          <w:color w:val="auto"/>
          <w:sz w:val="20"/>
          <w:rPrChange w:id="1776" w:author="Stuart McLarnon (NESO)" w:date="2024-11-18T11:12:00Z">
            <w:rPr>
              <w:rFonts w:ascii="Arial" w:hAnsi="Arial"/>
              <w:color w:val="auto"/>
              <w:sz w:val="20"/>
            </w:rPr>
          </w:rPrChange>
        </w:rPr>
        <w:t>(</w:t>
      </w:r>
      <w:r w:rsidRPr="00B77E82">
        <w:rPr>
          <w:rFonts w:ascii="Poppins" w:hAnsi="Poppins"/>
          <w:color w:val="auto"/>
          <w:sz w:val="20"/>
          <w:rPrChange w:id="1777" w:author="Stuart McLarnon (NESO)" w:date="2024-11-18T11:12:00Z">
            <w:rPr>
              <w:rFonts w:ascii="Arial" w:hAnsi="Arial"/>
              <w:color w:val="auto"/>
              <w:sz w:val="20"/>
            </w:rPr>
          </w:rPrChange>
        </w:rPr>
        <w:t>Transmission</w:t>
      </w:r>
      <w:r w:rsidR="00C74EBE">
        <w:rPr>
          <w:rFonts w:ascii="Poppins" w:hAnsi="Poppins"/>
          <w:color w:val="auto"/>
          <w:sz w:val="20"/>
          <w:rPrChange w:id="1778" w:author="Stuart McLarnon (NESO)" w:date="2024-11-18T11:12:00Z">
            <w:rPr>
              <w:rFonts w:ascii="Arial" w:hAnsi="Arial"/>
              <w:color w:val="auto"/>
              <w:sz w:val="20"/>
            </w:rPr>
          </w:rPrChange>
        </w:rPr>
        <w:t>)</w:t>
      </w:r>
      <w:r w:rsidRPr="00B77E82">
        <w:rPr>
          <w:rFonts w:ascii="Poppins" w:hAnsi="Poppins"/>
          <w:color w:val="auto"/>
          <w:sz w:val="20"/>
          <w:rPrChange w:id="1779" w:author="Stuart McLarnon (NESO)" w:date="2024-11-18T11:12:00Z">
            <w:rPr>
              <w:rFonts w:ascii="Arial" w:hAnsi="Arial"/>
              <w:color w:val="auto"/>
              <w:sz w:val="20"/>
            </w:rPr>
          </w:rPrChange>
        </w:rPr>
        <w:t xml:space="preserve"> </w:t>
      </w:r>
      <w:r w:rsidR="00C74EBE">
        <w:rPr>
          <w:rFonts w:ascii="Poppins" w:hAnsi="Poppins"/>
          <w:color w:val="auto"/>
          <w:sz w:val="20"/>
          <w:rPrChange w:id="1780" w:author="Stuart McLarnon (NESO)" w:date="2024-11-18T11:12:00Z">
            <w:rPr>
              <w:rFonts w:ascii="Arial" w:hAnsi="Arial"/>
              <w:color w:val="auto"/>
              <w:sz w:val="20"/>
            </w:rPr>
          </w:rPrChange>
        </w:rPr>
        <w:t xml:space="preserve">Licence </w:t>
      </w:r>
      <w:r w:rsidRPr="00B77E82">
        <w:rPr>
          <w:rFonts w:ascii="Poppins" w:hAnsi="Poppins"/>
          <w:color w:val="auto"/>
          <w:sz w:val="20"/>
          <w:rPrChange w:id="1781" w:author="Stuart McLarnon (NESO)" w:date="2024-11-18T11:12:00Z">
            <w:rPr>
              <w:rFonts w:ascii="Arial" w:hAnsi="Arial"/>
              <w:color w:val="auto"/>
              <w:sz w:val="20"/>
            </w:rPr>
          </w:rPrChange>
        </w:rPr>
        <w:t>Standards may not apply and the Total System may be operated outside normal Voltage and Frequency standards.</w:t>
      </w:r>
      <w:bookmarkEnd w:id="1774"/>
    </w:p>
    <w:p w14:paraId="14B45F8B" w14:textId="2837E48B" w:rsidR="002E6A47" w:rsidRPr="00B77E82" w:rsidRDefault="002E6A47" w:rsidP="003E1EE5">
      <w:pPr>
        <w:pStyle w:val="Heading3"/>
        <w:jc w:val="both"/>
        <w:rPr>
          <w:rFonts w:ascii="Poppins" w:hAnsi="Poppins"/>
          <w:rPrChange w:id="1782" w:author="Stuart McLarnon (NESO)" w:date="2024-11-18T11:12:00Z">
            <w:rPr/>
          </w:rPrChange>
        </w:rPr>
      </w:pPr>
      <w:bookmarkStart w:id="1783" w:name="_Toc104197299"/>
      <w:r w:rsidRPr="00B77E82">
        <w:rPr>
          <w:rFonts w:ascii="Poppins" w:hAnsi="Poppins"/>
          <w:color w:val="auto"/>
          <w:sz w:val="20"/>
          <w:rPrChange w:id="1784" w:author="Stuart McLarnon (NESO)" w:date="2024-11-18T11:12:00Z">
            <w:rPr>
              <w:rFonts w:ascii="Arial" w:hAnsi="Arial"/>
              <w:color w:val="auto"/>
              <w:sz w:val="20"/>
            </w:rPr>
          </w:rPrChange>
        </w:rPr>
        <w:t xml:space="preserve">In a Total Shutdown and during the subsequent recovery, all instructions issued by </w:t>
      </w:r>
      <w:del w:id="1785" w:author="Stuart McLarnon (NESO)" w:date="2024-11-18T11:12:00Z">
        <w:r w:rsidR="000B50E4" w:rsidRPr="00B123DC">
          <w:rPr>
            <w:rFonts w:ascii="Arial" w:hAnsi="Arial"/>
            <w:color w:val="auto"/>
            <w:sz w:val="20"/>
          </w:rPr>
          <w:delText>NGESO</w:delText>
        </w:r>
      </w:del>
      <w:ins w:id="1786" w:author="Stuart McLarnon (NESO)" w:date="2024-11-18T11:12:00Z">
        <w:r w:rsidR="00C34B53">
          <w:rPr>
            <w:rFonts w:ascii="Poppins" w:hAnsi="Poppins" w:cs="Poppins"/>
            <w:color w:val="auto"/>
            <w:sz w:val="20"/>
          </w:rPr>
          <w:t>NESO</w:t>
        </w:r>
      </w:ins>
      <w:r w:rsidR="007B202B" w:rsidRPr="00B77E82">
        <w:rPr>
          <w:rFonts w:ascii="Poppins" w:hAnsi="Poppins"/>
          <w:color w:val="auto"/>
          <w:sz w:val="20"/>
          <w:rPrChange w:id="1787" w:author="Stuart McLarnon (NESO)" w:date="2024-11-18T11:12:00Z">
            <w:rPr>
              <w:rFonts w:ascii="Arial" w:hAnsi="Arial"/>
              <w:color w:val="auto"/>
              <w:sz w:val="20"/>
            </w:rPr>
          </w:rPrChange>
        </w:rPr>
        <w:t xml:space="preserve"> </w:t>
      </w:r>
      <w:r w:rsidRPr="00B77E82">
        <w:rPr>
          <w:rFonts w:ascii="Poppins" w:hAnsi="Poppins"/>
          <w:color w:val="auto"/>
          <w:sz w:val="20"/>
          <w:rPrChange w:id="1788" w:author="Stuart McLarnon (NESO)" w:date="2024-11-18T11:12:00Z">
            <w:rPr>
              <w:rFonts w:ascii="Arial" w:hAnsi="Arial"/>
              <w:color w:val="auto"/>
              <w:sz w:val="20"/>
            </w:rPr>
          </w:rPrChange>
        </w:rPr>
        <w:t xml:space="preserve">(unless specified otherwise) are deemed to be Emergency Instructions under </w:t>
      </w:r>
      <w:r w:rsidR="0039354D">
        <w:rPr>
          <w:rFonts w:ascii="Poppins" w:hAnsi="Poppins"/>
          <w:i/>
          <w:color w:val="auto"/>
          <w:sz w:val="20"/>
          <w:rPrChange w:id="1789" w:author="Stuart McLarnon (NESO)" w:date="2024-11-18T11:12:00Z">
            <w:rPr>
              <w:rFonts w:ascii="Arial" w:hAnsi="Arial"/>
              <w:i/>
              <w:color w:val="auto"/>
              <w:sz w:val="20"/>
            </w:rPr>
          </w:rPrChange>
        </w:rPr>
        <w:t>Grid Code</w:t>
      </w:r>
      <w:r w:rsidR="007B202B" w:rsidRPr="00B77E82">
        <w:rPr>
          <w:rFonts w:ascii="Poppins" w:hAnsi="Poppins"/>
          <w:i/>
          <w:color w:val="auto"/>
          <w:sz w:val="20"/>
          <w:rPrChange w:id="1790" w:author="Stuart McLarnon (NESO)" w:date="2024-11-18T11:12:00Z">
            <w:rPr>
              <w:rFonts w:ascii="Arial" w:hAnsi="Arial"/>
              <w:i/>
              <w:color w:val="auto"/>
              <w:sz w:val="20"/>
            </w:rPr>
          </w:rPrChange>
        </w:rPr>
        <w:t xml:space="preserve"> </w:t>
      </w:r>
      <w:r w:rsidRPr="00B77E82">
        <w:rPr>
          <w:rFonts w:ascii="Poppins" w:hAnsi="Poppins"/>
          <w:i/>
          <w:color w:val="auto"/>
          <w:sz w:val="20"/>
          <w:rPrChange w:id="1791" w:author="Stuart McLarnon (NESO)" w:date="2024-11-18T11:12:00Z">
            <w:rPr>
              <w:rFonts w:ascii="Arial" w:hAnsi="Arial"/>
              <w:i/>
              <w:color w:val="auto"/>
              <w:sz w:val="20"/>
            </w:rPr>
          </w:rPrChange>
        </w:rPr>
        <w:t>BC2.9.2.2 (iii)</w:t>
      </w:r>
      <w:r w:rsidRPr="00B77E82">
        <w:rPr>
          <w:rFonts w:ascii="Poppins" w:hAnsi="Poppins"/>
          <w:color w:val="auto"/>
          <w:sz w:val="20"/>
          <w:rPrChange w:id="1792" w:author="Stuart McLarnon (NESO)" w:date="2024-11-18T11:12:00Z">
            <w:rPr>
              <w:rFonts w:ascii="Arial" w:hAnsi="Arial"/>
              <w:color w:val="auto"/>
              <w:sz w:val="20"/>
            </w:rPr>
          </w:rPrChange>
        </w:rPr>
        <w:t xml:space="preserve"> and need not be prefixed with the words “This is an Emergency Instruction”.</w:t>
      </w:r>
      <w:bookmarkEnd w:id="1783"/>
    </w:p>
    <w:p w14:paraId="66C22711" w14:textId="0347645E" w:rsidR="002E6A47" w:rsidRPr="00B77E82" w:rsidRDefault="002E6A47" w:rsidP="003E1EE5">
      <w:pPr>
        <w:pStyle w:val="Heading3"/>
        <w:jc w:val="both"/>
        <w:rPr>
          <w:rFonts w:ascii="Poppins" w:hAnsi="Poppins"/>
          <w:rPrChange w:id="1793" w:author="Stuart McLarnon (NESO)" w:date="2024-11-18T11:12:00Z">
            <w:rPr/>
          </w:rPrChange>
        </w:rPr>
      </w:pPr>
      <w:bookmarkStart w:id="1794" w:name="_Toc104197300"/>
      <w:r w:rsidRPr="00B77E82">
        <w:rPr>
          <w:rFonts w:ascii="Poppins" w:hAnsi="Poppins"/>
          <w:color w:val="auto"/>
          <w:sz w:val="20"/>
          <w:rPrChange w:id="1795" w:author="Stuart McLarnon (NESO)" w:date="2024-11-18T11:12:00Z">
            <w:rPr>
              <w:rFonts w:ascii="Arial" w:hAnsi="Arial"/>
              <w:color w:val="auto"/>
              <w:sz w:val="20"/>
            </w:rPr>
          </w:rPrChange>
        </w:rPr>
        <w:t xml:space="preserve">In a Partial Shutdown and during the subsequent recovery, all instructions issued by </w:t>
      </w:r>
      <w:del w:id="1796" w:author="Stuart McLarnon (NESO)" w:date="2024-11-18T11:12:00Z">
        <w:r w:rsidR="00134271" w:rsidRPr="00BA7052">
          <w:rPr>
            <w:rFonts w:ascii="Arial" w:hAnsi="Arial"/>
            <w:color w:val="auto"/>
            <w:sz w:val="20"/>
          </w:rPr>
          <w:delText>NGESO</w:delText>
        </w:r>
      </w:del>
      <w:ins w:id="1797" w:author="Stuart McLarnon (NESO)" w:date="2024-11-18T11:12:00Z">
        <w:r w:rsidR="00C34B53">
          <w:rPr>
            <w:rFonts w:ascii="Poppins" w:hAnsi="Poppins" w:cs="Poppins"/>
            <w:color w:val="auto"/>
            <w:sz w:val="20"/>
          </w:rPr>
          <w:t>NESO</w:t>
        </w:r>
      </w:ins>
      <w:r w:rsidR="00134271" w:rsidRPr="00B77E82">
        <w:rPr>
          <w:rFonts w:ascii="Poppins" w:hAnsi="Poppins"/>
          <w:color w:val="auto"/>
          <w:sz w:val="20"/>
          <w:rPrChange w:id="1798" w:author="Stuart McLarnon (NESO)" w:date="2024-11-18T11:12:00Z">
            <w:rPr>
              <w:rFonts w:ascii="Arial" w:hAnsi="Arial"/>
              <w:color w:val="auto"/>
              <w:sz w:val="20"/>
            </w:rPr>
          </w:rPrChange>
        </w:rPr>
        <w:t xml:space="preserve"> </w:t>
      </w:r>
      <w:r w:rsidR="00D85166" w:rsidRPr="00B77E82">
        <w:rPr>
          <w:rFonts w:ascii="Poppins" w:hAnsi="Poppins"/>
          <w:color w:val="auto"/>
          <w:sz w:val="20"/>
          <w:rPrChange w:id="1799" w:author="Stuart McLarnon (NESO)" w:date="2024-11-18T11:12:00Z">
            <w:rPr>
              <w:rFonts w:ascii="Arial" w:hAnsi="Arial"/>
              <w:color w:val="auto"/>
              <w:sz w:val="20"/>
            </w:rPr>
          </w:rPrChange>
        </w:rPr>
        <w:t>to</w:t>
      </w:r>
      <w:r w:rsidR="00134271" w:rsidRPr="00B77E82">
        <w:rPr>
          <w:rFonts w:ascii="Poppins" w:hAnsi="Poppins"/>
          <w:color w:val="auto"/>
          <w:sz w:val="20"/>
          <w:rPrChange w:id="1800" w:author="Stuart McLarnon (NESO)" w:date="2024-11-18T11:12:00Z">
            <w:rPr>
              <w:rFonts w:ascii="Arial" w:hAnsi="Arial"/>
              <w:color w:val="auto"/>
              <w:sz w:val="20"/>
            </w:rPr>
          </w:rPrChange>
        </w:rPr>
        <w:t xml:space="preserve"> relevant Transmission Licensees </w:t>
      </w:r>
      <w:r w:rsidR="000B50E4" w:rsidRPr="00B77E82">
        <w:rPr>
          <w:rFonts w:ascii="Poppins" w:hAnsi="Poppins"/>
          <w:color w:val="auto"/>
          <w:sz w:val="20"/>
          <w:rPrChange w:id="1801" w:author="Stuart McLarnon (NESO)" w:date="2024-11-18T11:12:00Z">
            <w:rPr>
              <w:rFonts w:ascii="Arial" w:hAnsi="Arial"/>
              <w:color w:val="auto"/>
              <w:sz w:val="20"/>
            </w:rPr>
          </w:rPrChange>
        </w:rPr>
        <w:t xml:space="preserve">and Network Operators </w:t>
      </w:r>
      <w:r w:rsidR="00D85166" w:rsidRPr="00B77E82">
        <w:rPr>
          <w:rFonts w:ascii="Poppins" w:hAnsi="Poppins"/>
          <w:color w:val="auto"/>
          <w:sz w:val="20"/>
          <w:rPrChange w:id="1802" w:author="Stuart McLarnon (NESO)" w:date="2024-11-18T11:12:00Z">
            <w:rPr>
              <w:rFonts w:ascii="Arial" w:hAnsi="Arial"/>
              <w:color w:val="auto"/>
              <w:sz w:val="20"/>
            </w:rPr>
          </w:rPrChange>
        </w:rPr>
        <w:t xml:space="preserve">and </w:t>
      </w:r>
      <w:r w:rsidR="00134271" w:rsidRPr="00B77E82">
        <w:rPr>
          <w:rFonts w:ascii="Poppins" w:hAnsi="Poppins"/>
          <w:color w:val="auto"/>
          <w:sz w:val="20"/>
          <w:rPrChange w:id="1803" w:author="Stuart McLarnon (NESO)" w:date="2024-11-18T11:12:00Z">
            <w:rPr>
              <w:rFonts w:ascii="Arial" w:hAnsi="Arial"/>
              <w:color w:val="auto"/>
              <w:sz w:val="20"/>
            </w:rPr>
          </w:rPrChange>
        </w:rPr>
        <w:t xml:space="preserve">relevant GB Parties (as defined in Table A1 </w:t>
      </w:r>
      <w:r w:rsidR="00036035" w:rsidRPr="00B77E82">
        <w:rPr>
          <w:rFonts w:ascii="Poppins" w:hAnsi="Poppins"/>
          <w:color w:val="auto"/>
          <w:sz w:val="20"/>
          <w:rPrChange w:id="1804" w:author="Stuart McLarnon (NESO)" w:date="2024-11-18T11:12:00Z">
            <w:rPr>
              <w:rFonts w:ascii="Arial" w:hAnsi="Arial"/>
              <w:color w:val="auto"/>
              <w:sz w:val="20"/>
            </w:rPr>
          </w:rPrChange>
        </w:rPr>
        <w:t>of Appendix</w:t>
      </w:r>
      <w:r w:rsidR="00134271" w:rsidRPr="00B77E82">
        <w:rPr>
          <w:rFonts w:ascii="Poppins" w:hAnsi="Poppins"/>
          <w:color w:val="auto"/>
          <w:sz w:val="20"/>
          <w:rPrChange w:id="1805" w:author="Stuart McLarnon (NESO)" w:date="2024-11-18T11:12:00Z">
            <w:rPr>
              <w:rFonts w:ascii="Arial" w:hAnsi="Arial"/>
              <w:color w:val="auto"/>
              <w:sz w:val="20"/>
            </w:rPr>
          </w:rPrChange>
        </w:rPr>
        <w:t xml:space="preserve"> A of this </w:t>
      </w:r>
      <w:r w:rsidR="00CA0ABC" w:rsidRPr="00B77E82">
        <w:rPr>
          <w:rFonts w:ascii="Poppins" w:hAnsi="Poppins"/>
          <w:color w:val="auto"/>
          <w:sz w:val="20"/>
          <w:rPrChange w:id="1806" w:author="Stuart McLarnon (NESO)" w:date="2024-11-18T11:12:00Z">
            <w:rPr>
              <w:rFonts w:ascii="Arial" w:hAnsi="Arial"/>
              <w:color w:val="auto"/>
              <w:sz w:val="20"/>
            </w:rPr>
          </w:rPrChange>
        </w:rPr>
        <w:t xml:space="preserve">document) </w:t>
      </w:r>
      <w:r w:rsidRPr="00B77E82">
        <w:rPr>
          <w:rFonts w:ascii="Poppins" w:hAnsi="Poppins"/>
          <w:color w:val="auto"/>
          <w:sz w:val="20"/>
          <w:rPrChange w:id="1807" w:author="Stuart McLarnon (NESO)" w:date="2024-11-18T11:12:00Z">
            <w:rPr>
              <w:rFonts w:ascii="Arial" w:hAnsi="Arial"/>
              <w:color w:val="auto"/>
              <w:sz w:val="20"/>
            </w:rPr>
          </w:rPrChange>
        </w:rPr>
        <w:t xml:space="preserve">(unless specified otherwise) are deemed to be Emergency Instructions under </w:t>
      </w:r>
      <w:r w:rsidR="0039354D">
        <w:rPr>
          <w:rFonts w:ascii="Poppins" w:hAnsi="Poppins"/>
          <w:i/>
          <w:color w:val="auto"/>
          <w:sz w:val="20"/>
          <w:rPrChange w:id="1808" w:author="Stuart McLarnon (NESO)" w:date="2024-11-18T11:12:00Z">
            <w:rPr>
              <w:rFonts w:ascii="Arial" w:hAnsi="Arial"/>
              <w:i/>
              <w:color w:val="auto"/>
              <w:sz w:val="20"/>
            </w:rPr>
          </w:rPrChange>
        </w:rPr>
        <w:t>Grid Code</w:t>
      </w:r>
      <w:r w:rsidR="00946362" w:rsidRPr="00B77E82">
        <w:rPr>
          <w:rFonts w:ascii="Poppins" w:hAnsi="Poppins"/>
          <w:i/>
          <w:color w:val="auto"/>
          <w:sz w:val="20"/>
          <w:rPrChange w:id="1809" w:author="Stuart McLarnon (NESO)" w:date="2024-11-18T11:12:00Z">
            <w:rPr>
              <w:rFonts w:ascii="Arial" w:hAnsi="Arial"/>
              <w:i/>
              <w:color w:val="auto"/>
              <w:sz w:val="20"/>
            </w:rPr>
          </w:rPrChange>
        </w:rPr>
        <w:t xml:space="preserve"> </w:t>
      </w:r>
      <w:r w:rsidRPr="00B77E82">
        <w:rPr>
          <w:rFonts w:ascii="Poppins" w:hAnsi="Poppins"/>
          <w:i/>
          <w:color w:val="auto"/>
          <w:sz w:val="20"/>
          <w:rPrChange w:id="1810" w:author="Stuart McLarnon (NESO)" w:date="2024-11-18T11:12:00Z">
            <w:rPr>
              <w:rFonts w:ascii="Arial" w:hAnsi="Arial"/>
              <w:i/>
              <w:color w:val="auto"/>
              <w:sz w:val="20"/>
            </w:rPr>
          </w:rPrChange>
        </w:rPr>
        <w:t>BC2.9.2.2</w:t>
      </w:r>
      <w:r w:rsidR="00946362" w:rsidRPr="00B77E82">
        <w:rPr>
          <w:rFonts w:ascii="Poppins" w:hAnsi="Poppins"/>
          <w:i/>
          <w:color w:val="auto"/>
          <w:sz w:val="20"/>
          <w:rPrChange w:id="1811" w:author="Stuart McLarnon (NESO)" w:date="2024-11-18T11:12:00Z">
            <w:rPr>
              <w:rFonts w:ascii="Arial" w:hAnsi="Arial"/>
              <w:i/>
              <w:color w:val="auto"/>
              <w:sz w:val="20"/>
            </w:rPr>
          </w:rPrChange>
        </w:rPr>
        <w:t xml:space="preserve"> </w:t>
      </w:r>
      <w:r w:rsidRPr="00B77E82">
        <w:rPr>
          <w:rFonts w:ascii="Poppins" w:hAnsi="Poppins"/>
          <w:i/>
          <w:color w:val="auto"/>
          <w:sz w:val="20"/>
          <w:rPrChange w:id="1812" w:author="Stuart McLarnon (NESO)" w:date="2024-11-18T11:12:00Z">
            <w:rPr>
              <w:rFonts w:ascii="Arial" w:hAnsi="Arial"/>
              <w:i/>
              <w:color w:val="auto"/>
              <w:sz w:val="20"/>
            </w:rPr>
          </w:rPrChange>
        </w:rPr>
        <w:t>(iii)</w:t>
      </w:r>
      <w:r w:rsidRPr="00B77E82">
        <w:rPr>
          <w:rFonts w:ascii="Poppins" w:hAnsi="Poppins"/>
          <w:color w:val="auto"/>
          <w:sz w:val="20"/>
          <w:rPrChange w:id="1813" w:author="Stuart McLarnon (NESO)" w:date="2024-11-18T11:12:00Z">
            <w:rPr>
              <w:rFonts w:ascii="Arial" w:hAnsi="Arial"/>
              <w:color w:val="auto"/>
              <w:sz w:val="20"/>
            </w:rPr>
          </w:rPrChange>
        </w:rPr>
        <w:t xml:space="preserve"> and need not be prefixed with the words “This is an Emergency Instruction”.</w:t>
      </w:r>
      <w:bookmarkEnd w:id="1794"/>
    </w:p>
    <w:p w14:paraId="4161B3A2" w14:textId="1A8ED4EE" w:rsidR="002E6A47" w:rsidRPr="00F16C9F" w:rsidRDefault="002E6A47" w:rsidP="00C47A67">
      <w:pPr>
        <w:pStyle w:val="Heading2"/>
        <w:numPr>
          <w:ilvl w:val="1"/>
          <w:numId w:val="32"/>
        </w:numPr>
        <w:rPr>
          <w:rStyle w:val="Heading4Char"/>
          <w:rFonts w:ascii="Poppins Medium" w:hAnsi="Poppins Medium"/>
          <w:b w:val="0"/>
          <w:color w:val="3F0731"/>
          <w:sz w:val="36"/>
          <w:rPrChange w:id="1814" w:author="Stuart McLarnon (NESO)" w:date="2024-11-18T11:12:00Z">
            <w:rPr>
              <w:rStyle w:val="Heading4Char"/>
              <w:rFonts w:asciiTheme="minorHAnsi" w:hAnsiTheme="minorHAnsi"/>
              <w:b w:val="0"/>
              <w:bCs w:val="0"/>
              <w:color w:val="F26522" w:themeColor="accent1"/>
              <w:sz w:val="24"/>
              <w:szCs w:val="24"/>
            </w:rPr>
          </w:rPrChange>
        </w:rPr>
      </w:pPr>
      <w:bookmarkStart w:id="1815" w:name="_Toc524093832"/>
      <w:bookmarkStart w:id="1816" w:name="_Toc104197301"/>
      <w:bookmarkStart w:id="1817" w:name="_Toc16950008"/>
      <w:r w:rsidRPr="00F16C9F">
        <w:rPr>
          <w:rStyle w:val="Heading4Char"/>
          <w:rFonts w:ascii="Poppins Medium" w:hAnsi="Poppins Medium"/>
          <w:b w:val="0"/>
          <w:color w:val="3F0731"/>
          <w:sz w:val="32"/>
          <w:rPrChange w:id="1818" w:author="Stuart McLarnon (NESO)" w:date="2024-11-18T11:12:00Z">
            <w:rPr>
              <w:rStyle w:val="Heading4Char"/>
              <w:rFonts w:asciiTheme="minorHAnsi" w:hAnsiTheme="minorHAnsi"/>
              <w:b w:val="0"/>
              <w:color w:val="F26522" w:themeColor="accent1"/>
            </w:rPr>
          </w:rPrChange>
        </w:rPr>
        <w:t>Frequency management procedure</w:t>
      </w:r>
      <w:bookmarkEnd w:id="1815"/>
      <w:bookmarkEnd w:id="1816"/>
      <w:bookmarkEnd w:id="1817"/>
    </w:p>
    <w:p w14:paraId="7C8E767F" w14:textId="79CA0CD5" w:rsidR="002E6A47" w:rsidRPr="00B77E82" w:rsidRDefault="007F7D75" w:rsidP="00C47A67">
      <w:pPr>
        <w:pStyle w:val="CF31Body"/>
        <w:numPr>
          <w:ilvl w:val="0"/>
          <w:numId w:val="33"/>
        </w:numPr>
        <w:rPr>
          <w:rFonts w:ascii="Poppins" w:hAnsi="Poppins"/>
          <w:rPrChange w:id="1819" w:author="Stuart McLarnon (NESO)" w:date="2024-11-18T11:12:00Z">
            <w:rPr/>
          </w:rPrChange>
        </w:rPr>
      </w:pPr>
      <w:r w:rsidRPr="00B77E82">
        <w:rPr>
          <w:rFonts w:ascii="Poppins" w:hAnsi="Poppins"/>
          <w:rPrChange w:id="1820" w:author="Stuart McLarnon (NESO)" w:date="2024-11-18T11:12:00Z">
            <w:rPr/>
          </w:rPrChange>
        </w:rPr>
        <w:t>EU NCER</w:t>
      </w:r>
      <w:r w:rsidR="002E6A47" w:rsidRPr="00B77E82">
        <w:rPr>
          <w:rFonts w:ascii="Poppins" w:hAnsi="Poppins"/>
          <w:rPrChange w:id="1821" w:author="Stuart McLarnon (NESO)" w:date="2024-11-18T11:12:00Z">
            <w:rPr/>
          </w:rPrChange>
        </w:rPr>
        <w:t xml:space="preserve"> Section 3 Article 29 requires the appointment of a frequency leader during system restoration when a synchronous area is split in several synchronised regions.  </w:t>
      </w:r>
      <w:r w:rsidR="00211469" w:rsidRPr="00B77E82">
        <w:rPr>
          <w:rFonts w:ascii="Poppins" w:hAnsi="Poppins"/>
          <w:rPrChange w:id="1822" w:author="Stuart McLarnon (NESO)" w:date="2024-11-18T11:12:00Z">
            <w:rPr/>
          </w:rPrChange>
        </w:rPr>
        <w:t xml:space="preserve"> </w:t>
      </w:r>
      <w:r w:rsidR="00B31EFF" w:rsidRPr="00B77E82">
        <w:rPr>
          <w:rFonts w:ascii="Poppins" w:hAnsi="Poppins"/>
          <w:rPrChange w:id="1823" w:author="Stuart McLarnon (NESO)" w:date="2024-11-18T11:12:00Z">
            <w:rPr/>
          </w:rPrChange>
        </w:rPr>
        <w:t xml:space="preserve"> </w:t>
      </w:r>
      <w:r w:rsidR="0025366F" w:rsidRPr="00B77E82">
        <w:rPr>
          <w:rFonts w:ascii="Poppins" w:hAnsi="Poppins"/>
          <w:rPrChange w:id="1824" w:author="Stuart McLarnon (NESO)" w:date="2024-11-18T11:12:00Z">
            <w:rPr/>
          </w:rPrChange>
        </w:rPr>
        <w:t xml:space="preserve"> </w:t>
      </w:r>
    </w:p>
    <w:p w14:paraId="0064EE5C" w14:textId="77777777" w:rsidR="002E6A47" w:rsidRPr="00B77E82" w:rsidRDefault="002E6A47" w:rsidP="002E6A47">
      <w:pPr>
        <w:jc w:val="both"/>
        <w:rPr>
          <w:rFonts w:ascii="Poppins" w:hAnsi="Poppins"/>
          <w:rPrChange w:id="1825" w:author="Stuart McLarnon (NESO)" w:date="2024-11-18T11:12:00Z">
            <w:rPr/>
          </w:rPrChange>
        </w:rPr>
      </w:pPr>
    </w:p>
    <w:p w14:paraId="3B18FB97" w14:textId="5257EC22" w:rsidR="002E6A47" w:rsidRPr="00B77E82" w:rsidRDefault="002E6A47" w:rsidP="002E6A47">
      <w:pPr>
        <w:pStyle w:val="CF31Body"/>
        <w:rPr>
          <w:rFonts w:ascii="Poppins" w:hAnsi="Poppins"/>
          <w:rPrChange w:id="1826" w:author="Stuart McLarnon (NESO)" w:date="2024-11-18T11:12:00Z">
            <w:rPr/>
          </w:rPrChange>
        </w:rPr>
      </w:pPr>
      <w:r w:rsidRPr="00B77E82">
        <w:rPr>
          <w:rFonts w:ascii="Poppins" w:hAnsi="Poppins"/>
          <w:rPrChange w:id="1827" w:author="Stuart McLarnon (NESO)" w:date="2024-11-18T11:12:00Z">
            <w:rPr/>
          </w:rPrChange>
        </w:rPr>
        <w:t xml:space="preserve">Frequency management during system restoration falls into two </w:t>
      </w:r>
      <w:r w:rsidR="003B3948" w:rsidRPr="00B77E82">
        <w:rPr>
          <w:rFonts w:ascii="Poppins" w:hAnsi="Poppins"/>
          <w:rPrChange w:id="1828" w:author="Stuart McLarnon (NESO)" w:date="2024-11-18T11:12:00Z">
            <w:rPr/>
          </w:rPrChange>
        </w:rPr>
        <w:t>phases:</w:t>
      </w:r>
      <w:r w:rsidRPr="00B77E82">
        <w:rPr>
          <w:rFonts w:ascii="Poppins" w:hAnsi="Poppins"/>
          <w:rPrChange w:id="1829" w:author="Stuart McLarnon (NESO)" w:date="2024-11-18T11:12:00Z">
            <w:rPr/>
          </w:rPrChange>
        </w:rPr>
        <w:t xml:space="preserve"> </w:t>
      </w:r>
      <w:proofErr w:type="spellStart"/>
      <w:r w:rsidR="00F42FA9" w:rsidRPr="00B77E82">
        <w:rPr>
          <w:rFonts w:ascii="Poppins" w:hAnsi="Poppins"/>
          <w:rPrChange w:id="1830" w:author="Stuart McLarnon (NESO)" w:date="2024-11-18T11:12:00Z">
            <w:rPr/>
          </w:rPrChange>
        </w:rPr>
        <w:t>i</w:t>
      </w:r>
      <w:proofErr w:type="spellEnd"/>
      <w:r w:rsidR="00F42FA9" w:rsidRPr="00B77E82">
        <w:rPr>
          <w:rFonts w:ascii="Poppins" w:hAnsi="Poppins"/>
          <w:rPrChange w:id="1831" w:author="Stuart McLarnon (NESO)" w:date="2024-11-18T11:12:00Z">
            <w:rPr/>
          </w:rPrChange>
        </w:rPr>
        <w:t xml:space="preserve">) </w:t>
      </w:r>
      <w:r w:rsidRPr="00B77E82">
        <w:rPr>
          <w:rFonts w:ascii="Poppins" w:hAnsi="Poppins"/>
          <w:rPrChange w:id="1832" w:author="Stuart McLarnon (NESO)" w:date="2024-11-18T11:12:00Z">
            <w:rPr/>
          </w:rPrChange>
        </w:rPr>
        <w:t>the LJRP</w:t>
      </w:r>
      <w:r w:rsidR="00AB1B11" w:rsidRPr="00B77E82">
        <w:rPr>
          <w:rFonts w:ascii="Poppins" w:hAnsi="Poppins"/>
          <w:rPrChange w:id="1833" w:author="Stuart McLarnon (NESO)" w:date="2024-11-18T11:12:00Z">
            <w:rPr/>
          </w:rPrChange>
        </w:rPr>
        <w:t>/DRZP</w:t>
      </w:r>
      <w:r w:rsidRPr="00B77E82">
        <w:rPr>
          <w:rFonts w:ascii="Poppins" w:hAnsi="Poppins"/>
          <w:rPrChange w:id="1834" w:author="Stuart McLarnon (NESO)" w:date="2024-11-18T11:12:00Z">
            <w:rPr/>
          </w:rPrChange>
        </w:rPr>
        <w:t xml:space="preserve"> phase and </w:t>
      </w:r>
      <w:r w:rsidR="003C7E3F" w:rsidRPr="00B77E82">
        <w:rPr>
          <w:rFonts w:ascii="Poppins" w:hAnsi="Poppins"/>
          <w:rPrChange w:id="1835" w:author="Stuart McLarnon (NESO)" w:date="2024-11-18T11:12:00Z">
            <w:rPr/>
          </w:rPrChange>
        </w:rPr>
        <w:t xml:space="preserve">ii) </w:t>
      </w:r>
      <w:r w:rsidRPr="00B77E82">
        <w:rPr>
          <w:rFonts w:ascii="Poppins" w:hAnsi="Poppins"/>
          <w:rPrChange w:id="1836" w:author="Stuart McLarnon (NESO)" w:date="2024-11-18T11:12:00Z">
            <w:rPr/>
          </w:rPrChange>
        </w:rPr>
        <w:t xml:space="preserve">the Skeleton Network phase.  </w:t>
      </w:r>
      <w:del w:id="1837" w:author="Stuart McLarnon (NESO)" w:date="2024-11-18T11:12:00Z">
        <w:r w:rsidR="00900958">
          <w:delText>NGESO</w:delText>
        </w:r>
      </w:del>
      <w:ins w:id="1838" w:author="Stuart McLarnon (NESO)" w:date="2024-11-18T11:12:00Z">
        <w:r w:rsidR="00C34B53">
          <w:rPr>
            <w:rFonts w:ascii="Poppins" w:hAnsi="Poppins" w:cs="Poppins"/>
          </w:rPr>
          <w:t>NESO</w:t>
        </w:r>
      </w:ins>
      <w:r w:rsidRPr="00B77E82">
        <w:rPr>
          <w:rFonts w:ascii="Poppins" w:hAnsi="Poppins"/>
          <w:rPrChange w:id="1839" w:author="Stuart McLarnon (NESO)" w:date="2024-11-18T11:12:00Z">
            <w:rPr/>
          </w:rPrChange>
        </w:rPr>
        <w:t xml:space="preserve"> remains the frequency leader in both these phases </w:t>
      </w:r>
      <w:r w:rsidR="000A0FA9" w:rsidRPr="00B77E82">
        <w:rPr>
          <w:rFonts w:ascii="Poppins" w:hAnsi="Poppins"/>
          <w:rPrChange w:id="1840" w:author="Stuart McLarnon (NESO)" w:date="2024-11-18T11:12:00Z">
            <w:rPr/>
          </w:rPrChange>
        </w:rPr>
        <w:t>(</w:t>
      </w:r>
      <w:r w:rsidR="002A4817" w:rsidRPr="00B77E82">
        <w:rPr>
          <w:rFonts w:ascii="Poppins" w:hAnsi="Poppins"/>
          <w:rPrChange w:id="1841" w:author="Stuart McLarnon (NESO)" w:date="2024-11-18T11:12:00Z">
            <w:rPr/>
          </w:rPrChange>
        </w:rPr>
        <w:t>except where</w:t>
      </w:r>
      <w:r w:rsidR="000A0FA9" w:rsidRPr="00B77E82">
        <w:rPr>
          <w:rFonts w:ascii="Poppins" w:hAnsi="Poppins"/>
          <w:rPrChange w:id="1842" w:author="Stuart McLarnon (NESO)" w:date="2024-11-18T11:12:00Z">
            <w:rPr/>
          </w:rPrChange>
        </w:rPr>
        <w:t xml:space="preserve"> the role, as currently provided for in Scotland, has been delegated to another Transmission Licensee as defined under STCP-06-1</w:t>
      </w:r>
      <w:r w:rsidR="001E2662" w:rsidRPr="00B77E82">
        <w:rPr>
          <w:rFonts w:ascii="Poppins" w:hAnsi="Poppins"/>
          <w:rPrChange w:id="1843" w:author="Stuart McLarnon (NESO)" w:date="2024-11-18T11:12:00Z">
            <w:rPr/>
          </w:rPrChange>
        </w:rPr>
        <w:t xml:space="preserve"> or Network Operators in the case of DRZPs</w:t>
      </w:r>
      <w:r w:rsidR="00BD55C6" w:rsidRPr="00B77E82">
        <w:rPr>
          <w:rFonts w:ascii="Poppins" w:hAnsi="Poppins"/>
          <w:rPrChange w:id="1844" w:author="Stuart McLarnon (NESO)" w:date="2024-11-18T11:12:00Z">
            <w:rPr/>
          </w:rPrChange>
        </w:rPr>
        <w:t xml:space="preserve"> as provided for in </w:t>
      </w:r>
      <w:r w:rsidR="0039354D">
        <w:rPr>
          <w:rFonts w:ascii="Poppins" w:hAnsi="Poppins"/>
          <w:i/>
          <w:rPrChange w:id="1845" w:author="Stuart McLarnon (NESO)" w:date="2024-11-18T11:12:00Z">
            <w:rPr>
              <w:i/>
            </w:rPr>
          </w:rPrChange>
        </w:rPr>
        <w:t>Grid Code</w:t>
      </w:r>
      <w:r w:rsidR="00BD55C6" w:rsidRPr="00B77E82">
        <w:rPr>
          <w:rFonts w:ascii="Poppins" w:hAnsi="Poppins"/>
          <w:i/>
          <w:rPrChange w:id="1846" w:author="Stuart McLarnon (NESO)" w:date="2024-11-18T11:12:00Z">
            <w:rPr>
              <w:i/>
            </w:rPr>
          </w:rPrChange>
        </w:rPr>
        <w:t xml:space="preserve"> </w:t>
      </w:r>
      <w:r w:rsidR="00816D05" w:rsidRPr="00B77E82">
        <w:rPr>
          <w:rFonts w:ascii="Poppins" w:hAnsi="Poppins"/>
          <w:rPrChange w:id="1847" w:author="Stuart McLarnon (NESO)" w:date="2024-11-18T11:12:00Z">
            <w:rPr/>
          </w:rPrChange>
        </w:rPr>
        <w:t>OC9.4.7.8.13</w:t>
      </w:r>
      <w:r w:rsidR="00BF2F84" w:rsidRPr="00B77E82">
        <w:rPr>
          <w:rFonts w:ascii="Poppins" w:hAnsi="Poppins"/>
          <w:rPrChange w:id="1848" w:author="Stuart McLarnon (NESO)" w:date="2024-11-18T11:12:00Z">
            <w:rPr/>
          </w:rPrChange>
        </w:rPr>
        <w:t>.</w:t>
      </w:r>
      <w:r w:rsidR="00A339D7" w:rsidRPr="00B77E82">
        <w:rPr>
          <w:rFonts w:ascii="Poppins" w:hAnsi="Poppins"/>
          <w:rPrChange w:id="1849" w:author="Stuart McLarnon (NESO)" w:date="2024-11-18T11:12:00Z">
            <w:rPr/>
          </w:rPrChange>
        </w:rPr>
        <w:t xml:space="preserve"> </w:t>
      </w:r>
      <w:r w:rsidR="00794847" w:rsidRPr="00B77E82">
        <w:rPr>
          <w:rFonts w:ascii="Poppins" w:hAnsi="Poppins"/>
          <w:rPrChange w:id="1850" w:author="Stuart McLarnon (NESO)" w:date="2024-11-18T11:12:00Z">
            <w:rPr/>
          </w:rPrChange>
        </w:rPr>
        <w:t xml:space="preserve">An exception to this is where </w:t>
      </w:r>
      <w:del w:id="1851" w:author="Stuart McLarnon (NESO)" w:date="2024-11-18T11:12:00Z">
        <w:r w:rsidR="00794847" w:rsidRPr="00816D05">
          <w:delText>NGESO</w:delText>
        </w:r>
      </w:del>
      <w:ins w:id="1852" w:author="Stuart McLarnon (NESO)" w:date="2024-11-18T11:12:00Z">
        <w:r w:rsidR="00C34B53">
          <w:rPr>
            <w:rFonts w:ascii="Poppins" w:hAnsi="Poppins" w:cs="Poppins"/>
          </w:rPr>
          <w:t>NESO</w:t>
        </w:r>
      </w:ins>
      <w:r w:rsidR="00794847" w:rsidRPr="00B77E82">
        <w:rPr>
          <w:rFonts w:ascii="Poppins" w:hAnsi="Poppins"/>
          <w:rPrChange w:id="1853" w:author="Stuart McLarnon (NESO)" w:date="2024-11-18T11:12:00Z">
            <w:rPr/>
          </w:rPrChange>
        </w:rPr>
        <w:t xml:space="preserve"> or </w:t>
      </w:r>
      <w:r w:rsidR="00E740E7" w:rsidRPr="00B77E82">
        <w:rPr>
          <w:rFonts w:ascii="Poppins" w:hAnsi="Poppins"/>
          <w:rPrChange w:id="1854" w:author="Stuart McLarnon (NESO)" w:date="2024-11-18T11:12:00Z">
            <w:rPr/>
          </w:rPrChange>
        </w:rPr>
        <w:t>a Scottish Transmission Licensee has delegated this to another party as part of a Local Joint Restoration Plan or Distributio</w:t>
      </w:r>
      <w:r w:rsidR="00972495" w:rsidRPr="00B77E82">
        <w:rPr>
          <w:rFonts w:ascii="Poppins" w:hAnsi="Poppins"/>
          <w:rPrChange w:id="1855" w:author="Stuart McLarnon (NESO)" w:date="2024-11-18T11:12:00Z">
            <w:rPr/>
          </w:rPrChange>
        </w:rPr>
        <w:t>n Restoration Zone Plan.</w:t>
      </w:r>
    </w:p>
    <w:p w14:paraId="4878A43A" w14:textId="77777777" w:rsidR="002E6A47" w:rsidRPr="00B77E82" w:rsidRDefault="002E6A47" w:rsidP="002E6A47">
      <w:pPr>
        <w:jc w:val="both"/>
        <w:rPr>
          <w:rFonts w:ascii="Poppins" w:hAnsi="Poppins"/>
          <w:rPrChange w:id="1856" w:author="Stuart McLarnon (NESO)" w:date="2024-11-18T11:12:00Z">
            <w:rPr/>
          </w:rPrChange>
        </w:rPr>
      </w:pPr>
    </w:p>
    <w:p w14:paraId="57411B29" w14:textId="575B318D" w:rsidR="002E6A47" w:rsidRPr="00B77E82" w:rsidRDefault="002E6A47" w:rsidP="002E6A47">
      <w:pPr>
        <w:pStyle w:val="CF31Body"/>
        <w:rPr>
          <w:rFonts w:ascii="Poppins" w:hAnsi="Poppins"/>
          <w:rPrChange w:id="1857" w:author="Stuart McLarnon (NESO)" w:date="2024-11-18T11:12:00Z">
            <w:rPr/>
          </w:rPrChange>
        </w:rPr>
      </w:pPr>
      <w:r w:rsidRPr="00B77E82">
        <w:rPr>
          <w:rFonts w:ascii="Poppins" w:hAnsi="Poppins"/>
          <w:rPrChange w:id="1858" w:author="Stuart McLarnon (NESO)" w:date="2024-11-18T11:12:00Z">
            <w:rPr/>
          </w:rPrChange>
        </w:rPr>
        <w:t xml:space="preserve">Frequency Management during </w:t>
      </w:r>
      <w:r w:rsidR="000F3A5A" w:rsidRPr="00B77E82">
        <w:rPr>
          <w:rFonts w:ascii="Poppins" w:hAnsi="Poppins"/>
          <w:rPrChange w:id="1859" w:author="Stuart McLarnon (NESO)" w:date="2024-11-18T11:12:00Z">
            <w:rPr/>
          </w:rPrChange>
        </w:rPr>
        <w:t xml:space="preserve">the </w:t>
      </w:r>
      <w:r w:rsidRPr="00B77E82">
        <w:rPr>
          <w:rFonts w:ascii="Poppins" w:hAnsi="Poppins"/>
          <w:rPrChange w:id="1860" w:author="Stuart McLarnon (NESO)" w:date="2024-11-18T11:12:00Z">
            <w:rPr/>
          </w:rPrChange>
        </w:rPr>
        <w:t xml:space="preserve">LJRP </w:t>
      </w:r>
      <w:r w:rsidR="00472D67" w:rsidRPr="00B77E82">
        <w:rPr>
          <w:rFonts w:ascii="Poppins" w:hAnsi="Poppins"/>
          <w:rPrChange w:id="1861" w:author="Stuart McLarnon (NESO)" w:date="2024-11-18T11:12:00Z">
            <w:rPr/>
          </w:rPrChange>
        </w:rPr>
        <w:t xml:space="preserve">and DRZP </w:t>
      </w:r>
      <w:r w:rsidRPr="00B77E82">
        <w:rPr>
          <w:rFonts w:ascii="Poppins" w:hAnsi="Poppins"/>
          <w:rPrChange w:id="1862" w:author="Stuart McLarnon (NESO)" w:date="2024-11-18T11:12:00Z">
            <w:rPr/>
          </w:rPrChange>
        </w:rPr>
        <w:t>Phase</w:t>
      </w:r>
      <w:r w:rsidR="00472D67" w:rsidRPr="00B77E82">
        <w:rPr>
          <w:rFonts w:ascii="Poppins" w:hAnsi="Poppins"/>
          <w:rPrChange w:id="1863" w:author="Stuart McLarnon (NESO)" w:date="2024-11-18T11:12:00Z">
            <w:rPr/>
          </w:rPrChange>
        </w:rPr>
        <w:t>s</w:t>
      </w:r>
    </w:p>
    <w:p w14:paraId="77BBE8C8" w14:textId="77777777" w:rsidR="002E6A47" w:rsidRPr="00B77E82" w:rsidRDefault="002E6A47" w:rsidP="002E6A47">
      <w:pPr>
        <w:ind w:left="720"/>
        <w:jc w:val="both"/>
        <w:rPr>
          <w:rFonts w:ascii="Poppins" w:hAnsi="Poppins"/>
          <w:rPrChange w:id="1864" w:author="Stuart McLarnon (NESO)" w:date="2024-11-18T11:12:00Z">
            <w:rPr/>
          </w:rPrChange>
        </w:rPr>
      </w:pPr>
    </w:p>
    <w:p w14:paraId="7EDE2847" w14:textId="4108459C" w:rsidR="002E6A47" w:rsidRPr="00B77E82" w:rsidRDefault="006251CF" w:rsidP="003E1EE5">
      <w:pPr>
        <w:ind w:left="851"/>
        <w:jc w:val="both"/>
        <w:rPr>
          <w:rFonts w:ascii="Poppins" w:hAnsi="Poppins"/>
          <w:color w:val="auto"/>
          <w:rPrChange w:id="1865" w:author="Stuart McLarnon (NESO)" w:date="2024-11-18T11:12:00Z">
            <w:rPr>
              <w:rFonts w:ascii="Arial" w:hAnsi="Arial"/>
              <w:color w:val="auto"/>
            </w:rPr>
          </w:rPrChange>
        </w:rPr>
      </w:pPr>
      <w:r w:rsidRPr="00B77E82">
        <w:rPr>
          <w:rFonts w:ascii="Poppins" w:hAnsi="Poppins"/>
          <w:color w:val="auto"/>
          <w:rPrChange w:id="1866" w:author="Stuart McLarnon (NESO)" w:date="2024-11-18T11:12:00Z">
            <w:rPr>
              <w:rFonts w:ascii="Arial" w:hAnsi="Arial"/>
              <w:color w:val="auto"/>
            </w:rPr>
          </w:rPrChange>
        </w:rPr>
        <w:t>D</w:t>
      </w:r>
      <w:r w:rsidR="002A5DE5" w:rsidRPr="00B77E82">
        <w:rPr>
          <w:rFonts w:ascii="Poppins" w:hAnsi="Poppins"/>
          <w:color w:val="auto"/>
          <w:rPrChange w:id="1867" w:author="Stuart McLarnon (NESO)" w:date="2024-11-18T11:12:00Z">
            <w:rPr>
              <w:rFonts w:ascii="Arial" w:hAnsi="Arial"/>
              <w:color w:val="auto"/>
            </w:rPr>
          </w:rPrChange>
        </w:rPr>
        <w:t xml:space="preserve">uring the LJRP </w:t>
      </w:r>
      <w:r w:rsidR="002E6A47" w:rsidRPr="00B77E82">
        <w:rPr>
          <w:rFonts w:ascii="Poppins" w:hAnsi="Poppins"/>
          <w:color w:val="auto"/>
          <w:rPrChange w:id="1868" w:author="Stuart McLarnon (NESO)" w:date="2024-11-18T11:12:00Z">
            <w:rPr>
              <w:rFonts w:ascii="Arial" w:hAnsi="Arial"/>
              <w:color w:val="auto"/>
            </w:rPr>
          </w:rPrChange>
        </w:rPr>
        <w:t xml:space="preserve">phase, </w:t>
      </w:r>
      <w:del w:id="1869" w:author="Stuart McLarnon (NESO)" w:date="2024-11-18T11:12:00Z">
        <w:r w:rsidR="00900958" w:rsidRPr="00D44C6C">
          <w:rPr>
            <w:rFonts w:ascii="Arial" w:eastAsiaTheme="minorEastAsia" w:hAnsi="Arial" w:cstheme="minorHAnsi"/>
            <w:color w:val="auto"/>
          </w:rPr>
          <w:delText>NGESO</w:delText>
        </w:r>
      </w:del>
      <w:ins w:id="1870" w:author="Stuart McLarnon (NESO)" w:date="2024-11-18T11:12:00Z">
        <w:r w:rsidR="00C34B53">
          <w:rPr>
            <w:rFonts w:ascii="Poppins" w:eastAsiaTheme="minorEastAsia" w:hAnsi="Poppins" w:cs="Poppins"/>
            <w:color w:val="auto"/>
          </w:rPr>
          <w:t>NESO</w:t>
        </w:r>
      </w:ins>
      <w:r w:rsidR="002E6A47" w:rsidRPr="00B77E82">
        <w:rPr>
          <w:rFonts w:ascii="Poppins" w:hAnsi="Poppins"/>
          <w:color w:val="auto"/>
          <w:rPrChange w:id="1871" w:author="Stuart McLarnon (NESO)" w:date="2024-11-18T11:12:00Z">
            <w:rPr>
              <w:rFonts w:ascii="Arial" w:hAnsi="Arial"/>
              <w:color w:val="auto"/>
            </w:rPr>
          </w:rPrChange>
        </w:rPr>
        <w:t xml:space="preserve"> will instruct the implementation of required LJRPs.  As detailed within th</w:t>
      </w:r>
      <w:r w:rsidR="004C7DB5" w:rsidRPr="00B77E82">
        <w:rPr>
          <w:rFonts w:ascii="Poppins" w:hAnsi="Poppins"/>
          <w:color w:val="auto"/>
          <w:rPrChange w:id="1872" w:author="Stuart McLarnon (NESO)" w:date="2024-11-18T11:12:00Z">
            <w:rPr>
              <w:rFonts w:ascii="Arial" w:hAnsi="Arial"/>
              <w:color w:val="auto"/>
            </w:rPr>
          </w:rPrChange>
        </w:rPr>
        <w:t>e L</w:t>
      </w:r>
      <w:r w:rsidR="002E6A47" w:rsidRPr="00B77E82">
        <w:rPr>
          <w:rFonts w:ascii="Poppins" w:hAnsi="Poppins"/>
          <w:color w:val="auto"/>
          <w:rPrChange w:id="1873" w:author="Stuart McLarnon (NESO)" w:date="2024-11-18T11:12:00Z">
            <w:rPr>
              <w:rFonts w:ascii="Arial" w:hAnsi="Arial"/>
              <w:color w:val="auto"/>
            </w:rPr>
          </w:rPrChange>
        </w:rPr>
        <w:t>J</w:t>
      </w:r>
      <w:r w:rsidR="004C7DB5" w:rsidRPr="00B77E82">
        <w:rPr>
          <w:rFonts w:ascii="Poppins" w:hAnsi="Poppins"/>
          <w:color w:val="auto"/>
          <w:rPrChange w:id="1874" w:author="Stuart McLarnon (NESO)" w:date="2024-11-18T11:12:00Z">
            <w:rPr>
              <w:rFonts w:ascii="Arial" w:hAnsi="Arial"/>
              <w:color w:val="auto"/>
            </w:rPr>
          </w:rPrChange>
        </w:rPr>
        <w:t>R</w:t>
      </w:r>
      <w:r w:rsidR="002E6A47" w:rsidRPr="00B77E82">
        <w:rPr>
          <w:rFonts w:ascii="Poppins" w:hAnsi="Poppins"/>
          <w:color w:val="auto"/>
          <w:rPrChange w:id="1875" w:author="Stuart McLarnon (NESO)" w:date="2024-11-18T11:12:00Z">
            <w:rPr>
              <w:rFonts w:ascii="Arial" w:hAnsi="Arial"/>
              <w:color w:val="auto"/>
            </w:rPr>
          </w:rPrChange>
        </w:rPr>
        <w:t xml:space="preserve">P; demand blocks will be added in line with the requirements of the </w:t>
      </w:r>
      <w:r w:rsidR="00134271" w:rsidRPr="00B77E82">
        <w:rPr>
          <w:rFonts w:ascii="Poppins" w:hAnsi="Poppins"/>
          <w:color w:val="auto"/>
          <w:rPrChange w:id="1876" w:author="Stuart McLarnon (NESO)" w:date="2024-11-18T11:12:00Z">
            <w:rPr>
              <w:rFonts w:ascii="Arial" w:hAnsi="Arial"/>
              <w:color w:val="auto"/>
            </w:rPr>
          </w:rPrChange>
        </w:rPr>
        <w:t xml:space="preserve">relevant GB </w:t>
      </w:r>
      <w:r w:rsidR="00946362" w:rsidRPr="00B77E82">
        <w:rPr>
          <w:rFonts w:ascii="Poppins" w:hAnsi="Poppins"/>
          <w:color w:val="auto"/>
          <w:rPrChange w:id="1877" w:author="Stuart McLarnon (NESO)" w:date="2024-11-18T11:12:00Z">
            <w:rPr>
              <w:rFonts w:ascii="Arial" w:hAnsi="Arial"/>
              <w:color w:val="auto"/>
            </w:rPr>
          </w:rPrChange>
        </w:rPr>
        <w:t>P</w:t>
      </w:r>
      <w:r w:rsidR="00036035" w:rsidRPr="00B77E82">
        <w:rPr>
          <w:rFonts w:ascii="Poppins" w:hAnsi="Poppins"/>
          <w:color w:val="auto"/>
          <w:rPrChange w:id="1878" w:author="Stuart McLarnon (NESO)" w:date="2024-11-18T11:12:00Z">
            <w:rPr>
              <w:rFonts w:ascii="Arial" w:hAnsi="Arial"/>
              <w:color w:val="auto"/>
            </w:rPr>
          </w:rPrChange>
        </w:rPr>
        <w:t>arty to</w:t>
      </w:r>
      <w:r w:rsidR="002E6A47" w:rsidRPr="00B77E82">
        <w:rPr>
          <w:rFonts w:ascii="Poppins" w:hAnsi="Poppins"/>
          <w:color w:val="auto"/>
          <w:rPrChange w:id="1879" w:author="Stuart McLarnon (NESO)" w:date="2024-11-18T11:12:00Z">
            <w:rPr>
              <w:rFonts w:ascii="Arial" w:hAnsi="Arial"/>
              <w:color w:val="auto"/>
            </w:rPr>
          </w:rPrChange>
        </w:rPr>
        <w:t xml:space="preserve"> establish a</w:t>
      </w:r>
      <w:r w:rsidR="00D976C1" w:rsidRPr="00B77E82">
        <w:rPr>
          <w:rFonts w:ascii="Poppins" w:hAnsi="Poppins"/>
          <w:color w:val="auto"/>
          <w:rPrChange w:id="1880" w:author="Stuart McLarnon (NESO)" w:date="2024-11-18T11:12:00Z">
            <w:rPr>
              <w:rFonts w:ascii="Arial" w:hAnsi="Arial"/>
              <w:color w:val="auto"/>
            </w:rPr>
          </w:rPrChange>
        </w:rPr>
        <w:t xml:space="preserve"> </w:t>
      </w:r>
      <w:r w:rsidR="0041755D" w:rsidRPr="00B77E82">
        <w:rPr>
          <w:rFonts w:ascii="Poppins" w:hAnsi="Poppins"/>
          <w:color w:val="auto"/>
          <w:rPrChange w:id="1881" w:author="Stuart McLarnon (NESO)" w:date="2024-11-18T11:12:00Z">
            <w:rPr>
              <w:rFonts w:ascii="Arial" w:hAnsi="Arial"/>
              <w:color w:val="auto"/>
            </w:rPr>
          </w:rPrChange>
        </w:rPr>
        <w:t>P</w:t>
      </w:r>
      <w:r w:rsidR="002E6A47" w:rsidRPr="00B77E82">
        <w:rPr>
          <w:rFonts w:ascii="Poppins" w:hAnsi="Poppins"/>
          <w:color w:val="auto"/>
          <w:rPrChange w:id="1882" w:author="Stuart McLarnon (NESO)" w:date="2024-11-18T11:12:00Z">
            <w:rPr>
              <w:rFonts w:ascii="Arial" w:hAnsi="Arial"/>
              <w:color w:val="auto"/>
            </w:rPr>
          </w:rPrChange>
        </w:rPr>
        <w:t xml:space="preserve">ower </w:t>
      </w:r>
      <w:r w:rsidR="0041755D" w:rsidRPr="00B77E82">
        <w:rPr>
          <w:rFonts w:ascii="Poppins" w:hAnsi="Poppins"/>
          <w:color w:val="auto"/>
          <w:rPrChange w:id="1883" w:author="Stuart McLarnon (NESO)" w:date="2024-11-18T11:12:00Z">
            <w:rPr>
              <w:rFonts w:ascii="Arial" w:hAnsi="Arial"/>
              <w:color w:val="auto"/>
            </w:rPr>
          </w:rPrChange>
        </w:rPr>
        <w:t>I</w:t>
      </w:r>
      <w:r w:rsidR="002E6A47" w:rsidRPr="00B77E82">
        <w:rPr>
          <w:rFonts w:ascii="Poppins" w:hAnsi="Poppins"/>
          <w:color w:val="auto"/>
          <w:rPrChange w:id="1884" w:author="Stuart McLarnon (NESO)" w:date="2024-11-18T11:12:00Z">
            <w:rPr>
              <w:rFonts w:ascii="Arial" w:hAnsi="Arial"/>
              <w:color w:val="auto"/>
            </w:rPr>
          </w:rPrChange>
        </w:rPr>
        <w:t>sland.  During th</w:t>
      </w:r>
      <w:r w:rsidR="0079711A" w:rsidRPr="00B77E82">
        <w:rPr>
          <w:rFonts w:ascii="Poppins" w:hAnsi="Poppins"/>
          <w:color w:val="auto"/>
          <w:rPrChange w:id="1885" w:author="Stuart McLarnon (NESO)" w:date="2024-11-18T11:12:00Z">
            <w:rPr>
              <w:rFonts w:ascii="Arial" w:hAnsi="Arial"/>
              <w:color w:val="auto"/>
            </w:rPr>
          </w:rPrChange>
        </w:rPr>
        <w:t>is</w:t>
      </w:r>
      <w:r w:rsidR="002E6A47" w:rsidRPr="00B77E82">
        <w:rPr>
          <w:rFonts w:ascii="Poppins" w:hAnsi="Poppins"/>
          <w:color w:val="auto"/>
          <w:rPrChange w:id="1886" w:author="Stuart McLarnon (NESO)" w:date="2024-11-18T11:12:00Z">
            <w:rPr>
              <w:rFonts w:ascii="Arial" w:hAnsi="Arial"/>
              <w:color w:val="auto"/>
            </w:rPr>
          </w:rPrChange>
        </w:rPr>
        <w:t xml:space="preserve"> period </w:t>
      </w:r>
      <w:r w:rsidR="003D5C5E" w:rsidRPr="00B77E82">
        <w:rPr>
          <w:rFonts w:ascii="Poppins" w:hAnsi="Poppins"/>
          <w:color w:val="auto"/>
          <w:rPrChange w:id="1887" w:author="Stuart McLarnon (NESO)" w:date="2024-11-18T11:12:00Z">
            <w:rPr>
              <w:rFonts w:ascii="Arial" w:hAnsi="Arial"/>
              <w:color w:val="auto"/>
            </w:rPr>
          </w:rPrChange>
        </w:rPr>
        <w:t xml:space="preserve">the </w:t>
      </w:r>
      <w:r w:rsidR="00361A21" w:rsidRPr="00B77E82">
        <w:rPr>
          <w:rFonts w:ascii="Poppins" w:hAnsi="Poppins"/>
          <w:color w:val="auto"/>
          <w:rPrChange w:id="1888" w:author="Stuart McLarnon (NESO)" w:date="2024-11-18T11:12:00Z">
            <w:rPr>
              <w:rFonts w:ascii="Arial" w:hAnsi="Arial"/>
              <w:color w:val="auto"/>
            </w:rPr>
          </w:rPrChange>
        </w:rPr>
        <w:t xml:space="preserve">supply of Active and Reactive Power </w:t>
      </w:r>
      <w:r w:rsidR="00036035" w:rsidRPr="00B77E82">
        <w:rPr>
          <w:rFonts w:ascii="Poppins" w:hAnsi="Poppins"/>
          <w:color w:val="auto"/>
          <w:rPrChange w:id="1889" w:author="Stuart McLarnon (NESO)" w:date="2024-11-18T11:12:00Z">
            <w:rPr>
              <w:rFonts w:ascii="Arial" w:hAnsi="Arial"/>
              <w:color w:val="auto"/>
            </w:rPr>
          </w:rPrChange>
        </w:rPr>
        <w:t>is</w:t>
      </w:r>
      <w:r w:rsidR="002E6A47" w:rsidRPr="00B77E82">
        <w:rPr>
          <w:rFonts w:ascii="Poppins" w:hAnsi="Poppins"/>
          <w:color w:val="auto"/>
          <w:rPrChange w:id="1890" w:author="Stuart McLarnon (NESO)" w:date="2024-11-18T11:12:00Z">
            <w:rPr>
              <w:rFonts w:ascii="Arial" w:hAnsi="Arial"/>
              <w:color w:val="auto"/>
            </w:rPr>
          </w:rPrChange>
        </w:rPr>
        <w:t xml:space="preserve"> </w:t>
      </w:r>
      <w:r w:rsidR="0079711A" w:rsidRPr="00B77E82">
        <w:rPr>
          <w:rFonts w:ascii="Poppins" w:hAnsi="Poppins"/>
          <w:color w:val="auto"/>
          <w:rPrChange w:id="1891" w:author="Stuart McLarnon (NESO)" w:date="2024-11-18T11:12:00Z">
            <w:rPr>
              <w:rFonts w:ascii="Arial" w:hAnsi="Arial"/>
              <w:color w:val="auto"/>
            </w:rPr>
          </w:rPrChange>
        </w:rPr>
        <w:t xml:space="preserve">provided only by </w:t>
      </w:r>
      <w:r w:rsidR="00E233BA" w:rsidRPr="00B77E82">
        <w:rPr>
          <w:rFonts w:ascii="Poppins" w:hAnsi="Poppins"/>
          <w:color w:val="auto"/>
          <w:rPrChange w:id="1892" w:author="Stuart McLarnon (NESO)" w:date="2024-11-18T11:12:00Z">
            <w:rPr>
              <w:rFonts w:ascii="Arial" w:hAnsi="Arial"/>
              <w:color w:val="auto"/>
            </w:rPr>
          </w:rPrChange>
        </w:rPr>
        <w:t xml:space="preserve">Plant owned and operated by </w:t>
      </w:r>
      <w:r w:rsidR="0079711A" w:rsidRPr="00B77E82">
        <w:rPr>
          <w:rFonts w:ascii="Poppins" w:hAnsi="Poppins"/>
          <w:color w:val="auto"/>
          <w:rPrChange w:id="1893" w:author="Stuart McLarnon (NESO)" w:date="2024-11-18T11:12:00Z">
            <w:rPr>
              <w:rFonts w:ascii="Arial" w:hAnsi="Arial"/>
              <w:color w:val="auto"/>
            </w:rPr>
          </w:rPrChange>
        </w:rPr>
        <w:t xml:space="preserve">Anchor Restoration </w:t>
      </w:r>
      <w:r w:rsidR="009B5880" w:rsidRPr="00B77E82">
        <w:rPr>
          <w:rFonts w:ascii="Poppins" w:hAnsi="Poppins"/>
          <w:color w:val="auto"/>
          <w:rPrChange w:id="1894" w:author="Stuart McLarnon (NESO)" w:date="2024-11-18T11:12:00Z">
            <w:rPr>
              <w:rFonts w:ascii="Arial" w:hAnsi="Arial"/>
              <w:color w:val="auto"/>
            </w:rPr>
          </w:rPrChange>
        </w:rPr>
        <w:t>Contractors</w:t>
      </w:r>
      <w:r w:rsidR="00E233BA" w:rsidRPr="00B77E82">
        <w:rPr>
          <w:rFonts w:ascii="Poppins" w:hAnsi="Poppins"/>
          <w:color w:val="auto"/>
          <w:rPrChange w:id="1895" w:author="Stuart McLarnon (NESO)" w:date="2024-11-18T11:12:00Z">
            <w:rPr>
              <w:rFonts w:ascii="Arial" w:hAnsi="Arial"/>
              <w:color w:val="auto"/>
            </w:rPr>
          </w:rPrChange>
        </w:rPr>
        <w:t xml:space="preserve"> and in some cases may </w:t>
      </w:r>
      <w:r w:rsidR="00FC4C3F" w:rsidRPr="00B77E82">
        <w:rPr>
          <w:rFonts w:ascii="Poppins" w:hAnsi="Poppins"/>
          <w:color w:val="auto"/>
          <w:rPrChange w:id="1896" w:author="Stuart McLarnon (NESO)" w:date="2024-11-18T11:12:00Z">
            <w:rPr>
              <w:rFonts w:ascii="Arial" w:hAnsi="Arial"/>
              <w:color w:val="auto"/>
            </w:rPr>
          </w:rPrChange>
        </w:rPr>
        <w:t xml:space="preserve">also </w:t>
      </w:r>
      <w:r w:rsidR="00E233BA" w:rsidRPr="00B77E82">
        <w:rPr>
          <w:rFonts w:ascii="Poppins" w:hAnsi="Poppins"/>
          <w:color w:val="auto"/>
          <w:rPrChange w:id="1897" w:author="Stuart McLarnon (NESO)" w:date="2024-11-18T11:12:00Z">
            <w:rPr>
              <w:rFonts w:ascii="Arial" w:hAnsi="Arial"/>
              <w:color w:val="auto"/>
            </w:rPr>
          </w:rPrChange>
        </w:rPr>
        <w:t xml:space="preserve">be provided by </w:t>
      </w:r>
      <w:r w:rsidR="00DA46AF" w:rsidRPr="00B77E82">
        <w:rPr>
          <w:rFonts w:ascii="Poppins" w:hAnsi="Poppins"/>
          <w:color w:val="auto"/>
          <w:rPrChange w:id="1898" w:author="Stuart McLarnon (NESO)" w:date="2024-11-18T11:12:00Z">
            <w:rPr>
              <w:rFonts w:ascii="Arial" w:hAnsi="Arial"/>
              <w:color w:val="auto"/>
            </w:rPr>
          </w:rPrChange>
        </w:rPr>
        <w:t xml:space="preserve">Plant owned and operated by </w:t>
      </w:r>
      <w:r w:rsidR="00E233BA" w:rsidRPr="00B77E82">
        <w:rPr>
          <w:rFonts w:ascii="Poppins" w:hAnsi="Poppins"/>
          <w:color w:val="auto"/>
          <w:rPrChange w:id="1899" w:author="Stuart McLarnon (NESO)" w:date="2024-11-18T11:12:00Z">
            <w:rPr>
              <w:rFonts w:ascii="Arial" w:hAnsi="Arial"/>
              <w:color w:val="auto"/>
            </w:rPr>
          </w:rPrChange>
        </w:rPr>
        <w:t xml:space="preserve">Top Up Restoration </w:t>
      </w:r>
      <w:r w:rsidR="009B5880" w:rsidRPr="00B77E82">
        <w:rPr>
          <w:rFonts w:ascii="Poppins" w:hAnsi="Poppins"/>
          <w:color w:val="auto"/>
          <w:rPrChange w:id="1900" w:author="Stuart McLarnon (NESO)" w:date="2024-11-18T11:12:00Z">
            <w:rPr>
              <w:rFonts w:ascii="Arial" w:hAnsi="Arial"/>
              <w:color w:val="auto"/>
            </w:rPr>
          </w:rPrChange>
        </w:rPr>
        <w:t>Contractors</w:t>
      </w:r>
      <w:r w:rsidR="00E233BA" w:rsidRPr="00B77E82">
        <w:rPr>
          <w:rFonts w:ascii="Poppins" w:hAnsi="Poppins"/>
          <w:color w:val="auto"/>
          <w:rPrChange w:id="1901" w:author="Stuart McLarnon (NESO)" w:date="2024-11-18T11:12:00Z">
            <w:rPr>
              <w:rFonts w:ascii="Arial" w:hAnsi="Arial"/>
              <w:color w:val="auto"/>
            </w:rPr>
          </w:rPrChange>
        </w:rPr>
        <w:t>.</w:t>
      </w:r>
      <w:r w:rsidR="00D34B70" w:rsidRPr="00B77E82">
        <w:rPr>
          <w:rFonts w:ascii="Poppins" w:hAnsi="Poppins"/>
          <w:color w:val="auto"/>
          <w:rPrChange w:id="1902" w:author="Stuart McLarnon (NESO)" w:date="2024-11-18T11:12:00Z">
            <w:rPr>
              <w:rFonts w:ascii="Arial" w:hAnsi="Arial"/>
              <w:color w:val="auto"/>
            </w:rPr>
          </w:rPrChange>
        </w:rPr>
        <w:t xml:space="preserve"> </w:t>
      </w:r>
      <w:r w:rsidR="00AE727D" w:rsidRPr="00B77E82">
        <w:rPr>
          <w:rFonts w:ascii="Poppins" w:hAnsi="Poppins"/>
          <w:color w:val="auto"/>
          <w:rPrChange w:id="1903" w:author="Stuart McLarnon (NESO)" w:date="2024-11-18T11:12:00Z">
            <w:rPr>
              <w:rFonts w:ascii="Arial" w:hAnsi="Arial"/>
              <w:color w:val="auto"/>
            </w:rPr>
          </w:rPrChange>
        </w:rPr>
        <w:t>During this period</w:t>
      </w:r>
      <w:r w:rsidR="005E3511" w:rsidRPr="00B77E82">
        <w:rPr>
          <w:rFonts w:ascii="Poppins" w:hAnsi="Poppins"/>
          <w:color w:val="auto"/>
          <w:rPrChange w:id="1904" w:author="Stuart McLarnon (NESO)" w:date="2024-11-18T11:12:00Z">
            <w:rPr>
              <w:rFonts w:ascii="Arial" w:hAnsi="Arial"/>
              <w:color w:val="auto"/>
            </w:rPr>
          </w:rPrChange>
        </w:rPr>
        <w:t>,</w:t>
      </w:r>
      <w:r w:rsidR="00AE727D" w:rsidRPr="00B77E82">
        <w:rPr>
          <w:rFonts w:ascii="Poppins" w:hAnsi="Poppins"/>
          <w:color w:val="auto"/>
          <w:rPrChange w:id="1905" w:author="Stuart McLarnon (NESO)" w:date="2024-11-18T11:12:00Z">
            <w:rPr>
              <w:rFonts w:ascii="Arial" w:hAnsi="Arial"/>
              <w:color w:val="auto"/>
            </w:rPr>
          </w:rPrChange>
        </w:rPr>
        <w:t xml:space="preserve"> the control of frequency is generally </w:t>
      </w:r>
      <w:r w:rsidR="005E3511" w:rsidRPr="00B77E82">
        <w:rPr>
          <w:rFonts w:ascii="Poppins" w:hAnsi="Poppins"/>
          <w:color w:val="auto"/>
          <w:rPrChange w:id="1906" w:author="Stuart McLarnon (NESO)" w:date="2024-11-18T11:12:00Z">
            <w:rPr>
              <w:rFonts w:ascii="Arial" w:hAnsi="Arial"/>
              <w:color w:val="auto"/>
            </w:rPr>
          </w:rPrChange>
        </w:rPr>
        <w:t>regulated by the Anchor Plant</w:t>
      </w:r>
      <w:r w:rsidR="006E0CEF" w:rsidRPr="00B77E82">
        <w:rPr>
          <w:rFonts w:ascii="Poppins" w:hAnsi="Poppins"/>
          <w:color w:val="auto"/>
          <w:rPrChange w:id="1907" w:author="Stuart McLarnon (NESO)" w:date="2024-11-18T11:12:00Z">
            <w:rPr>
              <w:rFonts w:ascii="Arial" w:hAnsi="Arial"/>
              <w:color w:val="auto"/>
            </w:rPr>
          </w:rPrChange>
        </w:rPr>
        <w:t xml:space="preserve"> as </w:t>
      </w:r>
      <w:r w:rsidR="00F20359" w:rsidRPr="00B77E82">
        <w:rPr>
          <w:rFonts w:ascii="Poppins" w:hAnsi="Poppins"/>
          <w:color w:val="auto"/>
          <w:rPrChange w:id="1908" w:author="Stuart McLarnon (NESO)" w:date="2024-11-18T11:12:00Z">
            <w:rPr>
              <w:rFonts w:ascii="Arial" w:hAnsi="Arial"/>
              <w:color w:val="auto"/>
            </w:rPr>
          </w:rPrChange>
        </w:rPr>
        <w:t>additional Demand is switched into service</w:t>
      </w:r>
      <w:r w:rsidR="002E6AF9" w:rsidRPr="00B77E82">
        <w:rPr>
          <w:rFonts w:ascii="Poppins" w:hAnsi="Poppins"/>
          <w:color w:val="auto"/>
          <w:rPrChange w:id="1909" w:author="Stuart McLarnon (NESO)" w:date="2024-11-18T11:12:00Z">
            <w:rPr>
              <w:rFonts w:ascii="Arial" w:hAnsi="Arial"/>
              <w:color w:val="auto"/>
            </w:rPr>
          </w:rPrChange>
        </w:rPr>
        <w:t xml:space="preserve">.  Where Top Up Restoration </w:t>
      </w:r>
      <w:r w:rsidR="00D5470D" w:rsidRPr="00B77E82">
        <w:rPr>
          <w:rFonts w:ascii="Poppins" w:hAnsi="Poppins"/>
          <w:color w:val="auto"/>
          <w:rPrChange w:id="1910" w:author="Stuart McLarnon (NESO)" w:date="2024-11-18T11:12:00Z">
            <w:rPr>
              <w:rFonts w:ascii="Arial" w:hAnsi="Arial"/>
              <w:color w:val="auto"/>
            </w:rPr>
          </w:rPrChange>
        </w:rPr>
        <w:t>Contractors</w:t>
      </w:r>
      <w:r w:rsidR="002E6AF9" w:rsidRPr="00B77E82">
        <w:rPr>
          <w:rFonts w:ascii="Poppins" w:hAnsi="Poppins"/>
          <w:color w:val="auto"/>
          <w:rPrChange w:id="1911" w:author="Stuart McLarnon (NESO)" w:date="2024-11-18T11:12:00Z">
            <w:rPr>
              <w:rFonts w:ascii="Arial" w:hAnsi="Arial"/>
              <w:color w:val="auto"/>
            </w:rPr>
          </w:rPrChange>
        </w:rPr>
        <w:t xml:space="preserve"> are involved</w:t>
      </w:r>
      <w:r w:rsidR="008815D9" w:rsidRPr="00B77E82">
        <w:rPr>
          <w:rFonts w:ascii="Poppins" w:hAnsi="Poppins"/>
          <w:color w:val="auto"/>
          <w:rPrChange w:id="1912" w:author="Stuart McLarnon (NESO)" w:date="2024-11-18T11:12:00Z">
            <w:rPr>
              <w:rFonts w:ascii="Arial" w:hAnsi="Arial"/>
              <w:color w:val="auto"/>
            </w:rPr>
          </w:rPrChange>
        </w:rPr>
        <w:t>,</w:t>
      </w:r>
      <w:r w:rsidR="002E6AF9" w:rsidRPr="00B77E82">
        <w:rPr>
          <w:rFonts w:ascii="Poppins" w:hAnsi="Poppins"/>
          <w:color w:val="auto"/>
          <w:rPrChange w:id="1913" w:author="Stuart McLarnon (NESO)" w:date="2024-11-18T11:12:00Z">
            <w:rPr>
              <w:rFonts w:ascii="Arial" w:hAnsi="Arial"/>
              <w:color w:val="auto"/>
            </w:rPr>
          </w:rPrChange>
        </w:rPr>
        <w:t xml:space="preserve"> there is an increasing </w:t>
      </w:r>
      <w:r w:rsidR="00D23CD8" w:rsidRPr="00B77E82">
        <w:rPr>
          <w:rFonts w:ascii="Poppins" w:hAnsi="Poppins"/>
          <w:color w:val="auto"/>
          <w:rPrChange w:id="1914" w:author="Stuart McLarnon (NESO)" w:date="2024-11-18T11:12:00Z">
            <w:rPr>
              <w:rFonts w:ascii="Arial" w:hAnsi="Arial"/>
              <w:color w:val="auto"/>
            </w:rPr>
          </w:rPrChange>
        </w:rPr>
        <w:t xml:space="preserve">coordination role for </w:t>
      </w:r>
      <w:del w:id="1915" w:author="Stuart McLarnon (NESO)" w:date="2024-11-18T11:12:00Z">
        <w:r w:rsidR="00EF0122">
          <w:rPr>
            <w:rFonts w:ascii="Arial" w:eastAsiaTheme="minorEastAsia" w:hAnsi="Arial" w:cstheme="minorHAnsi"/>
            <w:color w:val="auto"/>
          </w:rPr>
          <w:delText>NGESO</w:delText>
        </w:r>
      </w:del>
      <w:ins w:id="1916" w:author="Stuart McLarnon (NESO)" w:date="2024-11-18T11:12:00Z">
        <w:r w:rsidR="00C34B53">
          <w:rPr>
            <w:rFonts w:ascii="Poppins" w:eastAsiaTheme="minorEastAsia" w:hAnsi="Poppins" w:cs="Poppins"/>
            <w:color w:val="auto"/>
          </w:rPr>
          <w:t>NESO</w:t>
        </w:r>
      </w:ins>
      <w:r w:rsidR="00EF0122" w:rsidRPr="00B77E82">
        <w:rPr>
          <w:rFonts w:ascii="Poppins" w:hAnsi="Poppins"/>
          <w:color w:val="auto"/>
          <w:rPrChange w:id="1917" w:author="Stuart McLarnon (NESO)" w:date="2024-11-18T11:12:00Z">
            <w:rPr>
              <w:rFonts w:ascii="Arial" w:hAnsi="Arial"/>
              <w:color w:val="auto"/>
            </w:rPr>
          </w:rPrChange>
        </w:rPr>
        <w:t xml:space="preserve"> </w:t>
      </w:r>
      <w:r w:rsidR="008F4209" w:rsidRPr="00B77E82">
        <w:rPr>
          <w:rFonts w:ascii="Poppins" w:hAnsi="Poppins"/>
          <w:color w:val="auto"/>
          <w:rPrChange w:id="1918" w:author="Stuart McLarnon (NESO)" w:date="2024-11-18T11:12:00Z">
            <w:rPr>
              <w:rFonts w:ascii="Arial" w:hAnsi="Arial"/>
              <w:color w:val="auto"/>
            </w:rPr>
          </w:rPrChange>
        </w:rPr>
        <w:t>which could be</w:t>
      </w:r>
      <w:r w:rsidR="00EF0122" w:rsidRPr="00B77E82">
        <w:rPr>
          <w:rFonts w:ascii="Poppins" w:hAnsi="Poppins"/>
          <w:color w:val="auto"/>
          <w:rPrChange w:id="1919" w:author="Stuart McLarnon (NESO)" w:date="2024-11-18T11:12:00Z">
            <w:rPr>
              <w:rFonts w:ascii="Arial" w:hAnsi="Arial"/>
              <w:color w:val="auto"/>
            </w:rPr>
          </w:rPrChange>
        </w:rPr>
        <w:t xml:space="preserve"> delegated to Scottish Transmission Licensees (as provided for under STCP 06-1) </w:t>
      </w:r>
      <w:r w:rsidR="006E0CEF" w:rsidRPr="00B77E82">
        <w:rPr>
          <w:rFonts w:ascii="Poppins" w:hAnsi="Poppins"/>
          <w:color w:val="auto"/>
          <w:rPrChange w:id="1920" w:author="Stuart McLarnon (NESO)" w:date="2024-11-18T11:12:00Z">
            <w:rPr>
              <w:rFonts w:ascii="Arial" w:hAnsi="Arial"/>
              <w:color w:val="auto"/>
            </w:rPr>
          </w:rPrChange>
        </w:rPr>
        <w:t>or</w:t>
      </w:r>
      <w:r w:rsidR="00EF0122" w:rsidRPr="00B77E82">
        <w:rPr>
          <w:rFonts w:ascii="Poppins" w:hAnsi="Poppins"/>
          <w:color w:val="auto"/>
          <w:rPrChange w:id="1921" w:author="Stuart McLarnon (NESO)" w:date="2024-11-18T11:12:00Z">
            <w:rPr>
              <w:rFonts w:ascii="Arial" w:hAnsi="Arial"/>
              <w:color w:val="auto"/>
            </w:rPr>
          </w:rPrChange>
        </w:rPr>
        <w:t xml:space="preserve"> relevant</w:t>
      </w:r>
      <w:r w:rsidR="008F4209" w:rsidRPr="00B77E82">
        <w:rPr>
          <w:rFonts w:ascii="Poppins" w:hAnsi="Poppins"/>
          <w:color w:val="auto"/>
          <w:rPrChange w:id="1922" w:author="Stuart McLarnon (NESO)" w:date="2024-11-18T11:12:00Z">
            <w:rPr>
              <w:rFonts w:ascii="Arial" w:hAnsi="Arial"/>
              <w:color w:val="auto"/>
            </w:rPr>
          </w:rPrChange>
        </w:rPr>
        <w:t xml:space="preserve"> Network Operators in the case of a </w:t>
      </w:r>
      <w:r w:rsidR="003261B9" w:rsidRPr="00B77E82">
        <w:rPr>
          <w:rFonts w:ascii="Poppins" w:hAnsi="Poppins"/>
          <w:color w:val="auto"/>
          <w:rPrChange w:id="1923" w:author="Stuart McLarnon (NESO)" w:date="2024-11-18T11:12:00Z">
            <w:rPr>
              <w:rFonts w:ascii="Arial" w:hAnsi="Arial"/>
              <w:color w:val="auto"/>
            </w:rPr>
          </w:rPrChange>
        </w:rPr>
        <w:t>Distribution Restoration Zone</w:t>
      </w:r>
      <w:r w:rsidR="00B7706D" w:rsidRPr="00B77E82">
        <w:rPr>
          <w:rFonts w:ascii="Poppins" w:hAnsi="Poppins"/>
          <w:color w:val="auto"/>
          <w:rPrChange w:id="1924" w:author="Stuart McLarnon (NESO)" w:date="2024-11-18T11:12:00Z">
            <w:rPr>
              <w:rFonts w:ascii="Arial" w:hAnsi="Arial"/>
              <w:color w:val="auto"/>
            </w:rPr>
          </w:rPrChange>
        </w:rPr>
        <w:t>.</w:t>
      </w:r>
      <w:r w:rsidR="003261B9" w:rsidRPr="00B77E82">
        <w:rPr>
          <w:rFonts w:ascii="Poppins" w:hAnsi="Poppins"/>
          <w:color w:val="auto"/>
          <w:rPrChange w:id="1925" w:author="Stuart McLarnon (NESO)" w:date="2024-11-18T11:12:00Z">
            <w:rPr>
              <w:rFonts w:ascii="Arial" w:hAnsi="Arial"/>
              <w:color w:val="auto"/>
            </w:rPr>
          </w:rPrChange>
        </w:rPr>
        <w:t xml:space="preserve"> </w:t>
      </w:r>
      <w:r w:rsidR="00EF0122" w:rsidRPr="00B77E82">
        <w:rPr>
          <w:rFonts w:ascii="Poppins" w:hAnsi="Poppins"/>
          <w:color w:val="auto"/>
          <w:rPrChange w:id="1926" w:author="Stuart McLarnon (NESO)" w:date="2024-11-18T11:12:00Z">
            <w:rPr>
              <w:rFonts w:ascii="Arial" w:hAnsi="Arial"/>
              <w:color w:val="auto"/>
            </w:rPr>
          </w:rPrChange>
        </w:rPr>
        <w:t xml:space="preserve"> </w:t>
      </w:r>
      <w:r w:rsidR="005E3511" w:rsidRPr="00B77E82">
        <w:rPr>
          <w:rFonts w:ascii="Poppins" w:hAnsi="Poppins"/>
          <w:color w:val="auto"/>
          <w:rPrChange w:id="1927" w:author="Stuart McLarnon (NESO)" w:date="2024-11-18T11:12:00Z">
            <w:rPr>
              <w:rFonts w:ascii="Arial" w:hAnsi="Arial"/>
              <w:color w:val="auto"/>
            </w:rPr>
          </w:rPrChange>
        </w:rPr>
        <w:t xml:space="preserve"> </w:t>
      </w:r>
    </w:p>
    <w:p w14:paraId="6E27196A" w14:textId="4F5D79BB" w:rsidR="002E6A47" w:rsidRPr="00B77E82" w:rsidRDefault="002E6A47" w:rsidP="003E1EE5">
      <w:pPr>
        <w:ind w:left="851"/>
        <w:jc w:val="both"/>
        <w:rPr>
          <w:rFonts w:ascii="Poppins" w:hAnsi="Poppins"/>
          <w:color w:val="auto"/>
          <w:rPrChange w:id="1928" w:author="Stuart McLarnon (NESO)" w:date="2024-11-18T11:12:00Z">
            <w:rPr>
              <w:rFonts w:ascii="Arial" w:hAnsi="Arial"/>
              <w:color w:val="auto"/>
            </w:rPr>
          </w:rPrChange>
        </w:rPr>
      </w:pPr>
      <w:r w:rsidRPr="00B77E82">
        <w:rPr>
          <w:rFonts w:ascii="Poppins" w:hAnsi="Poppins"/>
          <w:color w:val="auto"/>
          <w:rPrChange w:id="1929" w:author="Stuart McLarnon (NESO)" w:date="2024-11-18T11:12:00Z">
            <w:rPr>
              <w:rFonts w:ascii="Arial" w:hAnsi="Arial"/>
              <w:color w:val="auto"/>
            </w:rPr>
          </w:rPrChange>
        </w:rPr>
        <w:t>During th</w:t>
      </w:r>
      <w:r w:rsidR="00934665" w:rsidRPr="00B77E82">
        <w:rPr>
          <w:rFonts w:ascii="Poppins" w:hAnsi="Poppins"/>
          <w:color w:val="auto"/>
          <w:rPrChange w:id="1930" w:author="Stuart McLarnon (NESO)" w:date="2024-11-18T11:12:00Z">
            <w:rPr>
              <w:rFonts w:ascii="Arial" w:hAnsi="Arial"/>
              <w:color w:val="auto"/>
            </w:rPr>
          </w:rPrChange>
        </w:rPr>
        <w:t>e</w:t>
      </w:r>
      <w:r w:rsidRPr="00B77E82">
        <w:rPr>
          <w:rFonts w:ascii="Poppins" w:hAnsi="Poppins"/>
          <w:color w:val="auto"/>
          <w:rPrChange w:id="1931" w:author="Stuart McLarnon (NESO)" w:date="2024-11-18T11:12:00Z">
            <w:rPr>
              <w:rFonts w:ascii="Arial" w:hAnsi="Arial"/>
              <w:color w:val="auto"/>
            </w:rPr>
          </w:rPrChange>
        </w:rPr>
        <w:t xml:space="preserve"> </w:t>
      </w:r>
      <w:r w:rsidR="00934665" w:rsidRPr="00B77E82">
        <w:rPr>
          <w:rFonts w:ascii="Poppins" w:hAnsi="Poppins"/>
          <w:color w:val="auto"/>
          <w:rPrChange w:id="1932" w:author="Stuart McLarnon (NESO)" w:date="2024-11-18T11:12:00Z">
            <w:rPr>
              <w:rFonts w:ascii="Arial" w:hAnsi="Arial"/>
              <w:color w:val="auto"/>
            </w:rPr>
          </w:rPrChange>
        </w:rPr>
        <w:t xml:space="preserve">LJRP </w:t>
      </w:r>
      <w:r w:rsidRPr="00B77E82">
        <w:rPr>
          <w:rFonts w:ascii="Poppins" w:hAnsi="Poppins"/>
          <w:color w:val="auto"/>
          <w:rPrChange w:id="1933" w:author="Stuart McLarnon (NESO)" w:date="2024-11-18T11:12:00Z">
            <w:rPr>
              <w:rFonts w:ascii="Arial" w:hAnsi="Arial"/>
              <w:color w:val="auto"/>
            </w:rPr>
          </w:rPrChange>
        </w:rPr>
        <w:t>p</w:t>
      </w:r>
      <w:r w:rsidR="00BA42B4" w:rsidRPr="00B77E82">
        <w:rPr>
          <w:rFonts w:ascii="Poppins" w:hAnsi="Poppins"/>
          <w:color w:val="auto"/>
          <w:rPrChange w:id="1934" w:author="Stuart McLarnon (NESO)" w:date="2024-11-18T11:12:00Z">
            <w:rPr>
              <w:rFonts w:ascii="Arial" w:hAnsi="Arial"/>
              <w:color w:val="auto"/>
            </w:rPr>
          </w:rPrChange>
        </w:rPr>
        <w:t>hase</w:t>
      </w:r>
      <w:r w:rsidR="00B7706D" w:rsidRPr="00B77E82">
        <w:rPr>
          <w:rFonts w:ascii="Poppins" w:hAnsi="Poppins"/>
          <w:color w:val="auto"/>
          <w:rPrChange w:id="1935" w:author="Stuart McLarnon (NESO)" w:date="2024-11-18T11:12:00Z">
            <w:rPr>
              <w:rFonts w:ascii="Arial" w:hAnsi="Arial"/>
              <w:color w:val="auto"/>
            </w:rPr>
          </w:rPrChange>
        </w:rPr>
        <w:t>,</w:t>
      </w:r>
      <w:r w:rsidR="00934665" w:rsidRPr="00B77E82">
        <w:rPr>
          <w:rFonts w:ascii="Poppins" w:hAnsi="Poppins"/>
          <w:color w:val="auto"/>
          <w:rPrChange w:id="1936" w:author="Stuart McLarnon (NESO)" w:date="2024-11-18T11:12:00Z">
            <w:rPr>
              <w:rFonts w:ascii="Arial" w:hAnsi="Arial"/>
              <w:color w:val="auto"/>
            </w:rPr>
          </w:rPrChange>
        </w:rPr>
        <w:t xml:space="preserve"> Anchor </w:t>
      </w:r>
      <w:del w:id="1937" w:author="Stuart McLarnon (NESO)" w:date="2024-11-18T11:12:00Z">
        <w:r w:rsidR="0005522D">
          <w:rPr>
            <w:rFonts w:ascii="Arial" w:eastAsiaTheme="minorEastAsia" w:hAnsi="Arial" w:cstheme="minorHAnsi"/>
            <w:color w:val="auto"/>
          </w:rPr>
          <w:delText>Resoration</w:delText>
        </w:r>
      </w:del>
      <w:ins w:id="1938" w:author="Stuart McLarnon (NESO)" w:date="2024-11-18T11:12:00Z">
        <w:r w:rsidR="00570E34" w:rsidRPr="00B77E82">
          <w:rPr>
            <w:rFonts w:ascii="Poppins" w:eastAsiaTheme="minorEastAsia" w:hAnsi="Poppins" w:cs="Poppins"/>
            <w:color w:val="auto"/>
          </w:rPr>
          <w:t>Restoration</w:t>
        </w:r>
      </w:ins>
      <w:r w:rsidR="0005522D" w:rsidRPr="00B77E82">
        <w:rPr>
          <w:rFonts w:ascii="Poppins" w:hAnsi="Poppins"/>
          <w:color w:val="auto"/>
          <w:rPrChange w:id="1939" w:author="Stuart McLarnon (NESO)" w:date="2024-11-18T11:12:00Z">
            <w:rPr>
              <w:rFonts w:ascii="Arial" w:hAnsi="Arial"/>
              <w:color w:val="auto"/>
            </w:rPr>
          </w:rPrChange>
        </w:rPr>
        <w:t xml:space="preserve"> </w:t>
      </w:r>
      <w:r w:rsidR="003C5CC3" w:rsidRPr="00B77E82">
        <w:rPr>
          <w:rFonts w:ascii="Poppins" w:hAnsi="Poppins"/>
          <w:color w:val="auto"/>
          <w:rPrChange w:id="1940" w:author="Stuart McLarnon (NESO)" w:date="2024-11-18T11:12:00Z">
            <w:rPr>
              <w:rFonts w:ascii="Arial" w:hAnsi="Arial"/>
              <w:color w:val="auto"/>
            </w:rPr>
          </w:rPrChange>
        </w:rPr>
        <w:t>Contractors</w:t>
      </w:r>
      <w:r w:rsidR="008E1E6E" w:rsidRPr="00B77E82">
        <w:rPr>
          <w:rFonts w:ascii="Poppins" w:hAnsi="Poppins"/>
          <w:color w:val="auto"/>
          <w:rPrChange w:id="1941" w:author="Stuart McLarnon (NESO)" w:date="2024-11-18T11:12:00Z">
            <w:rPr>
              <w:rFonts w:ascii="Arial" w:hAnsi="Arial"/>
              <w:color w:val="auto"/>
            </w:rPr>
          </w:rPrChange>
        </w:rPr>
        <w:t xml:space="preserve"> </w:t>
      </w:r>
      <w:r w:rsidR="00107D42" w:rsidRPr="00B77E82">
        <w:rPr>
          <w:rStyle w:val="CommentReference"/>
          <w:rFonts w:ascii="Poppins" w:hAnsi="Poppins"/>
          <w:sz w:val="20"/>
          <w:rPrChange w:id="1942" w:author="Stuart McLarnon (NESO)" w:date="2024-11-18T11:12:00Z">
            <w:rPr>
              <w:rStyle w:val="CommentReference"/>
              <w:sz w:val="20"/>
            </w:rPr>
          </w:rPrChange>
        </w:rPr>
        <w:t>a</w:t>
      </w:r>
      <w:r w:rsidR="000B0B3C" w:rsidRPr="00B77E82">
        <w:rPr>
          <w:rFonts w:ascii="Poppins" w:hAnsi="Poppins"/>
          <w:color w:val="auto"/>
          <w:rPrChange w:id="1943" w:author="Stuart McLarnon (NESO)" w:date="2024-11-18T11:12:00Z">
            <w:rPr>
              <w:rFonts w:ascii="Arial" w:hAnsi="Arial"/>
              <w:color w:val="auto"/>
            </w:rPr>
          </w:rPrChange>
        </w:rPr>
        <w:t>nd</w:t>
      </w:r>
      <w:r w:rsidR="00934665" w:rsidRPr="00B77E82">
        <w:rPr>
          <w:rFonts w:ascii="Poppins" w:hAnsi="Poppins"/>
          <w:color w:val="auto"/>
          <w:rPrChange w:id="1944" w:author="Stuart McLarnon (NESO)" w:date="2024-11-18T11:12:00Z">
            <w:rPr>
              <w:rFonts w:ascii="Arial" w:hAnsi="Arial"/>
              <w:color w:val="auto"/>
            </w:rPr>
          </w:rPrChange>
        </w:rPr>
        <w:t xml:space="preserve"> Top Up Restoration </w:t>
      </w:r>
      <w:r w:rsidR="00A363BA" w:rsidRPr="00B77E82">
        <w:rPr>
          <w:rFonts w:ascii="Poppins" w:hAnsi="Poppins"/>
          <w:color w:val="auto"/>
          <w:rPrChange w:id="1945" w:author="Stuart McLarnon (NESO)" w:date="2024-11-18T11:12:00Z">
            <w:rPr>
              <w:rFonts w:ascii="Arial" w:hAnsi="Arial"/>
              <w:color w:val="auto"/>
            </w:rPr>
          </w:rPrChange>
        </w:rPr>
        <w:t>Contractors</w:t>
      </w:r>
      <w:r w:rsidR="001935C7" w:rsidRPr="00B77E82">
        <w:rPr>
          <w:rFonts w:ascii="Poppins" w:hAnsi="Poppins"/>
          <w:color w:val="auto"/>
          <w:rPrChange w:id="1946" w:author="Stuart McLarnon (NESO)" w:date="2024-11-18T11:12:00Z">
            <w:rPr>
              <w:rFonts w:ascii="Arial" w:hAnsi="Arial"/>
              <w:color w:val="auto"/>
            </w:rPr>
          </w:rPrChange>
        </w:rPr>
        <w:t xml:space="preserve"> </w:t>
      </w:r>
      <w:r w:rsidR="00C23407" w:rsidRPr="00B77E82">
        <w:rPr>
          <w:rFonts w:ascii="Poppins" w:hAnsi="Poppins"/>
          <w:color w:val="auto"/>
          <w:rPrChange w:id="1947" w:author="Stuart McLarnon (NESO)" w:date="2024-11-18T11:12:00Z">
            <w:rPr>
              <w:rFonts w:ascii="Arial" w:hAnsi="Arial"/>
              <w:color w:val="auto"/>
            </w:rPr>
          </w:rPrChange>
        </w:rPr>
        <w:t>(where required)</w:t>
      </w:r>
      <w:r w:rsidR="00700AF7" w:rsidRPr="00B77E82">
        <w:rPr>
          <w:rFonts w:ascii="Poppins" w:hAnsi="Poppins"/>
          <w:color w:val="auto"/>
          <w:rPrChange w:id="1948" w:author="Stuart McLarnon (NESO)" w:date="2024-11-18T11:12:00Z">
            <w:rPr>
              <w:rFonts w:ascii="Arial" w:hAnsi="Arial"/>
              <w:color w:val="auto"/>
            </w:rPr>
          </w:rPrChange>
        </w:rPr>
        <w:t xml:space="preserve"> which are party to the LJRP</w:t>
      </w:r>
      <w:r w:rsidR="00C23407" w:rsidRPr="00B77E82">
        <w:rPr>
          <w:rFonts w:ascii="Poppins" w:hAnsi="Poppins"/>
          <w:color w:val="auto"/>
          <w:rPrChange w:id="1949" w:author="Stuart McLarnon (NESO)" w:date="2024-11-18T11:12:00Z">
            <w:rPr>
              <w:rFonts w:ascii="Arial" w:hAnsi="Arial"/>
              <w:color w:val="auto"/>
            </w:rPr>
          </w:rPrChange>
        </w:rPr>
        <w:t xml:space="preserve"> </w:t>
      </w:r>
      <w:del w:id="1950" w:author="Stuart McLarnon (NESO)" w:date="2024-11-18T11:12:00Z">
        <w:r w:rsidR="00C23407">
          <w:rPr>
            <w:rFonts w:ascii="Arial" w:eastAsiaTheme="minorEastAsia" w:hAnsi="Arial" w:cstheme="minorHAnsi"/>
            <w:color w:val="auto"/>
          </w:rPr>
          <w:delText xml:space="preserve"> </w:delText>
        </w:r>
      </w:del>
      <w:r w:rsidR="00036035" w:rsidRPr="00B77E82">
        <w:rPr>
          <w:rFonts w:ascii="Poppins" w:hAnsi="Poppins"/>
          <w:color w:val="auto"/>
          <w:rPrChange w:id="1951" w:author="Stuart McLarnon (NESO)" w:date="2024-11-18T11:12:00Z">
            <w:rPr>
              <w:rFonts w:ascii="Arial" w:hAnsi="Arial"/>
              <w:color w:val="auto"/>
            </w:rPr>
          </w:rPrChange>
        </w:rPr>
        <w:t>will</w:t>
      </w:r>
      <w:r w:rsidRPr="00B77E82">
        <w:rPr>
          <w:rFonts w:ascii="Poppins" w:hAnsi="Poppins"/>
          <w:color w:val="auto"/>
          <w:rPrChange w:id="1952" w:author="Stuart McLarnon (NESO)" w:date="2024-11-18T11:12:00Z">
            <w:rPr>
              <w:rFonts w:ascii="Arial" w:hAnsi="Arial"/>
              <w:color w:val="auto"/>
            </w:rPr>
          </w:rPrChange>
        </w:rPr>
        <w:t xml:space="preserve"> be required to regulate the output </w:t>
      </w:r>
      <w:r w:rsidR="00503C1C" w:rsidRPr="00B77E82">
        <w:rPr>
          <w:rFonts w:ascii="Poppins" w:hAnsi="Poppins"/>
          <w:color w:val="auto"/>
          <w:rPrChange w:id="1953" w:author="Stuart McLarnon (NESO)" w:date="2024-11-18T11:12:00Z">
            <w:rPr>
              <w:rFonts w:ascii="Arial" w:hAnsi="Arial"/>
              <w:color w:val="auto"/>
            </w:rPr>
          </w:rPrChange>
        </w:rPr>
        <w:t xml:space="preserve">of their Plant </w:t>
      </w:r>
      <w:r w:rsidRPr="00B77E82">
        <w:rPr>
          <w:rFonts w:ascii="Poppins" w:hAnsi="Poppins"/>
          <w:color w:val="auto"/>
          <w:rPrChange w:id="1954" w:author="Stuart McLarnon (NESO)" w:date="2024-11-18T11:12:00Z">
            <w:rPr>
              <w:rFonts w:ascii="Arial" w:hAnsi="Arial"/>
              <w:color w:val="auto"/>
            </w:rPr>
          </w:rPrChange>
        </w:rPr>
        <w:t xml:space="preserve">in co-ordination with </w:t>
      </w:r>
      <w:del w:id="1955" w:author="Stuart McLarnon (NESO)" w:date="2024-11-18T11:12:00Z">
        <w:r w:rsidR="00330FF5" w:rsidRPr="00AC4F40">
          <w:rPr>
            <w:rFonts w:ascii="Arial" w:eastAsiaTheme="minorEastAsia" w:hAnsi="Arial" w:cstheme="minorHAnsi"/>
            <w:color w:val="auto"/>
          </w:rPr>
          <w:delText>NGESO</w:delText>
        </w:r>
      </w:del>
      <w:ins w:id="1956" w:author="Stuart McLarnon (NESO)" w:date="2024-11-18T11:12:00Z">
        <w:r w:rsidR="00C34B53">
          <w:rPr>
            <w:rFonts w:ascii="Poppins" w:eastAsiaTheme="minorEastAsia" w:hAnsi="Poppins" w:cs="Poppins"/>
            <w:color w:val="auto"/>
          </w:rPr>
          <w:t>NESO</w:t>
        </w:r>
      </w:ins>
      <w:r w:rsidR="00330FF5" w:rsidRPr="00B77E82">
        <w:rPr>
          <w:rFonts w:ascii="Poppins" w:hAnsi="Poppins"/>
          <w:color w:val="auto"/>
          <w:rPrChange w:id="1957" w:author="Stuart McLarnon (NESO)" w:date="2024-11-18T11:12:00Z">
            <w:rPr>
              <w:rFonts w:ascii="Arial" w:hAnsi="Arial"/>
              <w:color w:val="auto"/>
            </w:rPr>
          </w:rPrChange>
        </w:rPr>
        <w:t xml:space="preserve"> and </w:t>
      </w:r>
      <w:r w:rsidR="00D130E0" w:rsidRPr="00B77E82">
        <w:rPr>
          <w:rFonts w:ascii="Poppins" w:hAnsi="Poppins"/>
          <w:color w:val="auto"/>
          <w:rPrChange w:id="1958" w:author="Stuart McLarnon (NESO)" w:date="2024-11-18T11:12:00Z">
            <w:rPr>
              <w:rFonts w:ascii="Arial" w:hAnsi="Arial"/>
              <w:color w:val="auto"/>
            </w:rPr>
          </w:rPrChange>
        </w:rPr>
        <w:t xml:space="preserve">the </w:t>
      </w:r>
      <w:r w:rsidRPr="00B77E82">
        <w:rPr>
          <w:rFonts w:ascii="Poppins" w:hAnsi="Poppins"/>
          <w:color w:val="auto"/>
          <w:rPrChange w:id="1959" w:author="Stuart McLarnon (NESO)" w:date="2024-11-18T11:12:00Z">
            <w:rPr>
              <w:rFonts w:ascii="Arial" w:hAnsi="Arial"/>
              <w:color w:val="auto"/>
            </w:rPr>
          </w:rPrChange>
        </w:rPr>
        <w:t xml:space="preserve">relevant </w:t>
      </w:r>
      <w:r w:rsidR="00330FF5" w:rsidRPr="00B77E82">
        <w:rPr>
          <w:rFonts w:ascii="Poppins" w:hAnsi="Poppins"/>
          <w:color w:val="auto"/>
          <w:rPrChange w:id="1960" w:author="Stuart McLarnon (NESO)" w:date="2024-11-18T11:12:00Z">
            <w:rPr>
              <w:rFonts w:ascii="Arial" w:hAnsi="Arial"/>
              <w:color w:val="auto"/>
            </w:rPr>
          </w:rPrChange>
        </w:rPr>
        <w:t xml:space="preserve">Transmission </w:t>
      </w:r>
      <w:r w:rsidR="00036035" w:rsidRPr="00B77E82">
        <w:rPr>
          <w:rFonts w:ascii="Poppins" w:hAnsi="Poppins"/>
          <w:color w:val="auto"/>
          <w:rPrChange w:id="1961" w:author="Stuart McLarnon (NESO)" w:date="2024-11-18T11:12:00Z">
            <w:rPr>
              <w:rFonts w:ascii="Arial" w:hAnsi="Arial"/>
              <w:color w:val="auto"/>
            </w:rPr>
          </w:rPrChange>
        </w:rPr>
        <w:t>Licensee</w:t>
      </w:r>
      <w:r w:rsidR="0041755D" w:rsidRPr="00B77E82">
        <w:rPr>
          <w:rFonts w:ascii="Poppins" w:hAnsi="Poppins"/>
          <w:color w:val="auto"/>
          <w:rPrChange w:id="1962" w:author="Stuart McLarnon (NESO)" w:date="2024-11-18T11:12:00Z">
            <w:rPr>
              <w:rFonts w:ascii="Arial" w:hAnsi="Arial"/>
              <w:color w:val="auto"/>
            </w:rPr>
          </w:rPrChange>
        </w:rPr>
        <w:t xml:space="preserve"> </w:t>
      </w:r>
      <w:r w:rsidR="00036035" w:rsidRPr="00B77E82">
        <w:rPr>
          <w:rFonts w:ascii="Poppins" w:hAnsi="Poppins"/>
          <w:color w:val="auto"/>
          <w:rPrChange w:id="1963" w:author="Stuart McLarnon (NESO)" w:date="2024-11-18T11:12:00Z">
            <w:rPr>
              <w:rFonts w:ascii="Arial" w:hAnsi="Arial"/>
              <w:color w:val="auto"/>
            </w:rPr>
          </w:rPrChange>
        </w:rPr>
        <w:t>and</w:t>
      </w:r>
      <w:r w:rsidRPr="00B77E82">
        <w:rPr>
          <w:rFonts w:ascii="Poppins" w:hAnsi="Poppins"/>
          <w:color w:val="auto"/>
          <w:rPrChange w:id="1964" w:author="Stuart McLarnon (NESO)" w:date="2024-11-18T11:12:00Z">
            <w:rPr>
              <w:rFonts w:ascii="Arial" w:hAnsi="Arial"/>
              <w:color w:val="auto"/>
            </w:rPr>
          </w:rPrChange>
        </w:rPr>
        <w:t>/</w:t>
      </w:r>
      <w:r w:rsidR="00876D71" w:rsidRPr="00B77E82">
        <w:rPr>
          <w:rFonts w:ascii="Poppins" w:hAnsi="Poppins"/>
          <w:color w:val="auto"/>
          <w:rPrChange w:id="1965" w:author="Stuart McLarnon (NESO)" w:date="2024-11-18T11:12:00Z">
            <w:rPr>
              <w:rFonts w:ascii="Arial" w:hAnsi="Arial"/>
              <w:color w:val="auto"/>
            </w:rPr>
          </w:rPrChange>
        </w:rPr>
        <w:t>or</w:t>
      </w:r>
      <w:r w:rsidR="0041755D" w:rsidRPr="00B77E82">
        <w:rPr>
          <w:rFonts w:ascii="Poppins" w:hAnsi="Poppins"/>
          <w:color w:val="auto"/>
          <w:rPrChange w:id="1966" w:author="Stuart McLarnon (NESO)" w:date="2024-11-18T11:12:00Z">
            <w:rPr>
              <w:rFonts w:ascii="Arial" w:hAnsi="Arial"/>
              <w:color w:val="auto"/>
            </w:rPr>
          </w:rPrChange>
        </w:rPr>
        <w:t xml:space="preserve"> </w:t>
      </w:r>
      <w:r w:rsidRPr="00B77E82">
        <w:rPr>
          <w:rFonts w:ascii="Poppins" w:hAnsi="Poppins"/>
          <w:color w:val="auto"/>
          <w:rPrChange w:id="1967" w:author="Stuart McLarnon (NESO)" w:date="2024-11-18T11:12:00Z">
            <w:rPr>
              <w:rFonts w:ascii="Arial" w:hAnsi="Arial"/>
              <w:color w:val="auto"/>
            </w:rPr>
          </w:rPrChange>
        </w:rPr>
        <w:t xml:space="preserve">relevant </w:t>
      </w:r>
      <w:r w:rsidR="00330FF5" w:rsidRPr="00B77E82">
        <w:rPr>
          <w:rFonts w:ascii="Poppins" w:hAnsi="Poppins"/>
          <w:color w:val="auto"/>
          <w:rPrChange w:id="1968" w:author="Stuart McLarnon (NESO)" w:date="2024-11-18T11:12:00Z">
            <w:rPr>
              <w:rFonts w:ascii="Arial" w:hAnsi="Arial"/>
              <w:color w:val="auto"/>
            </w:rPr>
          </w:rPrChange>
        </w:rPr>
        <w:t xml:space="preserve">Network Operator </w:t>
      </w:r>
      <w:r w:rsidRPr="00B77E82">
        <w:rPr>
          <w:rFonts w:ascii="Poppins" w:hAnsi="Poppins"/>
          <w:color w:val="auto"/>
          <w:rPrChange w:id="1969" w:author="Stuart McLarnon (NESO)" w:date="2024-11-18T11:12:00Z">
            <w:rPr>
              <w:rFonts w:ascii="Arial" w:hAnsi="Arial"/>
              <w:color w:val="auto"/>
            </w:rPr>
          </w:rPrChange>
        </w:rPr>
        <w:t xml:space="preserve">to the existing and newly connected demand in the Power Island.  </w:t>
      </w:r>
      <w:del w:id="1970" w:author="Stuart McLarnon (NESO)" w:date="2024-11-18T11:12:00Z">
        <w:r w:rsidR="00330FF5" w:rsidRPr="00AC4F40">
          <w:rPr>
            <w:rFonts w:ascii="Arial" w:eastAsiaTheme="minorEastAsia" w:hAnsi="Arial" w:cstheme="minorHAnsi"/>
            <w:color w:val="auto"/>
          </w:rPr>
          <w:delText>NGESO</w:delText>
        </w:r>
      </w:del>
      <w:ins w:id="1971" w:author="Stuart McLarnon (NESO)" w:date="2024-11-18T11:12:00Z">
        <w:r w:rsidR="00C34B53">
          <w:rPr>
            <w:rFonts w:ascii="Poppins" w:eastAsiaTheme="minorEastAsia" w:hAnsi="Poppins" w:cs="Poppins"/>
            <w:color w:val="auto"/>
          </w:rPr>
          <w:t>NESO</w:t>
        </w:r>
      </w:ins>
      <w:r w:rsidR="00330FF5" w:rsidRPr="00B77E82">
        <w:rPr>
          <w:rFonts w:ascii="Poppins" w:hAnsi="Poppins"/>
          <w:color w:val="auto"/>
          <w:rPrChange w:id="1972" w:author="Stuart McLarnon (NESO)" w:date="2024-11-18T11:12:00Z">
            <w:rPr>
              <w:rFonts w:ascii="Arial" w:hAnsi="Arial"/>
              <w:color w:val="auto"/>
            </w:rPr>
          </w:rPrChange>
        </w:rPr>
        <w:t xml:space="preserve"> in coordination with the </w:t>
      </w:r>
      <w:r w:rsidRPr="00B77E82">
        <w:rPr>
          <w:rFonts w:ascii="Poppins" w:hAnsi="Poppins"/>
          <w:color w:val="auto"/>
          <w:rPrChange w:id="1973" w:author="Stuart McLarnon (NESO)" w:date="2024-11-18T11:12:00Z">
            <w:rPr>
              <w:rFonts w:ascii="Arial" w:hAnsi="Arial"/>
              <w:color w:val="auto"/>
            </w:rPr>
          </w:rPrChange>
        </w:rPr>
        <w:t>relevant T</w:t>
      </w:r>
      <w:r w:rsidR="00330FF5" w:rsidRPr="00B77E82">
        <w:rPr>
          <w:rFonts w:ascii="Poppins" w:hAnsi="Poppins"/>
          <w:color w:val="auto"/>
          <w:rPrChange w:id="1974" w:author="Stuart McLarnon (NESO)" w:date="2024-11-18T11:12:00Z">
            <w:rPr>
              <w:rFonts w:ascii="Arial" w:hAnsi="Arial"/>
              <w:color w:val="auto"/>
            </w:rPr>
          </w:rPrChange>
        </w:rPr>
        <w:t xml:space="preserve">ransmission </w:t>
      </w:r>
      <w:r w:rsidR="00036035" w:rsidRPr="00B77E82">
        <w:rPr>
          <w:rFonts w:ascii="Poppins" w:hAnsi="Poppins"/>
          <w:color w:val="auto"/>
          <w:rPrChange w:id="1975" w:author="Stuart McLarnon (NESO)" w:date="2024-11-18T11:12:00Z">
            <w:rPr>
              <w:rFonts w:ascii="Arial" w:hAnsi="Arial"/>
              <w:color w:val="auto"/>
            </w:rPr>
          </w:rPrChange>
        </w:rPr>
        <w:t>Licensee and</w:t>
      </w:r>
      <w:r w:rsidRPr="00B77E82">
        <w:rPr>
          <w:rFonts w:ascii="Poppins" w:hAnsi="Poppins"/>
          <w:color w:val="auto"/>
          <w:rPrChange w:id="1976" w:author="Stuart McLarnon (NESO)" w:date="2024-11-18T11:12:00Z">
            <w:rPr>
              <w:rFonts w:ascii="Arial" w:hAnsi="Arial"/>
              <w:color w:val="auto"/>
            </w:rPr>
          </w:rPrChange>
        </w:rPr>
        <w:t xml:space="preserve">/or relevant </w:t>
      </w:r>
      <w:r w:rsidR="00714338" w:rsidRPr="00B77E82">
        <w:rPr>
          <w:rFonts w:ascii="Poppins" w:hAnsi="Poppins"/>
          <w:color w:val="auto"/>
          <w:rPrChange w:id="1977" w:author="Stuart McLarnon (NESO)" w:date="2024-11-18T11:12:00Z">
            <w:rPr>
              <w:rFonts w:ascii="Arial" w:hAnsi="Arial"/>
              <w:color w:val="auto"/>
            </w:rPr>
          </w:rPrChange>
        </w:rPr>
        <w:t xml:space="preserve">Network Operator </w:t>
      </w:r>
      <w:r w:rsidR="00036035" w:rsidRPr="00B77E82">
        <w:rPr>
          <w:rFonts w:ascii="Poppins" w:hAnsi="Poppins"/>
          <w:color w:val="auto"/>
          <w:rPrChange w:id="1978" w:author="Stuart McLarnon (NESO)" w:date="2024-11-18T11:12:00Z">
            <w:rPr>
              <w:rFonts w:ascii="Arial" w:hAnsi="Arial"/>
              <w:color w:val="auto"/>
            </w:rPr>
          </w:rPrChange>
        </w:rPr>
        <w:t>will</w:t>
      </w:r>
      <w:r w:rsidRPr="00B77E82">
        <w:rPr>
          <w:rFonts w:ascii="Poppins" w:hAnsi="Poppins"/>
          <w:color w:val="auto"/>
          <w:rPrChange w:id="1979" w:author="Stuart McLarnon (NESO)" w:date="2024-11-18T11:12:00Z">
            <w:rPr>
              <w:rFonts w:ascii="Arial" w:hAnsi="Arial"/>
              <w:color w:val="auto"/>
            </w:rPr>
          </w:rPrChange>
        </w:rPr>
        <w:t xml:space="preserve"> communicate so </w:t>
      </w:r>
      <w:r w:rsidR="00315EDF" w:rsidRPr="00B77E82">
        <w:rPr>
          <w:rFonts w:ascii="Poppins" w:hAnsi="Poppins"/>
          <w:color w:val="auto"/>
          <w:rPrChange w:id="1980" w:author="Stuart McLarnon (NESO)" w:date="2024-11-18T11:12:00Z">
            <w:rPr>
              <w:rFonts w:ascii="Arial" w:hAnsi="Arial"/>
              <w:color w:val="auto"/>
            </w:rPr>
          </w:rPrChange>
        </w:rPr>
        <w:t xml:space="preserve">that </w:t>
      </w:r>
      <w:r w:rsidRPr="00B77E82">
        <w:rPr>
          <w:rFonts w:ascii="Poppins" w:hAnsi="Poppins"/>
          <w:color w:val="auto"/>
          <w:rPrChange w:id="1981" w:author="Stuart McLarnon (NESO)" w:date="2024-11-18T11:12:00Z">
            <w:rPr>
              <w:rFonts w:ascii="Arial" w:hAnsi="Arial"/>
              <w:color w:val="auto"/>
            </w:rPr>
          </w:rPrChange>
        </w:rPr>
        <w:t xml:space="preserve">demand and generation are matched to maintain (where practicable) the </w:t>
      </w:r>
      <w:r w:rsidR="00C414DB" w:rsidRPr="00B77E82">
        <w:rPr>
          <w:rFonts w:ascii="Poppins" w:hAnsi="Poppins"/>
          <w:color w:val="auto"/>
          <w:rPrChange w:id="1982" w:author="Stuart McLarnon (NESO)" w:date="2024-11-18T11:12:00Z">
            <w:rPr>
              <w:rFonts w:ascii="Arial" w:hAnsi="Arial"/>
              <w:color w:val="auto"/>
            </w:rPr>
          </w:rPrChange>
        </w:rPr>
        <w:t>Target</w:t>
      </w:r>
      <w:r w:rsidR="00C414DB" w:rsidRPr="00B77E82">
        <w:rPr>
          <w:rFonts w:ascii="Poppins" w:hAnsi="Poppins"/>
          <w:rPrChange w:id="1983" w:author="Stuart McLarnon (NESO)" w:date="2024-11-18T11:12:00Z">
            <w:rPr/>
          </w:rPrChange>
        </w:rPr>
        <w:t xml:space="preserve"> </w:t>
      </w:r>
      <w:r w:rsidR="00C414DB" w:rsidRPr="00B77E82">
        <w:rPr>
          <w:rFonts w:ascii="Poppins" w:hAnsi="Poppins"/>
          <w:color w:val="auto"/>
          <w:rPrChange w:id="1984" w:author="Stuart McLarnon (NESO)" w:date="2024-11-18T11:12:00Z">
            <w:rPr>
              <w:rFonts w:ascii="Arial" w:hAnsi="Arial"/>
              <w:color w:val="auto"/>
            </w:rPr>
          </w:rPrChange>
        </w:rPr>
        <w:t>Frequency</w:t>
      </w:r>
      <w:r w:rsidR="00B7706D" w:rsidRPr="00B77E82">
        <w:rPr>
          <w:rFonts w:ascii="Poppins" w:hAnsi="Poppins"/>
          <w:color w:val="auto"/>
          <w:rPrChange w:id="1985" w:author="Stuart McLarnon (NESO)" w:date="2024-11-18T11:12:00Z">
            <w:rPr>
              <w:rFonts w:ascii="Arial" w:hAnsi="Arial"/>
              <w:color w:val="auto"/>
            </w:rPr>
          </w:rPrChange>
        </w:rPr>
        <w:t>.</w:t>
      </w:r>
      <w:r w:rsidRPr="00B77E82">
        <w:rPr>
          <w:rFonts w:ascii="Poppins" w:hAnsi="Poppins"/>
          <w:color w:val="auto"/>
          <w:rPrChange w:id="1986" w:author="Stuart McLarnon (NESO)" w:date="2024-11-18T11:12:00Z">
            <w:rPr>
              <w:rFonts w:ascii="Arial" w:hAnsi="Arial"/>
              <w:color w:val="auto"/>
            </w:rPr>
          </w:rPrChange>
        </w:rPr>
        <w:t xml:space="preserve"> </w:t>
      </w:r>
    </w:p>
    <w:p w14:paraId="155E4936" w14:textId="5013D9CB" w:rsidR="00960970" w:rsidRPr="00B77E82" w:rsidRDefault="00960970" w:rsidP="00960970">
      <w:pPr>
        <w:ind w:left="851"/>
        <w:jc w:val="both"/>
        <w:rPr>
          <w:rFonts w:ascii="Poppins" w:hAnsi="Poppins"/>
          <w:color w:val="auto"/>
          <w:rPrChange w:id="1987" w:author="Stuart McLarnon (NESO)" w:date="2024-11-18T11:12:00Z">
            <w:rPr>
              <w:rFonts w:ascii="Arial" w:hAnsi="Arial"/>
              <w:color w:val="auto"/>
            </w:rPr>
          </w:rPrChange>
        </w:rPr>
      </w:pPr>
      <w:r w:rsidRPr="00B77E82">
        <w:rPr>
          <w:rFonts w:ascii="Poppins" w:hAnsi="Poppins"/>
          <w:color w:val="auto"/>
          <w:rPrChange w:id="1988" w:author="Stuart McLarnon (NESO)" w:date="2024-11-18T11:12:00Z">
            <w:rPr>
              <w:rFonts w:ascii="Arial" w:hAnsi="Arial"/>
              <w:color w:val="auto"/>
            </w:rPr>
          </w:rPrChange>
        </w:rPr>
        <w:t xml:space="preserve">In the case of a DZRP and during the DRZP phase, </w:t>
      </w:r>
      <w:del w:id="1989" w:author="Stuart McLarnon (NESO)" w:date="2024-11-18T11:12:00Z">
        <w:r w:rsidRPr="00AC4F40">
          <w:rPr>
            <w:rFonts w:ascii="Arial" w:eastAsiaTheme="minorEastAsia" w:hAnsi="Arial" w:cstheme="minorHAnsi"/>
            <w:color w:val="auto"/>
          </w:rPr>
          <w:delText>NGESO</w:delText>
        </w:r>
      </w:del>
      <w:ins w:id="1990" w:author="Stuart McLarnon (NESO)" w:date="2024-11-18T11:12:00Z">
        <w:r w:rsidR="00C34B53">
          <w:rPr>
            <w:rFonts w:ascii="Poppins" w:eastAsiaTheme="minorEastAsia" w:hAnsi="Poppins" w:cs="Poppins"/>
            <w:color w:val="auto"/>
          </w:rPr>
          <w:t>NESO</w:t>
        </w:r>
      </w:ins>
      <w:r w:rsidRPr="00B77E82">
        <w:rPr>
          <w:rFonts w:ascii="Poppins" w:hAnsi="Poppins"/>
          <w:color w:val="auto"/>
          <w:rPrChange w:id="1991" w:author="Stuart McLarnon (NESO)" w:date="2024-11-18T11:12:00Z">
            <w:rPr>
              <w:rFonts w:ascii="Arial" w:hAnsi="Arial"/>
              <w:color w:val="auto"/>
            </w:rPr>
          </w:rPrChange>
        </w:rPr>
        <w:t xml:space="preserve"> will instruct the relevant Network Operator to establish a Distribution Restoration Zone in accordance with the Distribution Restoration Zone Plan.  The Network Operator will instruct (either manually or with the aid of a Distribution Restoration Zone Control</w:t>
      </w:r>
      <w:r w:rsidR="00BC0ABA" w:rsidRPr="00B77E82">
        <w:rPr>
          <w:rFonts w:ascii="Poppins" w:hAnsi="Poppins"/>
          <w:color w:val="auto"/>
          <w:rPrChange w:id="1992" w:author="Stuart McLarnon (NESO)" w:date="2024-11-18T11:12:00Z">
            <w:rPr>
              <w:rFonts w:ascii="Arial" w:hAnsi="Arial"/>
              <w:color w:val="auto"/>
            </w:rPr>
          </w:rPrChange>
        </w:rPr>
        <w:t xml:space="preserve"> System</w:t>
      </w:r>
      <w:r w:rsidRPr="00B77E82">
        <w:rPr>
          <w:rFonts w:ascii="Poppins" w:hAnsi="Poppins"/>
          <w:color w:val="auto"/>
          <w:rPrChange w:id="1993" w:author="Stuart McLarnon (NESO)" w:date="2024-11-18T11:12:00Z">
            <w:rPr>
              <w:rFonts w:ascii="Arial" w:hAnsi="Arial"/>
              <w:color w:val="auto"/>
            </w:rPr>
          </w:rPrChange>
        </w:rPr>
        <w:t xml:space="preserve">) </w:t>
      </w:r>
      <w:r w:rsidR="00156976" w:rsidRPr="00B77E82">
        <w:rPr>
          <w:rFonts w:ascii="Poppins" w:hAnsi="Poppins"/>
          <w:color w:val="auto"/>
          <w:rPrChange w:id="1994" w:author="Stuart McLarnon (NESO)" w:date="2024-11-18T11:12:00Z">
            <w:rPr>
              <w:rFonts w:ascii="Arial" w:hAnsi="Arial"/>
              <w:color w:val="auto"/>
            </w:rPr>
          </w:rPrChange>
        </w:rPr>
        <w:t xml:space="preserve">an </w:t>
      </w:r>
      <w:r w:rsidRPr="00B77E82">
        <w:rPr>
          <w:rFonts w:ascii="Poppins" w:hAnsi="Poppins"/>
          <w:color w:val="auto"/>
          <w:rPrChange w:id="1995" w:author="Stuart McLarnon (NESO)" w:date="2024-11-18T11:12:00Z">
            <w:rPr>
              <w:rFonts w:ascii="Arial" w:hAnsi="Arial"/>
              <w:color w:val="auto"/>
            </w:rPr>
          </w:rPrChange>
        </w:rPr>
        <w:t xml:space="preserve">Anchor Plant to energise part of the Distribution System and start to restore blocks of demand which may also require the use of </w:t>
      </w:r>
      <w:r w:rsidR="003800B8" w:rsidRPr="00B77E82">
        <w:rPr>
          <w:rFonts w:ascii="Poppins" w:hAnsi="Poppins"/>
          <w:color w:val="auto"/>
          <w:rPrChange w:id="1996" w:author="Stuart McLarnon (NESO)" w:date="2024-11-18T11:12:00Z">
            <w:rPr>
              <w:rFonts w:ascii="Arial" w:hAnsi="Arial"/>
              <w:color w:val="auto"/>
            </w:rPr>
          </w:rPrChange>
        </w:rPr>
        <w:t>T</w:t>
      </w:r>
      <w:r w:rsidRPr="00B77E82">
        <w:rPr>
          <w:rFonts w:ascii="Poppins" w:hAnsi="Poppins"/>
          <w:color w:val="auto"/>
          <w:rPrChange w:id="1997" w:author="Stuart McLarnon (NESO)" w:date="2024-11-18T11:12:00Z">
            <w:rPr>
              <w:rFonts w:ascii="Arial" w:hAnsi="Arial"/>
              <w:color w:val="auto"/>
            </w:rPr>
          </w:rPrChange>
        </w:rPr>
        <w:t xml:space="preserve">op </w:t>
      </w:r>
      <w:r w:rsidR="003800B8" w:rsidRPr="00B77E82">
        <w:rPr>
          <w:rFonts w:ascii="Poppins" w:hAnsi="Poppins"/>
          <w:color w:val="auto"/>
          <w:rPrChange w:id="1998" w:author="Stuart McLarnon (NESO)" w:date="2024-11-18T11:12:00Z">
            <w:rPr>
              <w:rFonts w:ascii="Arial" w:hAnsi="Arial"/>
              <w:color w:val="auto"/>
            </w:rPr>
          </w:rPrChange>
        </w:rPr>
        <w:t>U</w:t>
      </w:r>
      <w:r w:rsidRPr="00B77E82">
        <w:rPr>
          <w:rFonts w:ascii="Poppins" w:hAnsi="Poppins"/>
          <w:color w:val="auto"/>
          <w:rPrChange w:id="1999" w:author="Stuart McLarnon (NESO)" w:date="2024-11-18T11:12:00Z">
            <w:rPr>
              <w:rFonts w:ascii="Arial" w:hAnsi="Arial"/>
              <w:color w:val="auto"/>
            </w:rPr>
          </w:rPrChange>
        </w:rPr>
        <w:t xml:space="preserve">p </w:t>
      </w:r>
      <w:r w:rsidR="003800B8" w:rsidRPr="00B77E82">
        <w:rPr>
          <w:rFonts w:ascii="Poppins" w:hAnsi="Poppins"/>
          <w:color w:val="auto"/>
          <w:rPrChange w:id="2000" w:author="Stuart McLarnon (NESO)" w:date="2024-11-18T11:12:00Z">
            <w:rPr>
              <w:rFonts w:ascii="Arial" w:hAnsi="Arial"/>
              <w:color w:val="auto"/>
            </w:rPr>
          </w:rPrChange>
        </w:rPr>
        <w:t>S</w:t>
      </w:r>
      <w:r w:rsidRPr="00B77E82">
        <w:rPr>
          <w:rFonts w:ascii="Poppins" w:hAnsi="Poppins"/>
          <w:color w:val="auto"/>
          <w:rPrChange w:id="2001" w:author="Stuart McLarnon (NESO)" w:date="2024-11-18T11:12:00Z">
            <w:rPr>
              <w:rFonts w:ascii="Arial" w:hAnsi="Arial"/>
              <w:color w:val="auto"/>
            </w:rPr>
          </w:rPrChange>
        </w:rPr>
        <w:t xml:space="preserve">ervices from </w:t>
      </w:r>
      <w:r w:rsidR="00975D9A" w:rsidRPr="00B77E82">
        <w:rPr>
          <w:rFonts w:ascii="Poppins" w:hAnsi="Poppins"/>
          <w:color w:val="auto"/>
          <w:rPrChange w:id="2002" w:author="Stuart McLarnon (NESO)" w:date="2024-11-18T11:12:00Z">
            <w:rPr>
              <w:rFonts w:ascii="Arial" w:hAnsi="Arial"/>
              <w:color w:val="auto"/>
            </w:rPr>
          </w:rPrChange>
        </w:rPr>
        <w:t>Top Up</w:t>
      </w:r>
      <w:r w:rsidRPr="00B77E82">
        <w:rPr>
          <w:rFonts w:ascii="Poppins" w:hAnsi="Poppins"/>
          <w:color w:val="auto"/>
          <w:rPrChange w:id="2003" w:author="Stuart McLarnon (NESO)" w:date="2024-11-18T11:12:00Z">
            <w:rPr>
              <w:rFonts w:ascii="Arial" w:hAnsi="Arial"/>
              <w:color w:val="auto"/>
            </w:rPr>
          </w:rPrChange>
        </w:rPr>
        <w:t xml:space="preserve"> Restoration </w:t>
      </w:r>
      <w:r w:rsidR="003800B8" w:rsidRPr="00B77E82">
        <w:rPr>
          <w:rFonts w:ascii="Poppins" w:hAnsi="Poppins"/>
          <w:color w:val="auto"/>
          <w:rPrChange w:id="2004" w:author="Stuart McLarnon (NESO)" w:date="2024-11-18T11:12:00Z">
            <w:rPr>
              <w:rFonts w:ascii="Arial" w:hAnsi="Arial"/>
              <w:color w:val="auto"/>
            </w:rPr>
          </w:rPrChange>
        </w:rPr>
        <w:t>Contractors</w:t>
      </w:r>
      <w:r w:rsidRPr="00B77E82">
        <w:rPr>
          <w:rFonts w:ascii="Poppins" w:hAnsi="Poppins"/>
          <w:color w:val="auto"/>
          <w:rPrChange w:id="2005" w:author="Stuart McLarnon (NESO)" w:date="2024-11-18T11:12:00Z">
            <w:rPr>
              <w:rFonts w:ascii="Arial" w:hAnsi="Arial"/>
              <w:color w:val="auto"/>
            </w:rPr>
          </w:rPrChange>
        </w:rPr>
        <w:t xml:space="preserve">.  During this phase there is a requirement for </w:t>
      </w:r>
      <w:r w:rsidR="00975D9A" w:rsidRPr="00B77E82">
        <w:rPr>
          <w:rFonts w:ascii="Poppins" w:hAnsi="Poppins"/>
          <w:color w:val="auto"/>
          <w:rPrChange w:id="2006" w:author="Stuart McLarnon (NESO)" w:date="2024-11-18T11:12:00Z">
            <w:rPr>
              <w:rFonts w:ascii="Arial" w:hAnsi="Arial"/>
              <w:color w:val="auto"/>
            </w:rPr>
          </w:rPrChange>
        </w:rPr>
        <w:t>r</w:t>
      </w:r>
      <w:r w:rsidRPr="00B77E82">
        <w:rPr>
          <w:rFonts w:ascii="Poppins" w:hAnsi="Poppins"/>
          <w:color w:val="auto"/>
          <w:rPrChange w:id="2007" w:author="Stuart McLarnon (NESO)" w:date="2024-11-18T11:12:00Z">
            <w:rPr>
              <w:rFonts w:ascii="Arial" w:hAnsi="Arial"/>
              <w:color w:val="auto"/>
            </w:rPr>
          </w:rPrChange>
        </w:rPr>
        <w:t xml:space="preserve">elevant </w:t>
      </w:r>
      <w:r w:rsidR="00156976" w:rsidRPr="00B77E82">
        <w:rPr>
          <w:rFonts w:ascii="Poppins" w:hAnsi="Poppins"/>
          <w:color w:val="auto"/>
          <w:rPrChange w:id="2008" w:author="Stuart McLarnon (NESO)" w:date="2024-11-18T11:12:00Z">
            <w:rPr>
              <w:rFonts w:ascii="Arial" w:hAnsi="Arial"/>
              <w:color w:val="auto"/>
            </w:rPr>
          </w:rPrChange>
        </w:rPr>
        <w:t>R</w:t>
      </w:r>
      <w:r w:rsidRPr="00B77E82">
        <w:rPr>
          <w:rFonts w:ascii="Poppins" w:hAnsi="Poppins"/>
          <w:color w:val="auto"/>
          <w:rPrChange w:id="2009" w:author="Stuart McLarnon (NESO)" w:date="2024-11-18T11:12:00Z">
            <w:rPr>
              <w:rFonts w:ascii="Arial" w:hAnsi="Arial"/>
              <w:color w:val="auto"/>
            </w:rPr>
          </w:rPrChange>
        </w:rPr>
        <w:t xml:space="preserve">estoration </w:t>
      </w:r>
      <w:r w:rsidR="003800B8" w:rsidRPr="00B77E82">
        <w:rPr>
          <w:rFonts w:ascii="Poppins" w:hAnsi="Poppins"/>
          <w:color w:val="auto"/>
          <w:rPrChange w:id="2010" w:author="Stuart McLarnon (NESO)" w:date="2024-11-18T11:12:00Z">
            <w:rPr>
              <w:rFonts w:ascii="Arial" w:hAnsi="Arial"/>
              <w:color w:val="auto"/>
            </w:rPr>
          </w:rPrChange>
        </w:rPr>
        <w:t>Contractors</w:t>
      </w:r>
      <w:r w:rsidRPr="00B77E82">
        <w:rPr>
          <w:rFonts w:ascii="Poppins" w:hAnsi="Poppins"/>
          <w:color w:val="auto"/>
          <w:rPrChange w:id="2011" w:author="Stuart McLarnon (NESO)" w:date="2024-11-18T11:12:00Z">
            <w:rPr>
              <w:rFonts w:ascii="Arial" w:hAnsi="Arial"/>
              <w:color w:val="auto"/>
            </w:rPr>
          </w:rPrChange>
        </w:rPr>
        <w:t xml:space="preserve"> to maintain Target Frequency a</w:t>
      </w:r>
      <w:r w:rsidR="002A084B" w:rsidRPr="00B77E82">
        <w:rPr>
          <w:rFonts w:ascii="Poppins" w:hAnsi="Poppins"/>
          <w:color w:val="auto"/>
          <w:rPrChange w:id="2012" w:author="Stuart McLarnon (NESO)" w:date="2024-11-18T11:12:00Z">
            <w:rPr>
              <w:rFonts w:ascii="Arial" w:hAnsi="Arial"/>
              <w:color w:val="auto"/>
            </w:rPr>
          </w:rPrChange>
        </w:rPr>
        <w:t>s</w:t>
      </w:r>
      <w:r w:rsidRPr="00B77E82">
        <w:rPr>
          <w:rFonts w:ascii="Poppins" w:hAnsi="Poppins"/>
          <w:color w:val="auto"/>
          <w:rPrChange w:id="2013" w:author="Stuart McLarnon (NESO)" w:date="2024-11-18T11:12:00Z">
            <w:rPr>
              <w:rFonts w:ascii="Arial" w:hAnsi="Arial"/>
              <w:color w:val="auto"/>
            </w:rPr>
          </w:rPrChange>
        </w:rPr>
        <w:t xml:space="preserve"> detailed within the DRZP.  Further demand blocks will be added in line with the requirements of the</w:t>
      </w:r>
      <w:r w:rsidR="00156976" w:rsidRPr="00B77E82">
        <w:rPr>
          <w:rFonts w:ascii="Poppins" w:hAnsi="Poppins"/>
          <w:color w:val="auto"/>
          <w:rPrChange w:id="2014" w:author="Stuart McLarnon (NESO)" w:date="2024-11-18T11:12:00Z">
            <w:rPr>
              <w:rFonts w:ascii="Arial" w:hAnsi="Arial"/>
              <w:color w:val="auto"/>
            </w:rPr>
          </w:rPrChange>
        </w:rPr>
        <w:t xml:space="preserve"> Distribution Restoration Zone Plan</w:t>
      </w:r>
      <w:r w:rsidRPr="00B77E82">
        <w:rPr>
          <w:rFonts w:ascii="Poppins" w:hAnsi="Poppins"/>
          <w:color w:val="auto"/>
          <w:rPrChange w:id="2015" w:author="Stuart McLarnon (NESO)" w:date="2024-11-18T11:12:00Z">
            <w:rPr>
              <w:rFonts w:ascii="Arial" w:hAnsi="Arial"/>
              <w:color w:val="auto"/>
            </w:rPr>
          </w:rPrChange>
        </w:rPr>
        <w:t xml:space="preserve">.  The relevant Restoration </w:t>
      </w:r>
      <w:r w:rsidR="001E1343" w:rsidRPr="00B77E82">
        <w:rPr>
          <w:rFonts w:ascii="Poppins" w:hAnsi="Poppins"/>
          <w:color w:val="auto"/>
          <w:rPrChange w:id="2016" w:author="Stuart McLarnon (NESO)" w:date="2024-11-18T11:12:00Z">
            <w:rPr>
              <w:rFonts w:ascii="Arial" w:hAnsi="Arial"/>
              <w:color w:val="auto"/>
            </w:rPr>
          </w:rPrChange>
        </w:rPr>
        <w:t>Contractors</w:t>
      </w:r>
      <w:r w:rsidRPr="00B77E82">
        <w:rPr>
          <w:rFonts w:ascii="Poppins" w:hAnsi="Poppins"/>
          <w:color w:val="auto"/>
          <w:rPrChange w:id="2017" w:author="Stuart McLarnon (NESO)" w:date="2024-11-18T11:12:00Z">
            <w:rPr>
              <w:rFonts w:ascii="Arial" w:hAnsi="Arial"/>
              <w:color w:val="auto"/>
            </w:rPr>
          </w:rPrChange>
        </w:rPr>
        <w:t xml:space="preserve"> will </w:t>
      </w:r>
      <w:r w:rsidR="00156976" w:rsidRPr="00B77E82">
        <w:rPr>
          <w:rFonts w:ascii="Poppins" w:hAnsi="Poppins"/>
          <w:color w:val="auto"/>
          <w:rPrChange w:id="2018" w:author="Stuart McLarnon (NESO)" w:date="2024-11-18T11:12:00Z">
            <w:rPr>
              <w:rFonts w:ascii="Arial" w:hAnsi="Arial"/>
              <w:color w:val="auto"/>
            </w:rPr>
          </w:rPrChange>
        </w:rPr>
        <w:t xml:space="preserve">need to </w:t>
      </w:r>
      <w:r w:rsidRPr="00B77E82">
        <w:rPr>
          <w:rFonts w:ascii="Poppins" w:hAnsi="Poppins"/>
          <w:color w:val="auto"/>
          <w:rPrChange w:id="2019" w:author="Stuart McLarnon (NESO)" w:date="2024-11-18T11:12:00Z">
            <w:rPr>
              <w:rFonts w:ascii="Arial" w:hAnsi="Arial"/>
              <w:color w:val="auto"/>
            </w:rPr>
          </w:rPrChange>
        </w:rPr>
        <w:t>configure their plan</w:t>
      </w:r>
      <w:r w:rsidR="008A1384" w:rsidRPr="00B77E82">
        <w:rPr>
          <w:rFonts w:ascii="Poppins" w:hAnsi="Poppins"/>
          <w:color w:val="auto"/>
          <w:rPrChange w:id="2020" w:author="Stuart McLarnon (NESO)" w:date="2024-11-18T11:12:00Z">
            <w:rPr>
              <w:rFonts w:ascii="Arial" w:hAnsi="Arial"/>
              <w:color w:val="auto"/>
            </w:rPr>
          </w:rPrChange>
        </w:rPr>
        <w:t xml:space="preserve">t, in particular the governor settings </w:t>
      </w:r>
      <w:proofErr w:type="gramStart"/>
      <w:r w:rsidR="008A1384" w:rsidRPr="00B77E82">
        <w:rPr>
          <w:rFonts w:ascii="Poppins" w:hAnsi="Poppins"/>
          <w:color w:val="auto"/>
          <w:rPrChange w:id="2021" w:author="Stuart McLarnon (NESO)" w:date="2024-11-18T11:12:00Z">
            <w:rPr>
              <w:rFonts w:ascii="Arial" w:hAnsi="Arial"/>
              <w:color w:val="auto"/>
            </w:rPr>
          </w:rPrChange>
        </w:rPr>
        <w:t>so as to</w:t>
      </w:r>
      <w:proofErr w:type="gramEnd"/>
      <w:r w:rsidR="008A1384" w:rsidRPr="00B77E82">
        <w:rPr>
          <w:rFonts w:ascii="Poppins" w:hAnsi="Poppins"/>
          <w:color w:val="auto"/>
          <w:rPrChange w:id="2022" w:author="Stuart McLarnon (NESO)" w:date="2024-11-18T11:12:00Z">
            <w:rPr>
              <w:rFonts w:ascii="Arial" w:hAnsi="Arial"/>
              <w:color w:val="auto"/>
            </w:rPr>
          </w:rPrChange>
        </w:rPr>
        <w:t xml:space="preserve"> aid the </w:t>
      </w:r>
      <w:r w:rsidR="000F7987" w:rsidRPr="00B77E82">
        <w:rPr>
          <w:rFonts w:ascii="Poppins" w:hAnsi="Poppins"/>
          <w:color w:val="auto"/>
          <w:rPrChange w:id="2023" w:author="Stuart McLarnon (NESO)" w:date="2024-11-18T11:12:00Z">
            <w:rPr>
              <w:rFonts w:ascii="Arial" w:hAnsi="Arial"/>
              <w:color w:val="auto"/>
            </w:rPr>
          </w:rPrChange>
        </w:rPr>
        <w:t>growth of the Distribution Restoration Zone</w:t>
      </w:r>
      <w:r w:rsidRPr="00B77E82">
        <w:rPr>
          <w:rFonts w:ascii="Poppins" w:hAnsi="Poppins"/>
          <w:color w:val="auto"/>
          <w:rPrChange w:id="2024" w:author="Stuart McLarnon (NESO)" w:date="2024-11-18T11:12:00Z">
            <w:rPr>
              <w:rFonts w:ascii="Arial" w:hAnsi="Arial"/>
              <w:color w:val="auto"/>
            </w:rPr>
          </w:rPrChange>
        </w:rPr>
        <w:t xml:space="preserve">.  </w:t>
      </w:r>
    </w:p>
    <w:p w14:paraId="5D2B697E" w14:textId="77777777" w:rsidR="00960970" w:rsidRPr="00B77E82" w:rsidRDefault="00960970" w:rsidP="00960970">
      <w:pPr>
        <w:ind w:left="1440"/>
        <w:jc w:val="both"/>
        <w:rPr>
          <w:rFonts w:ascii="Poppins" w:hAnsi="Poppins"/>
          <w:rPrChange w:id="2025" w:author="Stuart McLarnon (NESO)" w:date="2024-11-18T11:12:00Z">
            <w:rPr/>
          </w:rPrChange>
        </w:rPr>
      </w:pPr>
    </w:p>
    <w:p w14:paraId="657AEE8C" w14:textId="0EBED86A" w:rsidR="00960970" w:rsidRPr="00B77E82" w:rsidRDefault="00960970" w:rsidP="000F7987">
      <w:pPr>
        <w:ind w:left="851"/>
        <w:jc w:val="both"/>
        <w:rPr>
          <w:rFonts w:ascii="Poppins" w:hAnsi="Poppins"/>
          <w:color w:val="auto"/>
          <w:rPrChange w:id="2026" w:author="Stuart McLarnon (NESO)" w:date="2024-11-18T11:12:00Z">
            <w:rPr>
              <w:rFonts w:ascii="Arial" w:hAnsi="Arial"/>
              <w:color w:val="auto"/>
            </w:rPr>
          </w:rPrChange>
        </w:rPr>
      </w:pPr>
      <w:r w:rsidRPr="00B77E82">
        <w:rPr>
          <w:rFonts w:ascii="Poppins" w:hAnsi="Poppins"/>
          <w:color w:val="auto"/>
          <w:rPrChange w:id="2027" w:author="Stuart McLarnon (NESO)" w:date="2024-11-18T11:12:00Z">
            <w:rPr>
              <w:rFonts w:ascii="Arial" w:hAnsi="Arial"/>
              <w:color w:val="auto"/>
            </w:rPr>
          </w:rPrChange>
        </w:rPr>
        <w:t xml:space="preserve">During this period, a Restoration </w:t>
      </w:r>
      <w:r w:rsidR="001E1343" w:rsidRPr="00B77E82">
        <w:rPr>
          <w:rFonts w:ascii="Poppins" w:hAnsi="Poppins"/>
          <w:color w:val="auto"/>
          <w:rPrChange w:id="2028" w:author="Stuart McLarnon (NESO)" w:date="2024-11-18T11:12:00Z">
            <w:rPr>
              <w:rFonts w:ascii="Arial" w:hAnsi="Arial"/>
              <w:color w:val="auto"/>
            </w:rPr>
          </w:rPrChange>
        </w:rPr>
        <w:t>Contractor</w:t>
      </w:r>
      <w:r w:rsidRPr="00B77E82">
        <w:rPr>
          <w:rFonts w:ascii="Poppins" w:hAnsi="Poppins"/>
          <w:color w:val="auto"/>
          <w:rPrChange w:id="2029" w:author="Stuart McLarnon (NESO)" w:date="2024-11-18T11:12:00Z">
            <w:rPr>
              <w:rFonts w:ascii="Arial" w:hAnsi="Arial"/>
              <w:color w:val="auto"/>
            </w:rPr>
          </w:rPrChange>
        </w:rPr>
        <w:t xml:space="preserve"> will be required to regulate their output in co-ordination with </w:t>
      </w:r>
      <w:r w:rsidR="001A1155" w:rsidRPr="00B77E82">
        <w:rPr>
          <w:rFonts w:ascii="Poppins" w:hAnsi="Poppins"/>
          <w:color w:val="auto"/>
          <w:rPrChange w:id="2030" w:author="Stuart McLarnon (NESO)" w:date="2024-11-18T11:12:00Z">
            <w:rPr>
              <w:rFonts w:ascii="Arial" w:hAnsi="Arial"/>
              <w:color w:val="auto"/>
            </w:rPr>
          </w:rPrChange>
        </w:rPr>
        <w:t>the</w:t>
      </w:r>
      <w:r w:rsidRPr="00B77E82">
        <w:rPr>
          <w:rFonts w:ascii="Poppins" w:hAnsi="Poppins"/>
          <w:color w:val="auto"/>
          <w:rPrChange w:id="2031" w:author="Stuart McLarnon (NESO)" w:date="2024-11-18T11:12:00Z">
            <w:rPr>
              <w:rFonts w:ascii="Arial" w:hAnsi="Arial"/>
              <w:color w:val="auto"/>
            </w:rPr>
          </w:rPrChange>
        </w:rPr>
        <w:t xml:space="preserve"> Network Operator to</w:t>
      </w:r>
      <w:r w:rsidR="00FD47F8" w:rsidRPr="00B77E82">
        <w:rPr>
          <w:rFonts w:ascii="Poppins" w:hAnsi="Poppins"/>
          <w:color w:val="auto"/>
          <w:rPrChange w:id="2032" w:author="Stuart McLarnon (NESO)" w:date="2024-11-18T11:12:00Z">
            <w:rPr>
              <w:rFonts w:ascii="Arial" w:hAnsi="Arial"/>
              <w:color w:val="auto"/>
            </w:rPr>
          </w:rPrChange>
        </w:rPr>
        <w:t xml:space="preserve"> match</w:t>
      </w:r>
      <w:r w:rsidRPr="00B77E82">
        <w:rPr>
          <w:rFonts w:ascii="Poppins" w:hAnsi="Poppins"/>
          <w:color w:val="auto"/>
          <w:rPrChange w:id="2033" w:author="Stuart McLarnon (NESO)" w:date="2024-11-18T11:12:00Z">
            <w:rPr>
              <w:rFonts w:ascii="Arial" w:hAnsi="Arial"/>
              <w:color w:val="auto"/>
            </w:rPr>
          </w:rPrChange>
        </w:rPr>
        <w:t xml:space="preserve"> the existing and newly connected demand in the Power Island.  The relevant Network Operator will communicate </w:t>
      </w:r>
      <w:r w:rsidR="00876D71" w:rsidRPr="00B77E82">
        <w:rPr>
          <w:rFonts w:ascii="Poppins" w:hAnsi="Poppins"/>
          <w:color w:val="auto"/>
          <w:rPrChange w:id="2034" w:author="Stuart McLarnon (NESO)" w:date="2024-11-18T11:12:00Z">
            <w:rPr>
              <w:rFonts w:ascii="Arial" w:hAnsi="Arial"/>
              <w:color w:val="auto"/>
            </w:rPr>
          </w:rPrChange>
        </w:rPr>
        <w:t xml:space="preserve">with Restoration </w:t>
      </w:r>
      <w:r w:rsidR="001A1155" w:rsidRPr="00B77E82">
        <w:rPr>
          <w:rFonts w:ascii="Poppins" w:hAnsi="Poppins"/>
          <w:color w:val="auto"/>
          <w:rPrChange w:id="2035" w:author="Stuart McLarnon (NESO)" w:date="2024-11-18T11:12:00Z">
            <w:rPr>
              <w:rFonts w:ascii="Arial" w:hAnsi="Arial"/>
              <w:color w:val="auto"/>
            </w:rPr>
          </w:rPrChange>
        </w:rPr>
        <w:t>Contractors</w:t>
      </w:r>
      <w:r w:rsidR="00876D71" w:rsidRPr="00B77E82">
        <w:rPr>
          <w:rFonts w:ascii="Poppins" w:hAnsi="Poppins"/>
          <w:color w:val="auto"/>
          <w:rPrChange w:id="2036" w:author="Stuart McLarnon (NESO)" w:date="2024-11-18T11:12:00Z">
            <w:rPr>
              <w:rFonts w:ascii="Arial" w:hAnsi="Arial"/>
              <w:color w:val="auto"/>
            </w:rPr>
          </w:rPrChange>
        </w:rPr>
        <w:t xml:space="preserve"> </w:t>
      </w:r>
      <w:r w:rsidRPr="00B77E82">
        <w:rPr>
          <w:rFonts w:ascii="Poppins" w:hAnsi="Poppins"/>
          <w:color w:val="auto"/>
          <w:rPrChange w:id="2037" w:author="Stuart McLarnon (NESO)" w:date="2024-11-18T11:12:00Z">
            <w:rPr>
              <w:rFonts w:ascii="Arial" w:hAnsi="Arial"/>
              <w:color w:val="auto"/>
            </w:rPr>
          </w:rPrChange>
        </w:rPr>
        <w:t>so that demand and generation are matched to maintain (where practicable) the Target</w:t>
      </w:r>
      <w:r w:rsidRPr="00B77E82">
        <w:rPr>
          <w:rFonts w:ascii="Poppins" w:hAnsi="Poppins"/>
          <w:rPrChange w:id="2038" w:author="Stuart McLarnon (NESO)" w:date="2024-11-18T11:12:00Z">
            <w:rPr/>
          </w:rPrChange>
        </w:rPr>
        <w:t xml:space="preserve"> </w:t>
      </w:r>
      <w:r w:rsidRPr="00B77E82">
        <w:rPr>
          <w:rFonts w:ascii="Poppins" w:hAnsi="Poppins"/>
          <w:color w:val="auto"/>
          <w:rPrChange w:id="2039" w:author="Stuart McLarnon (NESO)" w:date="2024-11-18T11:12:00Z">
            <w:rPr>
              <w:rFonts w:ascii="Arial" w:hAnsi="Arial"/>
              <w:color w:val="auto"/>
            </w:rPr>
          </w:rPrChange>
        </w:rPr>
        <w:t xml:space="preserve">Frequency. Demand will be added to the Power Island as more generation becomes available. </w:t>
      </w:r>
    </w:p>
    <w:p w14:paraId="6D06E726" w14:textId="67D04532" w:rsidR="002E6A47" w:rsidRPr="00B77E82" w:rsidRDefault="002E6A47" w:rsidP="002E6A47">
      <w:pPr>
        <w:jc w:val="both"/>
        <w:rPr>
          <w:rFonts w:ascii="Poppins" w:hAnsi="Poppins"/>
          <w:rPrChange w:id="2040" w:author="Stuart McLarnon (NESO)" w:date="2024-11-18T11:12:00Z">
            <w:rPr/>
          </w:rPrChange>
        </w:rPr>
      </w:pPr>
    </w:p>
    <w:p w14:paraId="3BFB6B40" w14:textId="77777777" w:rsidR="00960970" w:rsidRPr="00B77E82" w:rsidRDefault="00960970" w:rsidP="002E6A47">
      <w:pPr>
        <w:jc w:val="both"/>
        <w:rPr>
          <w:rFonts w:ascii="Poppins" w:hAnsi="Poppins"/>
          <w:rPrChange w:id="2041" w:author="Stuart McLarnon (NESO)" w:date="2024-11-18T11:12:00Z">
            <w:rPr/>
          </w:rPrChange>
        </w:rPr>
      </w:pPr>
    </w:p>
    <w:p w14:paraId="3CDE8F85" w14:textId="4E9A5701" w:rsidR="002E6A47" w:rsidRPr="00B77E82" w:rsidRDefault="002E6A47" w:rsidP="002E6A47">
      <w:pPr>
        <w:pStyle w:val="CF31Body"/>
        <w:rPr>
          <w:rFonts w:ascii="Poppins" w:hAnsi="Poppins"/>
          <w:rPrChange w:id="2042" w:author="Stuart McLarnon (NESO)" w:date="2024-11-18T11:12:00Z">
            <w:rPr/>
          </w:rPrChange>
        </w:rPr>
      </w:pPr>
      <w:r w:rsidRPr="00B77E82">
        <w:rPr>
          <w:rFonts w:ascii="Poppins" w:hAnsi="Poppins"/>
          <w:rPrChange w:id="2043" w:author="Stuart McLarnon (NESO)" w:date="2024-11-18T11:12:00Z">
            <w:rPr/>
          </w:rPrChange>
        </w:rPr>
        <w:t>Frequency Management during</w:t>
      </w:r>
      <w:r w:rsidR="00557CCB" w:rsidRPr="00B77E82">
        <w:rPr>
          <w:rFonts w:ascii="Poppins" w:hAnsi="Poppins"/>
          <w:rPrChange w:id="2044" w:author="Stuart McLarnon (NESO)" w:date="2024-11-18T11:12:00Z">
            <w:rPr/>
          </w:rPrChange>
        </w:rPr>
        <w:t xml:space="preserve"> </w:t>
      </w:r>
      <w:r w:rsidR="007C49A1" w:rsidRPr="00B77E82">
        <w:rPr>
          <w:rFonts w:ascii="Poppins" w:hAnsi="Poppins"/>
          <w:rPrChange w:id="2045" w:author="Stuart McLarnon (NESO)" w:date="2024-11-18T11:12:00Z">
            <w:rPr/>
          </w:rPrChange>
        </w:rPr>
        <w:t xml:space="preserve">Power Island </w:t>
      </w:r>
      <w:r w:rsidR="00A9338E" w:rsidRPr="00B77E82">
        <w:rPr>
          <w:rFonts w:ascii="Poppins" w:hAnsi="Poppins"/>
          <w:rPrChange w:id="2046" w:author="Stuart McLarnon (NESO)" w:date="2024-11-18T11:12:00Z">
            <w:rPr/>
          </w:rPrChange>
        </w:rPr>
        <w:t>Expansion</w:t>
      </w:r>
      <w:r w:rsidRPr="00B77E82">
        <w:rPr>
          <w:rFonts w:ascii="Poppins" w:hAnsi="Poppins"/>
          <w:rPrChange w:id="2047" w:author="Stuart McLarnon (NESO)" w:date="2024-11-18T11:12:00Z">
            <w:rPr/>
          </w:rPrChange>
        </w:rPr>
        <w:t xml:space="preserve"> </w:t>
      </w:r>
    </w:p>
    <w:p w14:paraId="4134BEC1" w14:textId="77777777" w:rsidR="002E6A47" w:rsidRPr="00B77E82" w:rsidRDefault="002E6A47" w:rsidP="002E6A47">
      <w:pPr>
        <w:ind w:left="720"/>
        <w:jc w:val="both"/>
        <w:rPr>
          <w:rFonts w:ascii="Poppins" w:hAnsi="Poppins"/>
          <w:rPrChange w:id="2048" w:author="Stuart McLarnon (NESO)" w:date="2024-11-18T11:12:00Z">
            <w:rPr/>
          </w:rPrChange>
        </w:rPr>
      </w:pPr>
    </w:p>
    <w:p w14:paraId="1F86B8FF" w14:textId="249718F0" w:rsidR="002E6A47" w:rsidRPr="00B77E82" w:rsidRDefault="006C505C" w:rsidP="003E1EE5">
      <w:pPr>
        <w:ind w:left="851"/>
        <w:jc w:val="both"/>
        <w:rPr>
          <w:rFonts w:ascii="Poppins" w:hAnsi="Poppins"/>
          <w:color w:val="auto"/>
          <w:rPrChange w:id="2049" w:author="Stuart McLarnon (NESO)" w:date="2024-11-18T11:12:00Z">
            <w:rPr>
              <w:rFonts w:ascii="Arial" w:hAnsi="Arial"/>
              <w:color w:val="auto"/>
            </w:rPr>
          </w:rPrChange>
        </w:rPr>
      </w:pPr>
      <w:r w:rsidRPr="00B77E82">
        <w:rPr>
          <w:rFonts w:ascii="Poppins" w:hAnsi="Poppins"/>
          <w:rPrChange w:id="2050" w:author="Stuart McLarnon (NESO)" w:date="2024-11-18T11:12:00Z">
            <w:rPr/>
          </w:rPrChange>
        </w:rPr>
        <w:t xml:space="preserve">In </w:t>
      </w:r>
      <w:r w:rsidR="001A0F5F" w:rsidRPr="00B77E82">
        <w:rPr>
          <w:rFonts w:ascii="Poppins" w:hAnsi="Poppins"/>
          <w:rPrChange w:id="2051" w:author="Stuart McLarnon (NESO)" w:date="2024-11-18T11:12:00Z">
            <w:rPr/>
          </w:rPrChange>
        </w:rPr>
        <w:t xml:space="preserve">the </w:t>
      </w:r>
      <w:r w:rsidR="001A0F5F" w:rsidRPr="00B77E82">
        <w:rPr>
          <w:rFonts w:ascii="Poppins" w:hAnsi="Poppins"/>
          <w:color w:val="auto"/>
          <w:rPrChange w:id="2052" w:author="Stuart McLarnon (NESO)" w:date="2024-11-18T11:12:00Z">
            <w:rPr>
              <w:rFonts w:ascii="Arial" w:hAnsi="Arial"/>
              <w:color w:val="auto"/>
            </w:rPr>
          </w:rPrChange>
        </w:rPr>
        <w:t xml:space="preserve">case of a </w:t>
      </w:r>
      <w:r w:rsidR="001E6D2A" w:rsidRPr="00B77E82">
        <w:rPr>
          <w:rFonts w:ascii="Poppins" w:hAnsi="Poppins"/>
          <w:color w:val="auto"/>
          <w:rPrChange w:id="2053" w:author="Stuart McLarnon (NESO)" w:date="2024-11-18T11:12:00Z">
            <w:rPr>
              <w:rFonts w:ascii="Arial" w:hAnsi="Arial"/>
              <w:color w:val="auto"/>
            </w:rPr>
          </w:rPrChange>
        </w:rPr>
        <w:t>Power Island formed from a LJRP, t</w:t>
      </w:r>
      <w:r w:rsidR="002E6A47" w:rsidRPr="00B77E82">
        <w:rPr>
          <w:rFonts w:ascii="Poppins" w:hAnsi="Poppins"/>
          <w:color w:val="auto"/>
          <w:rPrChange w:id="2054" w:author="Stuart McLarnon (NESO)" w:date="2024-11-18T11:12:00Z">
            <w:rPr>
              <w:rFonts w:ascii="Arial" w:hAnsi="Arial"/>
              <w:color w:val="auto"/>
            </w:rPr>
          </w:rPrChange>
        </w:rPr>
        <w:t xml:space="preserve">he Skeleton Network phase begins when a </w:t>
      </w:r>
      <w:proofErr w:type="spellStart"/>
      <w:proofErr w:type="gramStart"/>
      <w:r w:rsidR="00C848EB" w:rsidRPr="00B77E82">
        <w:rPr>
          <w:rFonts w:ascii="Poppins" w:hAnsi="Poppins"/>
          <w:color w:val="auto"/>
          <w:rPrChange w:id="2055" w:author="Stuart McLarnon (NESO)" w:date="2024-11-18T11:12:00Z">
            <w:rPr>
              <w:rFonts w:ascii="Arial" w:hAnsi="Arial"/>
              <w:color w:val="auto"/>
            </w:rPr>
          </w:rPrChange>
        </w:rPr>
        <w:t>non Restoration</w:t>
      </w:r>
      <w:proofErr w:type="spellEnd"/>
      <w:proofErr w:type="gramEnd"/>
      <w:r w:rsidR="00C848EB" w:rsidRPr="00B77E82">
        <w:rPr>
          <w:rFonts w:ascii="Poppins" w:hAnsi="Poppins"/>
          <w:color w:val="auto"/>
          <w:rPrChange w:id="2056" w:author="Stuart McLarnon (NESO)" w:date="2024-11-18T11:12:00Z">
            <w:rPr>
              <w:rFonts w:ascii="Arial" w:hAnsi="Arial"/>
              <w:color w:val="auto"/>
            </w:rPr>
          </w:rPrChange>
        </w:rPr>
        <w:t xml:space="preserve"> </w:t>
      </w:r>
      <w:r w:rsidR="004E6E25" w:rsidRPr="00B77E82">
        <w:rPr>
          <w:rFonts w:ascii="Poppins" w:hAnsi="Poppins"/>
          <w:color w:val="auto"/>
          <w:rPrChange w:id="2057" w:author="Stuart McLarnon (NESO)" w:date="2024-11-18T11:12:00Z">
            <w:rPr>
              <w:rFonts w:ascii="Arial" w:hAnsi="Arial"/>
              <w:color w:val="auto"/>
            </w:rPr>
          </w:rPrChange>
        </w:rPr>
        <w:t>Contractor</w:t>
      </w:r>
      <w:r w:rsidR="00C848EB" w:rsidRPr="00B77E82">
        <w:rPr>
          <w:rFonts w:ascii="Poppins" w:hAnsi="Poppins"/>
          <w:color w:val="auto"/>
          <w:rPrChange w:id="2058" w:author="Stuart McLarnon (NESO)" w:date="2024-11-18T11:12:00Z">
            <w:rPr>
              <w:rFonts w:ascii="Arial" w:hAnsi="Arial"/>
              <w:color w:val="auto"/>
            </w:rPr>
          </w:rPrChange>
        </w:rPr>
        <w:t xml:space="preserve"> (</w:t>
      </w:r>
      <w:proofErr w:type="spellStart"/>
      <w:r w:rsidR="00C848EB" w:rsidRPr="00B77E82">
        <w:rPr>
          <w:rFonts w:ascii="Poppins" w:hAnsi="Poppins"/>
          <w:color w:val="auto"/>
          <w:rPrChange w:id="2059" w:author="Stuart McLarnon (NESO)" w:date="2024-11-18T11:12:00Z">
            <w:rPr>
              <w:rFonts w:ascii="Arial" w:hAnsi="Arial"/>
              <w:color w:val="auto"/>
            </w:rPr>
          </w:rPrChange>
        </w:rPr>
        <w:t>ie</w:t>
      </w:r>
      <w:proofErr w:type="spellEnd"/>
      <w:r w:rsidR="00C848EB" w:rsidRPr="00B77E82">
        <w:rPr>
          <w:rFonts w:ascii="Poppins" w:hAnsi="Poppins"/>
          <w:color w:val="auto"/>
          <w:rPrChange w:id="2060" w:author="Stuart McLarnon (NESO)" w:date="2024-11-18T11:12:00Z">
            <w:rPr>
              <w:rFonts w:ascii="Arial" w:hAnsi="Arial"/>
              <w:color w:val="auto"/>
            </w:rPr>
          </w:rPrChange>
        </w:rPr>
        <w:t xml:space="preserve"> </w:t>
      </w:r>
      <w:r w:rsidR="00DB6738" w:rsidRPr="00B77E82">
        <w:rPr>
          <w:rFonts w:ascii="Poppins" w:hAnsi="Poppins"/>
          <w:color w:val="auto"/>
          <w:rPrChange w:id="2061" w:author="Stuart McLarnon (NESO)" w:date="2024-11-18T11:12:00Z">
            <w:rPr>
              <w:rFonts w:ascii="Arial" w:hAnsi="Arial"/>
              <w:color w:val="auto"/>
            </w:rPr>
          </w:rPrChange>
        </w:rPr>
        <w:t>owner</w:t>
      </w:r>
      <w:r w:rsidR="00FD47F8" w:rsidRPr="00B77E82">
        <w:rPr>
          <w:rFonts w:ascii="Poppins" w:hAnsi="Poppins"/>
          <w:color w:val="auto"/>
          <w:rPrChange w:id="2062" w:author="Stuart McLarnon (NESO)" w:date="2024-11-18T11:12:00Z">
            <w:rPr>
              <w:rFonts w:ascii="Arial" w:hAnsi="Arial"/>
              <w:color w:val="auto"/>
            </w:rPr>
          </w:rPrChange>
        </w:rPr>
        <w:t>s</w:t>
      </w:r>
      <w:r w:rsidR="00DB6738" w:rsidRPr="00B77E82">
        <w:rPr>
          <w:rFonts w:ascii="Poppins" w:hAnsi="Poppins"/>
          <w:color w:val="auto"/>
          <w:rPrChange w:id="2063" w:author="Stuart McLarnon (NESO)" w:date="2024-11-18T11:12:00Z">
            <w:rPr>
              <w:rFonts w:ascii="Arial" w:hAnsi="Arial"/>
              <w:color w:val="auto"/>
            </w:rPr>
          </w:rPrChange>
        </w:rPr>
        <w:t xml:space="preserve"> and operators of plant other than </w:t>
      </w:r>
      <w:r w:rsidR="00C848EB" w:rsidRPr="00B77E82">
        <w:rPr>
          <w:rFonts w:ascii="Poppins" w:hAnsi="Poppins"/>
          <w:color w:val="auto"/>
          <w:rPrChange w:id="2064" w:author="Stuart McLarnon (NESO)" w:date="2024-11-18T11:12:00Z">
            <w:rPr>
              <w:rFonts w:ascii="Arial" w:hAnsi="Arial"/>
              <w:color w:val="auto"/>
            </w:rPr>
          </w:rPrChange>
        </w:rPr>
        <w:t xml:space="preserve">Anchor Restoration </w:t>
      </w:r>
      <w:r w:rsidR="004E6E25" w:rsidRPr="00B77E82">
        <w:rPr>
          <w:rFonts w:ascii="Poppins" w:hAnsi="Poppins"/>
          <w:color w:val="auto"/>
          <w:rPrChange w:id="2065" w:author="Stuart McLarnon (NESO)" w:date="2024-11-18T11:12:00Z">
            <w:rPr>
              <w:rFonts w:ascii="Arial" w:hAnsi="Arial"/>
              <w:color w:val="auto"/>
            </w:rPr>
          </w:rPrChange>
        </w:rPr>
        <w:t>Contractors</w:t>
      </w:r>
      <w:r w:rsidR="00DB6738" w:rsidRPr="00B77E82">
        <w:rPr>
          <w:rFonts w:ascii="Poppins" w:hAnsi="Poppins"/>
          <w:color w:val="auto"/>
          <w:rPrChange w:id="2066" w:author="Stuart McLarnon (NESO)" w:date="2024-11-18T11:12:00Z">
            <w:rPr>
              <w:rFonts w:ascii="Arial" w:hAnsi="Arial"/>
              <w:color w:val="auto"/>
            </w:rPr>
          </w:rPrChange>
        </w:rPr>
        <w:t xml:space="preserve"> or Top Up Restoration </w:t>
      </w:r>
      <w:r w:rsidR="004E6E25" w:rsidRPr="00B77E82">
        <w:rPr>
          <w:rFonts w:ascii="Poppins" w:hAnsi="Poppins"/>
          <w:color w:val="auto"/>
          <w:rPrChange w:id="2067" w:author="Stuart McLarnon (NESO)" w:date="2024-11-18T11:12:00Z">
            <w:rPr>
              <w:rFonts w:ascii="Arial" w:hAnsi="Arial"/>
              <w:color w:val="auto"/>
            </w:rPr>
          </w:rPrChange>
        </w:rPr>
        <w:t>Contractors</w:t>
      </w:r>
      <w:r w:rsidR="00DB6738" w:rsidRPr="00B77E82">
        <w:rPr>
          <w:rFonts w:ascii="Poppins" w:hAnsi="Poppins"/>
          <w:color w:val="auto"/>
          <w:rPrChange w:id="2068" w:author="Stuart McLarnon (NESO)" w:date="2024-11-18T11:12:00Z">
            <w:rPr>
              <w:rFonts w:ascii="Arial" w:hAnsi="Arial"/>
              <w:color w:val="auto"/>
            </w:rPr>
          </w:rPrChange>
        </w:rPr>
        <w:t xml:space="preserve"> </w:t>
      </w:r>
      <w:r w:rsidR="002B25F6" w:rsidRPr="00B77E82">
        <w:rPr>
          <w:rFonts w:ascii="Poppins" w:hAnsi="Poppins"/>
          <w:color w:val="auto"/>
          <w:rPrChange w:id="2069" w:author="Stuart McLarnon (NESO)" w:date="2024-11-18T11:12:00Z">
            <w:rPr>
              <w:rFonts w:ascii="Arial" w:hAnsi="Arial"/>
              <w:color w:val="auto"/>
            </w:rPr>
          </w:rPrChange>
        </w:rPr>
        <w:t>are</w:t>
      </w:r>
      <w:r w:rsidR="00FD47F8" w:rsidRPr="00B77E82">
        <w:rPr>
          <w:rFonts w:ascii="Poppins" w:hAnsi="Poppins"/>
          <w:color w:val="auto"/>
          <w:rPrChange w:id="2070" w:author="Stuart McLarnon (NESO)" w:date="2024-11-18T11:12:00Z">
            <w:rPr>
              <w:rFonts w:ascii="Arial" w:hAnsi="Arial"/>
              <w:color w:val="auto"/>
            </w:rPr>
          </w:rPrChange>
        </w:rPr>
        <w:t xml:space="preserve"> </w:t>
      </w:r>
      <w:r w:rsidR="002E6A47" w:rsidRPr="00B77E82">
        <w:rPr>
          <w:rFonts w:ascii="Poppins" w:hAnsi="Poppins"/>
          <w:color w:val="auto"/>
          <w:rPrChange w:id="2071" w:author="Stuart McLarnon (NESO)" w:date="2024-11-18T11:12:00Z">
            <w:rPr>
              <w:rFonts w:ascii="Arial" w:hAnsi="Arial"/>
              <w:color w:val="auto"/>
            </w:rPr>
          </w:rPrChange>
        </w:rPr>
        <w:t xml:space="preserve">added to the Power Island.  </w:t>
      </w:r>
      <w:del w:id="2072" w:author="Stuart McLarnon (NESO)" w:date="2024-11-18T11:12:00Z">
        <w:r w:rsidR="00AD7467" w:rsidRPr="00AC4F40">
          <w:rPr>
            <w:rFonts w:ascii="Arial" w:eastAsiaTheme="minorEastAsia" w:hAnsi="Arial" w:cstheme="minorHAnsi"/>
            <w:color w:val="auto"/>
          </w:rPr>
          <w:delText>NGESO</w:delText>
        </w:r>
      </w:del>
      <w:ins w:id="2073" w:author="Stuart McLarnon (NESO)" w:date="2024-11-18T11:12:00Z">
        <w:r w:rsidR="00C34B53">
          <w:rPr>
            <w:rFonts w:ascii="Poppins" w:eastAsiaTheme="minorEastAsia" w:hAnsi="Poppins" w:cs="Poppins"/>
            <w:color w:val="auto"/>
          </w:rPr>
          <w:t>NESO</w:t>
        </w:r>
      </w:ins>
      <w:r w:rsidR="00AD7467" w:rsidRPr="00B77E82">
        <w:rPr>
          <w:rFonts w:ascii="Poppins" w:hAnsi="Poppins"/>
          <w:color w:val="auto"/>
          <w:rPrChange w:id="2074" w:author="Stuart McLarnon (NESO)" w:date="2024-11-18T11:12:00Z">
            <w:rPr>
              <w:rFonts w:ascii="Arial" w:hAnsi="Arial"/>
              <w:color w:val="auto"/>
            </w:rPr>
          </w:rPrChange>
        </w:rPr>
        <w:t xml:space="preserve"> in coordination with the </w:t>
      </w:r>
      <w:r w:rsidR="002E6A47" w:rsidRPr="00B77E82">
        <w:rPr>
          <w:rFonts w:ascii="Poppins" w:hAnsi="Poppins"/>
          <w:color w:val="auto"/>
          <w:rPrChange w:id="2075" w:author="Stuart McLarnon (NESO)" w:date="2024-11-18T11:12:00Z">
            <w:rPr>
              <w:rFonts w:ascii="Arial" w:hAnsi="Arial"/>
              <w:color w:val="auto"/>
            </w:rPr>
          </w:rPrChange>
        </w:rPr>
        <w:t>relevant T</w:t>
      </w:r>
      <w:r w:rsidR="00AD7467" w:rsidRPr="00B77E82">
        <w:rPr>
          <w:rFonts w:ascii="Poppins" w:hAnsi="Poppins"/>
          <w:color w:val="auto"/>
          <w:rPrChange w:id="2076" w:author="Stuart McLarnon (NESO)" w:date="2024-11-18T11:12:00Z">
            <w:rPr>
              <w:rFonts w:ascii="Arial" w:hAnsi="Arial"/>
              <w:color w:val="auto"/>
            </w:rPr>
          </w:rPrChange>
        </w:rPr>
        <w:t>ransmission Licensee</w:t>
      </w:r>
      <w:r w:rsidR="002C1790" w:rsidRPr="00B77E82">
        <w:rPr>
          <w:rFonts w:ascii="Poppins" w:hAnsi="Poppins"/>
          <w:color w:val="auto"/>
          <w:rPrChange w:id="2077" w:author="Stuart McLarnon (NESO)" w:date="2024-11-18T11:12:00Z">
            <w:rPr>
              <w:rFonts w:ascii="Arial" w:hAnsi="Arial"/>
              <w:color w:val="auto"/>
            </w:rPr>
          </w:rPrChange>
        </w:rPr>
        <w:t xml:space="preserve">s and Network Operators </w:t>
      </w:r>
      <w:r w:rsidR="00A555DB" w:rsidRPr="00B77E82">
        <w:rPr>
          <w:rFonts w:ascii="Poppins" w:hAnsi="Poppins"/>
          <w:color w:val="auto"/>
          <w:rPrChange w:id="2078" w:author="Stuart McLarnon (NESO)" w:date="2024-11-18T11:12:00Z">
            <w:rPr>
              <w:rFonts w:ascii="Arial" w:hAnsi="Arial"/>
              <w:color w:val="auto"/>
            </w:rPr>
          </w:rPrChange>
        </w:rPr>
        <w:t xml:space="preserve">will issue </w:t>
      </w:r>
      <w:r w:rsidR="002E6A47" w:rsidRPr="00B77E82">
        <w:rPr>
          <w:rFonts w:ascii="Poppins" w:hAnsi="Poppins"/>
          <w:color w:val="auto"/>
          <w:rPrChange w:id="2079" w:author="Stuart McLarnon (NESO)" w:date="2024-11-18T11:12:00Z">
            <w:rPr>
              <w:rFonts w:ascii="Arial" w:hAnsi="Arial"/>
              <w:color w:val="auto"/>
            </w:rPr>
          </w:rPrChange>
        </w:rPr>
        <w:t xml:space="preserve">instructions to </w:t>
      </w:r>
      <w:r w:rsidR="00AD7467" w:rsidRPr="00B77E82">
        <w:rPr>
          <w:rFonts w:ascii="Poppins" w:hAnsi="Poppins"/>
          <w:color w:val="auto"/>
          <w:rPrChange w:id="2080" w:author="Stuart McLarnon (NESO)" w:date="2024-11-18T11:12:00Z">
            <w:rPr>
              <w:rFonts w:ascii="Arial" w:hAnsi="Arial"/>
              <w:color w:val="auto"/>
            </w:rPr>
          </w:rPrChange>
        </w:rPr>
        <w:t>G</w:t>
      </w:r>
      <w:r w:rsidR="002E6A47" w:rsidRPr="00B77E82">
        <w:rPr>
          <w:rFonts w:ascii="Poppins" w:hAnsi="Poppins"/>
          <w:color w:val="auto"/>
          <w:rPrChange w:id="2081" w:author="Stuart McLarnon (NESO)" w:date="2024-11-18T11:12:00Z">
            <w:rPr>
              <w:rFonts w:ascii="Arial" w:hAnsi="Arial"/>
              <w:color w:val="auto"/>
            </w:rPr>
          </w:rPrChange>
        </w:rPr>
        <w:t>enerat</w:t>
      </w:r>
      <w:r w:rsidR="00AD7467" w:rsidRPr="00B77E82">
        <w:rPr>
          <w:rFonts w:ascii="Poppins" w:hAnsi="Poppins"/>
          <w:color w:val="auto"/>
          <w:rPrChange w:id="2082" w:author="Stuart McLarnon (NESO)" w:date="2024-11-18T11:12:00Z">
            <w:rPr>
              <w:rFonts w:ascii="Arial" w:hAnsi="Arial"/>
              <w:color w:val="auto"/>
            </w:rPr>
          </w:rPrChange>
        </w:rPr>
        <w:t>ors, HVDC System Owners</w:t>
      </w:r>
      <w:r w:rsidR="002B25F6" w:rsidRPr="00B77E82">
        <w:rPr>
          <w:rFonts w:ascii="Poppins" w:hAnsi="Poppins"/>
          <w:color w:val="auto"/>
          <w:rPrChange w:id="2083" w:author="Stuart McLarnon (NESO)" w:date="2024-11-18T11:12:00Z">
            <w:rPr>
              <w:rFonts w:ascii="Arial" w:hAnsi="Arial"/>
              <w:color w:val="auto"/>
            </w:rPr>
          </w:rPrChange>
        </w:rPr>
        <w:t>,</w:t>
      </w:r>
      <w:r w:rsidR="00AD7467" w:rsidRPr="00B77E82">
        <w:rPr>
          <w:rFonts w:ascii="Poppins" w:hAnsi="Poppins"/>
          <w:color w:val="auto"/>
          <w:rPrChange w:id="2084" w:author="Stuart McLarnon (NESO)" w:date="2024-11-18T11:12:00Z">
            <w:rPr>
              <w:rFonts w:ascii="Arial" w:hAnsi="Arial"/>
              <w:color w:val="auto"/>
            </w:rPr>
          </w:rPrChange>
        </w:rPr>
        <w:t xml:space="preserve"> DC Converter Owners and Virtual Lead </w:t>
      </w:r>
      <w:r w:rsidR="00036035" w:rsidRPr="00B77E82">
        <w:rPr>
          <w:rFonts w:ascii="Poppins" w:hAnsi="Poppins"/>
          <w:color w:val="auto"/>
          <w:rPrChange w:id="2085" w:author="Stuart McLarnon (NESO)" w:date="2024-11-18T11:12:00Z">
            <w:rPr>
              <w:rFonts w:ascii="Arial" w:hAnsi="Arial"/>
              <w:color w:val="auto"/>
            </w:rPr>
          </w:rPrChange>
        </w:rPr>
        <w:t xml:space="preserve">Parties </w:t>
      </w:r>
      <w:r w:rsidR="004B4930" w:rsidRPr="00B77E82">
        <w:rPr>
          <w:rFonts w:ascii="Poppins" w:hAnsi="Poppins"/>
          <w:color w:val="auto"/>
          <w:rPrChange w:id="2086" w:author="Stuart McLarnon (NESO)" w:date="2024-11-18T11:12:00Z">
            <w:rPr>
              <w:rFonts w:ascii="Arial" w:hAnsi="Arial"/>
              <w:color w:val="auto"/>
            </w:rPr>
          </w:rPrChange>
        </w:rPr>
        <w:t xml:space="preserve">relating to </w:t>
      </w:r>
      <w:r w:rsidR="002E6A47" w:rsidRPr="00B77E82">
        <w:rPr>
          <w:rFonts w:ascii="Poppins" w:hAnsi="Poppins"/>
          <w:color w:val="auto"/>
          <w:rPrChange w:id="2087" w:author="Stuart McLarnon (NESO)" w:date="2024-11-18T11:12:00Z">
            <w:rPr>
              <w:rFonts w:ascii="Arial" w:hAnsi="Arial"/>
              <w:color w:val="auto"/>
            </w:rPr>
          </w:rPrChange>
        </w:rPr>
        <w:t>the size of power blocks required to be added or removed from the Power Island to maintain generation stability.</w:t>
      </w:r>
    </w:p>
    <w:p w14:paraId="78F31A3B" w14:textId="2239A19C" w:rsidR="00E21E50" w:rsidRPr="00B77E82" w:rsidRDefault="00E21E50" w:rsidP="00E21E50">
      <w:pPr>
        <w:ind w:left="851"/>
        <w:jc w:val="both"/>
        <w:rPr>
          <w:rFonts w:ascii="Poppins" w:hAnsi="Poppins"/>
          <w:color w:val="auto"/>
          <w:rPrChange w:id="2088" w:author="Stuart McLarnon (NESO)" w:date="2024-11-18T11:12:00Z">
            <w:rPr>
              <w:rFonts w:ascii="Arial" w:hAnsi="Arial"/>
              <w:color w:val="auto"/>
            </w:rPr>
          </w:rPrChange>
        </w:rPr>
      </w:pPr>
      <w:r w:rsidRPr="00B77E82">
        <w:rPr>
          <w:rFonts w:ascii="Poppins" w:hAnsi="Poppins"/>
          <w:color w:val="auto"/>
          <w:rPrChange w:id="2089" w:author="Stuart McLarnon (NESO)" w:date="2024-11-18T11:12:00Z">
            <w:rPr>
              <w:rFonts w:ascii="Arial" w:hAnsi="Arial"/>
              <w:color w:val="auto"/>
            </w:rPr>
          </w:rPrChange>
        </w:rPr>
        <w:t xml:space="preserve">In the case of a Power Island formed from a DRZP, the </w:t>
      </w:r>
      <w:r w:rsidR="00D255F0" w:rsidRPr="00B77E82">
        <w:rPr>
          <w:rFonts w:ascii="Poppins" w:hAnsi="Poppins"/>
          <w:color w:val="auto"/>
          <w:rPrChange w:id="2090" w:author="Stuart McLarnon (NESO)" w:date="2024-11-18T11:12:00Z">
            <w:rPr>
              <w:rFonts w:ascii="Arial" w:hAnsi="Arial"/>
              <w:color w:val="auto"/>
            </w:rPr>
          </w:rPrChange>
        </w:rPr>
        <w:t>subsequent Restoration</w:t>
      </w:r>
      <w:r w:rsidRPr="00B77E82">
        <w:rPr>
          <w:rFonts w:ascii="Poppins" w:hAnsi="Poppins"/>
          <w:color w:val="auto"/>
          <w:rPrChange w:id="2091" w:author="Stuart McLarnon (NESO)" w:date="2024-11-18T11:12:00Z">
            <w:rPr>
              <w:rFonts w:ascii="Arial" w:hAnsi="Arial"/>
              <w:color w:val="auto"/>
            </w:rPr>
          </w:rPrChange>
        </w:rPr>
        <w:t xml:space="preserve"> Phase begins when that Distribution Restoration Zone is connected to another Power Island which has been established through an LJRP or </w:t>
      </w:r>
      <w:r w:rsidR="008B7492" w:rsidRPr="00B77E82">
        <w:rPr>
          <w:rFonts w:ascii="Poppins" w:hAnsi="Poppins"/>
          <w:color w:val="auto"/>
          <w:rPrChange w:id="2092" w:author="Stuart McLarnon (NESO)" w:date="2024-11-18T11:12:00Z">
            <w:rPr>
              <w:rFonts w:ascii="Arial" w:hAnsi="Arial"/>
              <w:color w:val="auto"/>
            </w:rPr>
          </w:rPrChange>
        </w:rPr>
        <w:t xml:space="preserve">separate </w:t>
      </w:r>
      <w:r w:rsidRPr="00B77E82">
        <w:rPr>
          <w:rFonts w:ascii="Poppins" w:hAnsi="Poppins"/>
          <w:color w:val="auto"/>
          <w:rPrChange w:id="2093" w:author="Stuart McLarnon (NESO)" w:date="2024-11-18T11:12:00Z">
            <w:rPr>
              <w:rFonts w:ascii="Arial" w:hAnsi="Arial"/>
              <w:color w:val="auto"/>
            </w:rPr>
          </w:rPrChange>
        </w:rPr>
        <w:t>adjacent DR</w:t>
      </w:r>
      <w:r w:rsidR="008B7492" w:rsidRPr="00B77E82">
        <w:rPr>
          <w:rFonts w:ascii="Poppins" w:hAnsi="Poppins"/>
          <w:color w:val="auto"/>
          <w:rPrChange w:id="2094" w:author="Stuart McLarnon (NESO)" w:date="2024-11-18T11:12:00Z">
            <w:rPr>
              <w:rFonts w:ascii="Arial" w:hAnsi="Arial"/>
              <w:color w:val="auto"/>
            </w:rPr>
          </w:rPrChange>
        </w:rPr>
        <w:t>ZP</w:t>
      </w:r>
      <w:r w:rsidRPr="00B77E82">
        <w:rPr>
          <w:rFonts w:ascii="Poppins" w:hAnsi="Poppins"/>
          <w:color w:val="auto"/>
          <w:rPrChange w:id="2095" w:author="Stuart McLarnon (NESO)" w:date="2024-11-18T11:12:00Z">
            <w:rPr>
              <w:rFonts w:ascii="Arial" w:hAnsi="Arial"/>
              <w:color w:val="auto"/>
            </w:rPr>
          </w:rPrChange>
        </w:rPr>
        <w:t>.</w:t>
      </w:r>
    </w:p>
    <w:p w14:paraId="211C4406" w14:textId="77777777" w:rsidR="009835A7" w:rsidRPr="00B77E82" w:rsidRDefault="009835A7" w:rsidP="003E1EE5">
      <w:pPr>
        <w:ind w:left="851"/>
        <w:jc w:val="both"/>
        <w:rPr>
          <w:rFonts w:ascii="Poppins" w:hAnsi="Poppins"/>
          <w:color w:val="auto"/>
          <w:rPrChange w:id="2096" w:author="Stuart McLarnon (NESO)" w:date="2024-11-18T11:12:00Z">
            <w:rPr>
              <w:rFonts w:ascii="Arial" w:hAnsi="Arial"/>
              <w:color w:val="auto"/>
            </w:rPr>
          </w:rPrChange>
        </w:rPr>
      </w:pPr>
    </w:p>
    <w:p w14:paraId="0AD69412" w14:textId="53A48102" w:rsidR="002E6A47" w:rsidRPr="00B77E82" w:rsidRDefault="002E6A47" w:rsidP="003E1EE5">
      <w:pPr>
        <w:ind w:left="851"/>
        <w:jc w:val="both"/>
        <w:rPr>
          <w:rFonts w:ascii="Poppins" w:hAnsi="Poppins"/>
          <w:color w:val="auto"/>
          <w:rPrChange w:id="2097" w:author="Stuart McLarnon (NESO)" w:date="2024-11-18T11:12:00Z">
            <w:rPr>
              <w:rFonts w:ascii="Arial" w:hAnsi="Arial"/>
              <w:color w:val="auto"/>
            </w:rPr>
          </w:rPrChange>
        </w:rPr>
      </w:pPr>
      <w:r w:rsidRPr="00B77E82">
        <w:rPr>
          <w:rFonts w:ascii="Poppins" w:hAnsi="Poppins"/>
          <w:color w:val="auto"/>
          <w:rPrChange w:id="2098" w:author="Stuart McLarnon (NESO)" w:date="2024-11-18T11:12:00Z">
            <w:rPr>
              <w:rFonts w:ascii="Arial" w:hAnsi="Arial"/>
              <w:color w:val="auto"/>
            </w:rPr>
          </w:rPrChange>
        </w:rPr>
        <w:t xml:space="preserve">Power Islands will be synchronised to each other using </w:t>
      </w:r>
      <w:r w:rsidR="005A5EBD" w:rsidRPr="00B77E82">
        <w:rPr>
          <w:rFonts w:ascii="Poppins" w:hAnsi="Poppins"/>
          <w:color w:val="auto"/>
          <w:rPrChange w:id="2099" w:author="Stuart McLarnon (NESO)" w:date="2024-11-18T11:12:00Z">
            <w:rPr>
              <w:rFonts w:ascii="Arial" w:hAnsi="Arial"/>
              <w:color w:val="auto"/>
            </w:rPr>
          </w:rPrChange>
        </w:rPr>
        <w:t xml:space="preserve">circuit breakers with </w:t>
      </w:r>
      <w:r w:rsidRPr="00B77E82">
        <w:rPr>
          <w:rFonts w:ascii="Poppins" w:hAnsi="Poppins"/>
          <w:color w:val="auto"/>
          <w:rPrChange w:id="2100" w:author="Stuart McLarnon (NESO)" w:date="2024-11-18T11:12:00Z">
            <w:rPr>
              <w:rFonts w:ascii="Arial" w:hAnsi="Arial"/>
              <w:color w:val="auto"/>
            </w:rPr>
          </w:rPrChange>
        </w:rPr>
        <w:t xml:space="preserve">suitable </w:t>
      </w:r>
      <w:r w:rsidR="00A17FDD" w:rsidRPr="00B77E82">
        <w:rPr>
          <w:rFonts w:ascii="Poppins" w:hAnsi="Poppins"/>
          <w:color w:val="auto"/>
          <w:rPrChange w:id="2101" w:author="Stuart McLarnon (NESO)" w:date="2024-11-18T11:12:00Z">
            <w:rPr>
              <w:rFonts w:ascii="Arial" w:hAnsi="Arial"/>
              <w:color w:val="auto"/>
            </w:rPr>
          </w:rPrChange>
        </w:rPr>
        <w:t>Power S</w:t>
      </w:r>
      <w:r w:rsidRPr="00B77E82">
        <w:rPr>
          <w:rFonts w:ascii="Poppins" w:hAnsi="Poppins"/>
          <w:color w:val="auto"/>
          <w:rPrChange w:id="2102" w:author="Stuart McLarnon (NESO)" w:date="2024-11-18T11:12:00Z">
            <w:rPr>
              <w:rFonts w:ascii="Arial" w:hAnsi="Arial"/>
              <w:color w:val="auto"/>
            </w:rPr>
          </w:rPrChange>
        </w:rPr>
        <w:t xml:space="preserve">ystem </w:t>
      </w:r>
      <w:r w:rsidR="00A17FDD" w:rsidRPr="00B77E82">
        <w:rPr>
          <w:rFonts w:ascii="Poppins" w:hAnsi="Poppins"/>
          <w:color w:val="auto"/>
          <w:rPrChange w:id="2103" w:author="Stuart McLarnon (NESO)" w:date="2024-11-18T11:12:00Z">
            <w:rPr>
              <w:rFonts w:ascii="Arial" w:hAnsi="Arial"/>
              <w:color w:val="auto"/>
            </w:rPr>
          </w:rPrChange>
        </w:rPr>
        <w:t>S</w:t>
      </w:r>
      <w:r w:rsidRPr="00B77E82">
        <w:rPr>
          <w:rFonts w:ascii="Poppins" w:hAnsi="Poppins"/>
          <w:color w:val="auto"/>
          <w:rPrChange w:id="2104" w:author="Stuart McLarnon (NESO)" w:date="2024-11-18T11:12:00Z">
            <w:rPr>
              <w:rFonts w:ascii="Arial" w:hAnsi="Arial"/>
              <w:color w:val="auto"/>
            </w:rPr>
          </w:rPrChange>
        </w:rPr>
        <w:t>ynchroniser</w:t>
      </w:r>
      <w:r w:rsidR="00186ABF" w:rsidRPr="00B77E82">
        <w:rPr>
          <w:rFonts w:ascii="Poppins" w:hAnsi="Poppins"/>
          <w:color w:val="auto"/>
          <w:rPrChange w:id="2105" w:author="Stuart McLarnon (NESO)" w:date="2024-11-18T11:12:00Z">
            <w:rPr>
              <w:rFonts w:ascii="Arial" w:hAnsi="Arial"/>
              <w:color w:val="auto"/>
            </w:rPr>
          </w:rPrChange>
        </w:rPr>
        <w:t xml:space="preserve"> facilities</w:t>
      </w:r>
      <w:r w:rsidR="00420ABC" w:rsidRPr="00B77E82">
        <w:rPr>
          <w:rFonts w:ascii="Poppins" w:hAnsi="Poppins"/>
          <w:color w:val="auto"/>
          <w:rPrChange w:id="2106" w:author="Stuart McLarnon (NESO)" w:date="2024-11-18T11:12:00Z">
            <w:rPr>
              <w:rFonts w:ascii="Arial" w:hAnsi="Arial"/>
              <w:color w:val="auto"/>
            </w:rPr>
          </w:rPrChange>
        </w:rPr>
        <w:t>.</w:t>
      </w:r>
      <w:r w:rsidR="00036035" w:rsidRPr="00B77E82">
        <w:rPr>
          <w:rFonts w:ascii="Poppins" w:hAnsi="Poppins"/>
          <w:color w:val="auto"/>
          <w:rPrChange w:id="2107" w:author="Stuart McLarnon (NESO)" w:date="2024-11-18T11:12:00Z">
            <w:rPr>
              <w:rFonts w:ascii="Arial" w:hAnsi="Arial"/>
              <w:color w:val="auto"/>
            </w:rPr>
          </w:rPrChange>
        </w:rPr>
        <w:t xml:space="preserve"> </w:t>
      </w:r>
      <w:r w:rsidR="00922943" w:rsidRPr="00B77E82">
        <w:rPr>
          <w:rFonts w:ascii="Poppins" w:hAnsi="Poppins"/>
          <w:color w:val="auto"/>
          <w:rPrChange w:id="2108" w:author="Stuart McLarnon (NESO)" w:date="2024-11-18T11:12:00Z">
            <w:rPr>
              <w:rFonts w:ascii="Arial" w:hAnsi="Arial"/>
              <w:color w:val="auto"/>
            </w:rPr>
          </w:rPrChange>
        </w:rPr>
        <w:t xml:space="preserve"> </w:t>
      </w:r>
      <w:r w:rsidR="00036035" w:rsidRPr="00B77E82">
        <w:rPr>
          <w:rFonts w:ascii="Poppins" w:hAnsi="Poppins"/>
          <w:color w:val="auto"/>
          <w:rPrChange w:id="2109" w:author="Stuart McLarnon (NESO)" w:date="2024-11-18T11:12:00Z">
            <w:rPr>
              <w:rFonts w:ascii="Arial" w:hAnsi="Arial"/>
              <w:color w:val="auto"/>
            </w:rPr>
          </w:rPrChange>
        </w:rPr>
        <w:t>Subsequent</w:t>
      </w:r>
      <w:r w:rsidRPr="00B77E82">
        <w:rPr>
          <w:rFonts w:ascii="Poppins" w:hAnsi="Poppins"/>
          <w:color w:val="auto"/>
          <w:rPrChange w:id="2110" w:author="Stuart McLarnon (NESO)" w:date="2024-11-18T11:12:00Z">
            <w:rPr>
              <w:rFonts w:ascii="Arial" w:hAnsi="Arial"/>
              <w:color w:val="auto"/>
            </w:rPr>
          </w:rPrChange>
        </w:rPr>
        <w:t xml:space="preserve"> Power Island</w:t>
      </w:r>
      <w:r w:rsidR="00526576" w:rsidRPr="00B77E82">
        <w:rPr>
          <w:rFonts w:ascii="Poppins" w:hAnsi="Poppins"/>
          <w:color w:val="auto"/>
          <w:rPrChange w:id="2111" w:author="Stuart McLarnon (NESO)" w:date="2024-11-18T11:12:00Z">
            <w:rPr>
              <w:rFonts w:ascii="Arial" w:hAnsi="Arial"/>
              <w:color w:val="auto"/>
            </w:rPr>
          </w:rPrChange>
        </w:rPr>
        <w:t>s</w:t>
      </w:r>
      <w:r w:rsidRPr="00B77E82">
        <w:rPr>
          <w:rFonts w:ascii="Poppins" w:hAnsi="Poppins"/>
          <w:color w:val="auto"/>
          <w:rPrChange w:id="2112" w:author="Stuart McLarnon (NESO)" w:date="2024-11-18T11:12:00Z">
            <w:rPr>
              <w:rFonts w:ascii="Arial" w:hAnsi="Arial"/>
              <w:color w:val="auto"/>
            </w:rPr>
          </w:rPrChange>
        </w:rPr>
        <w:t xml:space="preserve"> will be synchronised in a similar way. </w:t>
      </w:r>
      <w:del w:id="2113" w:author="Stuart McLarnon (NESO)" w:date="2024-11-18T11:12:00Z">
        <w:r w:rsidR="00D84166">
          <w:rPr>
            <w:rFonts w:ascii="Arial" w:eastAsiaTheme="minorEastAsia" w:hAnsi="Arial" w:cstheme="minorHAnsi"/>
            <w:color w:val="auto"/>
          </w:rPr>
          <w:delText>NGESO</w:delText>
        </w:r>
      </w:del>
      <w:ins w:id="2114" w:author="Stuart McLarnon (NESO)" w:date="2024-11-18T11:12:00Z">
        <w:r w:rsidR="00C34B53">
          <w:rPr>
            <w:rFonts w:ascii="Poppins" w:eastAsiaTheme="minorEastAsia" w:hAnsi="Poppins" w:cs="Poppins"/>
            <w:color w:val="auto"/>
          </w:rPr>
          <w:t>NESO</w:t>
        </w:r>
      </w:ins>
      <w:r w:rsidR="00D84166" w:rsidRPr="00B77E82">
        <w:rPr>
          <w:rFonts w:ascii="Poppins" w:hAnsi="Poppins"/>
          <w:color w:val="auto"/>
          <w:rPrChange w:id="2115" w:author="Stuart McLarnon (NESO)" w:date="2024-11-18T11:12:00Z">
            <w:rPr>
              <w:rFonts w:ascii="Arial" w:hAnsi="Arial"/>
              <w:color w:val="auto"/>
            </w:rPr>
          </w:rPrChange>
        </w:rPr>
        <w:t xml:space="preserve"> is responsible for the overall management </w:t>
      </w:r>
      <w:r w:rsidR="00A63FE4" w:rsidRPr="00B77E82">
        <w:rPr>
          <w:rFonts w:ascii="Poppins" w:hAnsi="Poppins"/>
          <w:color w:val="auto"/>
          <w:rPrChange w:id="2116" w:author="Stuart McLarnon (NESO)" w:date="2024-11-18T11:12:00Z">
            <w:rPr>
              <w:rFonts w:ascii="Arial" w:hAnsi="Arial"/>
              <w:color w:val="auto"/>
            </w:rPr>
          </w:rPrChange>
        </w:rPr>
        <w:t xml:space="preserve">of System Frequency when Power Islands are </w:t>
      </w:r>
      <w:proofErr w:type="gramStart"/>
      <w:r w:rsidR="00A63FE4" w:rsidRPr="00B77E82">
        <w:rPr>
          <w:rFonts w:ascii="Poppins" w:hAnsi="Poppins"/>
          <w:color w:val="auto"/>
          <w:rPrChange w:id="2117" w:author="Stuart McLarnon (NESO)" w:date="2024-11-18T11:12:00Z">
            <w:rPr>
              <w:rFonts w:ascii="Arial" w:hAnsi="Arial"/>
              <w:color w:val="auto"/>
            </w:rPr>
          </w:rPrChange>
        </w:rPr>
        <w:t>connected together</w:t>
      </w:r>
      <w:proofErr w:type="gramEnd"/>
      <w:r w:rsidR="00A63FE4" w:rsidRPr="00B77E82">
        <w:rPr>
          <w:rFonts w:ascii="Poppins" w:hAnsi="Poppins"/>
          <w:color w:val="auto"/>
          <w:rPrChange w:id="2118" w:author="Stuart McLarnon (NESO)" w:date="2024-11-18T11:12:00Z">
            <w:rPr>
              <w:rFonts w:ascii="Arial" w:hAnsi="Arial"/>
              <w:color w:val="auto"/>
            </w:rPr>
          </w:rPrChange>
        </w:rPr>
        <w:t xml:space="preserve"> to form larger subsystems</w:t>
      </w:r>
      <w:r w:rsidR="00A00373" w:rsidRPr="00B77E82">
        <w:rPr>
          <w:rFonts w:ascii="Poppins" w:hAnsi="Poppins"/>
          <w:color w:val="auto"/>
          <w:rPrChange w:id="2119" w:author="Stuart McLarnon (NESO)" w:date="2024-11-18T11:12:00Z">
            <w:rPr>
              <w:rFonts w:ascii="Arial" w:hAnsi="Arial"/>
              <w:color w:val="auto"/>
            </w:rPr>
          </w:rPrChange>
        </w:rPr>
        <w:t xml:space="preserve"> (</w:t>
      </w:r>
      <w:proofErr w:type="spellStart"/>
      <w:r w:rsidR="00A00373" w:rsidRPr="00B77E82">
        <w:rPr>
          <w:rFonts w:ascii="Poppins" w:hAnsi="Poppins"/>
          <w:color w:val="auto"/>
          <w:rPrChange w:id="2120" w:author="Stuart McLarnon (NESO)" w:date="2024-11-18T11:12:00Z">
            <w:rPr>
              <w:rFonts w:ascii="Arial" w:hAnsi="Arial"/>
              <w:color w:val="auto"/>
            </w:rPr>
          </w:rPrChange>
        </w:rPr>
        <w:t>ie</w:t>
      </w:r>
      <w:proofErr w:type="spellEnd"/>
      <w:r w:rsidR="00A00373" w:rsidRPr="00B77E82">
        <w:rPr>
          <w:rFonts w:ascii="Poppins" w:hAnsi="Poppins"/>
          <w:color w:val="auto"/>
          <w:rPrChange w:id="2121" w:author="Stuart McLarnon (NESO)" w:date="2024-11-18T11:12:00Z">
            <w:rPr>
              <w:rFonts w:ascii="Arial" w:hAnsi="Arial"/>
              <w:color w:val="auto"/>
            </w:rPr>
          </w:rPrChange>
        </w:rPr>
        <w:t xml:space="preserve"> larger Power Islands)</w:t>
      </w:r>
      <w:r w:rsidR="00164E3B" w:rsidRPr="00B77E82">
        <w:rPr>
          <w:rFonts w:ascii="Poppins" w:hAnsi="Poppins"/>
          <w:color w:val="auto"/>
          <w:rPrChange w:id="2122" w:author="Stuart McLarnon (NESO)" w:date="2024-11-18T11:12:00Z">
            <w:rPr>
              <w:rFonts w:ascii="Arial" w:hAnsi="Arial"/>
              <w:color w:val="auto"/>
            </w:rPr>
          </w:rPrChange>
        </w:rPr>
        <w:t>.</w:t>
      </w:r>
    </w:p>
    <w:p w14:paraId="64FB248B" w14:textId="23EFF9EF" w:rsidR="002E6A47" w:rsidRPr="00B77E82" w:rsidRDefault="0076419D" w:rsidP="003E1EE5">
      <w:pPr>
        <w:ind w:left="851"/>
        <w:jc w:val="both"/>
        <w:rPr>
          <w:rFonts w:ascii="Poppins" w:hAnsi="Poppins"/>
          <w:color w:val="auto"/>
          <w:rPrChange w:id="2123" w:author="Stuart McLarnon (NESO)" w:date="2024-11-18T11:12:00Z">
            <w:rPr>
              <w:rFonts w:ascii="Arial" w:hAnsi="Arial"/>
              <w:color w:val="auto"/>
            </w:rPr>
          </w:rPrChange>
        </w:rPr>
      </w:pPr>
      <w:r w:rsidRPr="00B77E82">
        <w:rPr>
          <w:rFonts w:ascii="Poppins" w:hAnsi="Poppins"/>
          <w:color w:val="auto"/>
          <w:rPrChange w:id="2124" w:author="Stuart McLarnon (NESO)" w:date="2024-11-18T11:12:00Z">
            <w:rPr>
              <w:rFonts w:ascii="Arial" w:hAnsi="Arial"/>
              <w:color w:val="auto"/>
            </w:rPr>
          </w:rPrChange>
        </w:rPr>
        <w:t>During this phase</w:t>
      </w:r>
      <w:r w:rsidR="004D48C4" w:rsidRPr="00B77E82">
        <w:rPr>
          <w:rFonts w:ascii="Poppins" w:hAnsi="Poppins"/>
          <w:color w:val="auto"/>
          <w:rPrChange w:id="2125" w:author="Stuart McLarnon (NESO)" w:date="2024-11-18T11:12:00Z">
            <w:rPr>
              <w:rFonts w:ascii="Arial" w:hAnsi="Arial"/>
              <w:color w:val="auto"/>
            </w:rPr>
          </w:rPrChange>
        </w:rPr>
        <w:t>,</w:t>
      </w:r>
      <w:r w:rsidRPr="00B77E82">
        <w:rPr>
          <w:rFonts w:ascii="Poppins" w:hAnsi="Poppins"/>
          <w:color w:val="auto"/>
          <w:rPrChange w:id="2126" w:author="Stuart McLarnon (NESO)" w:date="2024-11-18T11:12:00Z">
            <w:rPr>
              <w:rFonts w:ascii="Arial" w:hAnsi="Arial"/>
              <w:color w:val="auto"/>
            </w:rPr>
          </w:rPrChange>
        </w:rPr>
        <w:t xml:space="preserve"> </w:t>
      </w:r>
      <w:del w:id="2127" w:author="Stuart McLarnon (NESO)" w:date="2024-11-18T11:12:00Z">
        <w:r w:rsidR="00D418DE" w:rsidRPr="00883EDC">
          <w:rPr>
            <w:rFonts w:ascii="Arial" w:eastAsiaTheme="minorEastAsia" w:hAnsi="Arial" w:cstheme="minorHAnsi"/>
            <w:color w:val="auto"/>
          </w:rPr>
          <w:delText>NGESO</w:delText>
        </w:r>
      </w:del>
      <w:ins w:id="2128" w:author="Stuart McLarnon (NESO)" w:date="2024-11-18T11:12:00Z">
        <w:r w:rsidR="00C34B53">
          <w:rPr>
            <w:rFonts w:ascii="Poppins" w:eastAsiaTheme="minorEastAsia" w:hAnsi="Poppins" w:cs="Poppins"/>
            <w:color w:val="auto"/>
          </w:rPr>
          <w:t>NESO</w:t>
        </w:r>
      </w:ins>
      <w:r w:rsidR="00D418DE" w:rsidRPr="00B77E82">
        <w:rPr>
          <w:rFonts w:ascii="Poppins" w:hAnsi="Poppins"/>
          <w:color w:val="auto"/>
          <w:rPrChange w:id="2129" w:author="Stuart McLarnon (NESO)" w:date="2024-11-18T11:12:00Z">
            <w:rPr>
              <w:rFonts w:ascii="Arial" w:hAnsi="Arial"/>
              <w:color w:val="auto"/>
            </w:rPr>
          </w:rPrChange>
        </w:rPr>
        <w:t xml:space="preserve"> in coordination with the </w:t>
      </w:r>
      <w:r w:rsidR="002E6A47" w:rsidRPr="00B77E82">
        <w:rPr>
          <w:rFonts w:ascii="Poppins" w:hAnsi="Poppins"/>
          <w:color w:val="auto"/>
          <w:rPrChange w:id="2130" w:author="Stuart McLarnon (NESO)" w:date="2024-11-18T11:12:00Z">
            <w:rPr>
              <w:rFonts w:ascii="Arial" w:hAnsi="Arial"/>
              <w:color w:val="auto"/>
            </w:rPr>
          </w:rPrChange>
        </w:rPr>
        <w:t xml:space="preserve">relevant </w:t>
      </w:r>
      <w:r w:rsidR="00D418DE" w:rsidRPr="00B77E82">
        <w:rPr>
          <w:rFonts w:ascii="Poppins" w:hAnsi="Poppins"/>
          <w:color w:val="auto"/>
          <w:rPrChange w:id="2131" w:author="Stuart McLarnon (NESO)" w:date="2024-11-18T11:12:00Z">
            <w:rPr>
              <w:rFonts w:ascii="Arial" w:hAnsi="Arial"/>
              <w:color w:val="auto"/>
            </w:rPr>
          </w:rPrChange>
        </w:rPr>
        <w:t xml:space="preserve">Transmission </w:t>
      </w:r>
      <w:r w:rsidR="00036035" w:rsidRPr="00B77E82">
        <w:rPr>
          <w:rFonts w:ascii="Poppins" w:hAnsi="Poppins"/>
          <w:color w:val="auto"/>
          <w:rPrChange w:id="2132" w:author="Stuart McLarnon (NESO)" w:date="2024-11-18T11:12:00Z">
            <w:rPr>
              <w:rFonts w:ascii="Arial" w:hAnsi="Arial"/>
              <w:color w:val="auto"/>
            </w:rPr>
          </w:rPrChange>
        </w:rPr>
        <w:t xml:space="preserve">Licensee </w:t>
      </w:r>
      <w:r w:rsidR="004D48C4" w:rsidRPr="00B77E82">
        <w:rPr>
          <w:rFonts w:ascii="Poppins" w:hAnsi="Poppins"/>
          <w:color w:val="auto"/>
          <w:rPrChange w:id="2133" w:author="Stuart McLarnon (NESO)" w:date="2024-11-18T11:12:00Z">
            <w:rPr>
              <w:rFonts w:ascii="Arial" w:hAnsi="Arial"/>
              <w:color w:val="auto"/>
            </w:rPr>
          </w:rPrChange>
        </w:rPr>
        <w:t xml:space="preserve">and Network Operators </w:t>
      </w:r>
      <w:r w:rsidR="00036035" w:rsidRPr="00B77E82">
        <w:rPr>
          <w:rFonts w:ascii="Poppins" w:hAnsi="Poppins"/>
          <w:color w:val="auto"/>
          <w:rPrChange w:id="2134" w:author="Stuart McLarnon (NESO)" w:date="2024-11-18T11:12:00Z">
            <w:rPr>
              <w:rFonts w:ascii="Arial" w:hAnsi="Arial"/>
              <w:color w:val="auto"/>
            </w:rPr>
          </w:rPrChange>
        </w:rPr>
        <w:t>will</w:t>
      </w:r>
      <w:r w:rsidR="002E6A47" w:rsidRPr="00B77E82">
        <w:rPr>
          <w:rFonts w:ascii="Poppins" w:hAnsi="Poppins"/>
          <w:color w:val="auto"/>
          <w:rPrChange w:id="2135" w:author="Stuart McLarnon (NESO)" w:date="2024-11-18T11:12:00Z">
            <w:rPr>
              <w:rFonts w:ascii="Arial" w:hAnsi="Arial"/>
              <w:color w:val="auto"/>
            </w:rPr>
          </w:rPrChange>
        </w:rPr>
        <w:t xml:space="preserve"> determine power block size to be added or removed from the </w:t>
      </w:r>
      <w:r w:rsidR="00A160F7" w:rsidRPr="00B77E82">
        <w:rPr>
          <w:rFonts w:ascii="Poppins" w:hAnsi="Poppins"/>
          <w:color w:val="auto"/>
          <w:rPrChange w:id="2136" w:author="Stuart McLarnon (NESO)" w:date="2024-11-18T11:12:00Z">
            <w:rPr>
              <w:rFonts w:ascii="Arial" w:hAnsi="Arial"/>
              <w:color w:val="auto"/>
            </w:rPr>
          </w:rPrChange>
        </w:rPr>
        <w:t>P</w:t>
      </w:r>
      <w:r w:rsidR="002E6A47" w:rsidRPr="00B77E82">
        <w:rPr>
          <w:rFonts w:ascii="Poppins" w:hAnsi="Poppins"/>
          <w:color w:val="auto"/>
          <w:rPrChange w:id="2137" w:author="Stuart McLarnon (NESO)" w:date="2024-11-18T11:12:00Z">
            <w:rPr>
              <w:rFonts w:ascii="Arial" w:hAnsi="Arial"/>
              <w:color w:val="auto"/>
            </w:rPr>
          </w:rPrChange>
        </w:rPr>
        <w:t xml:space="preserve">ower </w:t>
      </w:r>
      <w:r w:rsidR="00A160F7" w:rsidRPr="00B77E82">
        <w:rPr>
          <w:rFonts w:ascii="Poppins" w:hAnsi="Poppins"/>
          <w:color w:val="auto"/>
          <w:rPrChange w:id="2138" w:author="Stuart McLarnon (NESO)" w:date="2024-11-18T11:12:00Z">
            <w:rPr>
              <w:rFonts w:ascii="Arial" w:hAnsi="Arial"/>
              <w:color w:val="auto"/>
            </w:rPr>
          </w:rPrChange>
        </w:rPr>
        <w:t>I</w:t>
      </w:r>
      <w:r w:rsidR="002E6A47" w:rsidRPr="00B77E82">
        <w:rPr>
          <w:rFonts w:ascii="Poppins" w:hAnsi="Poppins"/>
          <w:color w:val="auto"/>
          <w:rPrChange w:id="2139" w:author="Stuart McLarnon (NESO)" w:date="2024-11-18T11:12:00Z">
            <w:rPr>
              <w:rFonts w:ascii="Arial" w:hAnsi="Arial"/>
              <w:color w:val="auto"/>
            </w:rPr>
          </w:rPrChange>
        </w:rPr>
        <w:t xml:space="preserve">sland to </w:t>
      </w:r>
      <w:r w:rsidR="001203FF" w:rsidRPr="00B77E82">
        <w:rPr>
          <w:rFonts w:ascii="Poppins" w:hAnsi="Poppins"/>
          <w:color w:val="auto"/>
          <w:rPrChange w:id="2140" w:author="Stuart McLarnon (NESO)" w:date="2024-11-18T11:12:00Z">
            <w:rPr>
              <w:rFonts w:ascii="Arial" w:hAnsi="Arial"/>
              <w:color w:val="auto"/>
            </w:rPr>
          </w:rPrChange>
        </w:rPr>
        <w:t xml:space="preserve">maintain energy balancing and </w:t>
      </w:r>
      <w:r w:rsidR="00A160F7" w:rsidRPr="00B77E82">
        <w:rPr>
          <w:rFonts w:ascii="Poppins" w:hAnsi="Poppins"/>
          <w:color w:val="auto"/>
          <w:rPrChange w:id="2141" w:author="Stuart McLarnon (NESO)" w:date="2024-11-18T11:12:00Z">
            <w:rPr>
              <w:rFonts w:ascii="Arial" w:hAnsi="Arial"/>
              <w:color w:val="auto"/>
            </w:rPr>
          </w:rPrChange>
        </w:rPr>
        <w:t>P</w:t>
      </w:r>
      <w:r w:rsidR="001203FF" w:rsidRPr="00B77E82">
        <w:rPr>
          <w:rFonts w:ascii="Poppins" w:hAnsi="Poppins"/>
          <w:color w:val="auto"/>
          <w:rPrChange w:id="2142" w:author="Stuart McLarnon (NESO)" w:date="2024-11-18T11:12:00Z">
            <w:rPr>
              <w:rFonts w:ascii="Arial" w:hAnsi="Arial"/>
              <w:color w:val="auto"/>
            </w:rPr>
          </w:rPrChange>
        </w:rPr>
        <w:t xml:space="preserve">ower </w:t>
      </w:r>
      <w:r w:rsidR="00A160F7" w:rsidRPr="00B77E82">
        <w:rPr>
          <w:rFonts w:ascii="Poppins" w:hAnsi="Poppins"/>
          <w:color w:val="auto"/>
          <w:rPrChange w:id="2143" w:author="Stuart McLarnon (NESO)" w:date="2024-11-18T11:12:00Z">
            <w:rPr>
              <w:rFonts w:ascii="Arial" w:hAnsi="Arial"/>
              <w:color w:val="auto"/>
            </w:rPr>
          </w:rPrChange>
        </w:rPr>
        <w:t>I</w:t>
      </w:r>
      <w:r w:rsidR="001203FF" w:rsidRPr="00B77E82">
        <w:rPr>
          <w:rFonts w:ascii="Poppins" w:hAnsi="Poppins"/>
          <w:color w:val="auto"/>
          <w:rPrChange w:id="2144" w:author="Stuart McLarnon (NESO)" w:date="2024-11-18T11:12:00Z">
            <w:rPr>
              <w:rFonts w:ascii="Arial" w:hAnsi="Arial"/>
              <w:color w:val="auto"/>
            </w:rPr>
          </w:rPrChange>
        </w:rPr>
        <w:t xml:space="preserve">sland </w:t>
      </w:r>
      <w:r w:rsidR="001203FF" w:rsidRPr="00B77E82">
        <w:rPr>
          <w:rFonts w:ascii="Poppins" w:hAnsi="Poppins"/>
          <w:color w:val="auto"/>
          <w:rPrChange w:id="2145" w:author="Stuart McLarnon (NESO)" w:date="2024-11-18T11:12:00Z">
            <w:rPr>
              <w:rFonts w:ascii="Arial" w:hAnsi="Arial"/>
              <w:color w:val="auto"/>
            </w:rPr>
          </w:rPrChange>
        </w:rPr>
        <w:lastRenderedPageBreak/>
        <w:t>frequency</w:t>
      </w:r>
      <w:r w:rsidR="002E6A47" w:rsidRPr="00B77E82">
        <w:rPr>
          <w:rFonts w:ascii="Poppins" w:hAnsi="Poppins"/>
          <w:color w:val="auto"/>
          <w:rPrChange w:id="2146" w:author="Stuart McLarnon (NESO)" w:date="2024-11-18T11:12:00Z">
            <w:rPr>
              <w:rFonts w:ascii="Arial" w:hAnsi="Arial"/>
              <w:color w:val="auto"/>
            </w:rPr>
          </w:rPrChange>
        </w:rPr>
        <w:t xml:space="preserve">.  </w:t>
      </w:r>
      <w:r w:rsidR="00410AB1" w:rsidRPr="00B77E82">
        <w:rPr>
          <w:rFonts w:ascii="Poppins" w:hAnsi="Poppins"/>
          <w:color w:val="auto"/>
          <w:rPrChange w:id="2147" w:author="Stuart McLarnon (NESO)" w:date="2024-11-18T11:12:00Z">
            <w:rPr>
              <w:rFonts w:ascii="Arial" w:hAnsi="Arial"/>
              <w:color w:val="auto"/>
            </w:rPr>
          </w:rPrChange>
        </w:rPr>
        <w:t>Restoration Ser</w:t>
      </w:r>
      <w:r w:rsidR="00790689" w:rsidRPr="00B77E82">
        <w:rPr>
          <w:rFonts w:ascii="Poppins" w:hAnsi="Poppins"/>
          <w:color w:val="auto"/>
          <w:rPrChange w:id="2148" w:author="Stuart McLarnon (NESO)" w:date="2024-11-18T11:12:00Z">
            <w:rPr>
              <w:rFonts w:ascii="Arial" w:hAnsi="Arial"/>
              <w:color w:val="auto"/>
            </w:rPr>
          </w:rPrChange>
        </w:rPr>
        <w:t>vice Providers</w:t>
      </w:r>
      <w:r w:rsidR="00D418DE" w:rsidRPr="00B77E82">
        <w:rPr>
          <w:rFonts w:ascii="Poppins" w:hAnsi="Poppins"/>
          <w:color w:val="auto"/>
          <w:rPrChange w:id="2149" w:author="Stuart McLarnon (NESO)" w:date="2024-11-18T11:12:00Z">
            <w:rPr>
              <w:rFonts w:ascii="Arial" w:hAnsi="Arial"/>
              <w:color w:val="auto"/>
            </w:rPr>
          </w:rPrChange>
        </w:rPr>
        <w:t xml:space="preserve"> defined in Table A1 of Appendix A of this System Restoration Plan who are capable of suppling </w:t>
      </w:r>
      <w:r w:rsidR="008C6BCA" w:rsidRPr="00B77E82">
        <w:rPr>
          <w:rFonts w:ascii="Poppins" w:hAnsi="Poppins"/>
          <w:color w:val="auto"/>
          <w:rPrChange w:id="2150" w:author="Stuart McLarnon (NESO)" w:date="2024-11-18T11:12:00Z">
            <w:rPr>
              <w:rFonts w:ascii="Arial" w:hAnsi="Arial"/>
              <w:color w:val="auto"/>
            </w:rPr>
          </w:rPrChange>
        </w:rPr>
        <w:t xml:space="preserve">power </w:t>
      </w:r>
      <w:r w:rsidR="00D418DE" w:rsidRPr="00B77E82">
        <w:rPr>
          <w:rFonts w:ascii="Poppins" w:hAnsi="Poppins"/>
          <w:color w:val="auto"/>
          <w:rPrChange w:id="2151" w:author="Stuart McLarnon (NESO)" w:date="2024-11-18T11:12:00Z">
            <w:rPr>
              <w:rFonts w:ascii="Arial" w:hAnsi="Arial"/>
              <w:color w:val="auto"/>
            </w:rPr>
          </w:rPrChange>
        </w:rPr>
        <w:t xml:space="preserve">to the </w:t>
      </w:r>
      <w:r w:rsidR="005B1F1F" w:rsidRPr="00B77E82">
        <w:rPr>
          <w:rFonts w:ascii="Poppins" w:hAnsi="Poppins"/>
          <w:color w:val="auto"/>
          <w:rPrChange w:id="2152" w:author="Stuart McLarnon (NESO)" w:date="2024-11-18T11:12:00Z">
            <w:rPr>
              <w:rFonts w:ascii="Arial" w:hAnsi="Arial"/>
              <w:color w:val="auto"/>
            </w:rPr>
          </w:rPrChange>
        </w:rPr>
        <w:t>Total System</w:t>
      </w:r>
      <w:r w:rsidR="002F4AFB" w:rsidRPr="00B77E82">
        <w:rPr>
          <w:rFonts w:ascii="Poppins" w:hAnsi="Poppins"/>
          <w:color w:val="auto"/>
          <w:rPrChange w:id="2153" w:author="Stuart McLarnon (NESO)" w:date="2024-11-18T11:12:00Z">
            <w:rPr>
              <w:rFonts w:ascii="Arial" w:hAnsi="Arial"/>
              <w:color w:val="auto"/>
            </w:rPr>
          </w:rPrChange>
        </w:rPr>
        <w:t xml:space="preserve"> </w:t>
      </w:r>
      <w:r w:rsidR="00036035" w:rsidRPr="00B77E82">
        <w:rPr>
          <w:rFonts w:ascii="Poppins" w:hAnsi="Poppins"/>
          <w:color w:val="auto"/>
          <w:rPrChange w:id="2154" w:author="Stuart McLarnon (NESO)" w:date="2024-11-18T11:12:00Z">
            <w:rPr>
              <w:rFonts w:ascii="Arial" w:hAnsi="Arial"/>
              <w:color w:val="auto"/>
            </w:rPr>
          </w:rPrChange>
        </w:rPr>
        <w:t>will</w:t>
      </w:r>
      <w:r w:rsidR="002E6A47" w:rsidRPr="00B77E82">
        <w:rPr>
          <w:rFonts w:ascii="Poppins" w:hAnsi="Poppins"/>
          <w:color w:val="auto"/>
          <w:rPrChange w:id="2155" w:author="Stuart McLarnon (NESO)" w:date="2024-11-18T11:12:00Z">
            <w:rPr>
              <w:rFonts w:ascii="Arial" w:hAnsi="Arial"/>
              <w:color w:val="auto"/>
            </w:rPr>
          </w:rPrChange>
        </w:rPr>
        <w:t xml:space="preserve"> be instructed by </w:t>
      </w:r>
      <w:del w:id="2156" w:author="Stuart McLarnon (NESO)" w:date="2024-11-18T11:12:00Z">
        <w:r w:rsidR="00D418DE" w:rsidRPr="00883EDC">
          <w:rPr>
            <w:rFonts w:ascii="Arial" w:eastAsiaTheme="minorEastAsia" w:hAnsi="Arial" w:cstheme="minorHAnsi"/>
            <w:color w:val="auto"/>
          </w:rPr>
          <w:delText>NGESO</w:delText>
        </w:r>
      </w:del>
      <w:ins w:id="2157" w:author="Stuart McLarnon (NESO)" w:date="2024-11-18T11:12:00Z">
        <w:r w:rsidR="00C34B53">
          <w:rPr>
            <w:rFonts w:ascii="Poppins" w:eastAsiaTheme="minorEastAsia" w:hAnsi="Poppins" w:cs="Poppins"/>
            <w:color w:val="auto"/>
          </w:rPr>
          <w:t>NESO</w:t>
        </w:r>
      </w:ins>
      <w:r w:rsidR="00D418DE" w:rsidRPr="00B77E82">
        <w:rPr>
          <w:rFonts w:ascii="Poppins" w:hAnsi="Poppins"/>
          <w:color w:val="auto"/>
          <w:rPrChange w:id="2158" w:author="Stuart McLarnon (NESO)" w:date="2024-11-18T11:12:00Z">
            <w:rPr>
              <w:rFonts w:ascii="Arial" w:hAnsi="Arial"/>
              <w:color w:val="auto"/>
            </w:rPr>
          </w:rPrChange>
        </w:rPr>
        <w:t xml:space="preserve"> unless delegated through STCP 06-1</w:t>
      </w:r>
      <w:r w:rsidR="002E6A47" w:rsidRPr="00B77E82">
        <w:rPr>
          <w:rFonts w:ascii="Poppins" w:hAnsi="Poppins"/>
          <w:color w:val="auto"/>
          <w:rPrChange w:id="2159" w:author="Stuart McLarnon (NESO)" w:date="2024-11-18T11:12:00Z">
            <w:rPr>
              <w:rFonts w:ascii="Arial" w:hAnsi="Arial"/>
              <w:color w:val="auto"/>
            </w:rPr>
          </w:rPrChange>
        </w:rPr>
        <w:t xml:space="preserve">.  All </w:t>
      </w:r>
      <w:r w:rsidR="00B17178" w:rsidRPr="00B77E82">
        <w:rPr>
          <w:rFonts w:ascii="Poppins" w:hAnsi="Poppins"/>
          <w:color w:val="auto"/>
          <w:rPrChange w:id="2160" w:author="Stuart McLarnon (NESO)" w:date="2024-11-18T11:12:00Z">
            <w:rPr>
              <w:rFonts w:ascii="Arial" w:hAnsi="Arial"/>
              <w:color w:val="auto"/>
            </w:rPr>
          </w:rPrChange>
        </w:rPr>
        <w:t xml:space="preserve">Power Stations </w:t>
      </w:r>
      <w:r w:rsidR="00951D1B" w:rsidRPr="00B77E82">
        <w:rPr>
          <w:rFonts w:ascii="Poppins" w:hAnsi="Poppins"/>
          <w:color w:val="auto"/>
          <w:rPrChange w:id="2161" w:author="Stuart McLarnon (NESO)" w:date="2024-11-18T11:12:00Z">
            <w:rPr>
              <w:rFonts w:ascii="Arial" w:hAnsi="Arial"/>
              <w:color w:val="auto"/>
            </w:rPr>
          </w:rPrChange>
        </w:rPr>
        <w:t xml:space="preserve">who are </w:t>
      </w:r>
      <w:r w:rsidR="00940FE8" w:rsidRPr="00B77E82">
        <w:rPr>
          <w:rFonts w:ascii="Poppins" w:hAnsi="Poppins"/>
          <w:color w:val="auto"/>
          <w:rPrChange w:id="2162" w:author="Stuart McLarnon (NESO)" w:date="2024-11-18T11:12:00Z">
            <w:rPr>
              <w:rFonts w:ascii="Arial" w:hAnsi="Arial"/>
              <w:color w:val="auto"/>
            </w:rPr>
          </w:rPrChange>
        </w:rPr>
        <w:t xml:space="preserve">instructed by </w:t>
      </w:r>
      <w:del w:id="2163" w:author="Stuart McLarnon (NESO)" w:date="2024-11-18T11:12:00Z">
        <w:r w:rsidR="00F466E5" w:rsidRPr="00883EDC">
          <w:rPr>
            <w:rFonts w:ascii="Arial" w:hAnsi="Arial"/>
            <w:color w:val="auto"/>
          </w:rPr>
          <w:delText>NG</w:delText>
        </w:r>
        <w:r w:rsidR="00940FE8" w:rsidRPr="00883EDC">
          <w:rPr>
            <w:rFonts w:ascii="Arial" w:hAnsi="Arial"/>
            <w:color w:val="auto"/>
          </w:rPr>
          <w:delText>ESO</w:delText>
        </w:r>
      </w:del>
      <w:ins w:id="2164" w:author="Stuart McLarnon (NESO)" w:date="2024-11-18T11:12:00Z">
        <w:r w:rsidR="00C34B53">
          <w:rPr>
            <w:rFonts w:ascii="Poppins" w:hAnsi="Poppins" w:cs="Poppins"/>
            <w:color w:val="auto"/>
          </w:rPr>
          <w:t>NESO</w:t>
        </w:r>
      </w:ins>
      <w:r w:rsidR="00940FE8" w:rsidRPr="00B77E82">
        <w:rPr>
          <w:rFonts w:ascii="Poppins" w:hAnsi="Poppins"/>
          <w:color w:val="auto"/>
          <w:rPrChange w:id="2165" w:author="Stuart McLarnon (NESO)" w:date="2024-11-18T11:12:00Z">
            <w:rPr>
              <w:rFonts w:ascii="Arial" w:hAnsi="Arial"/>
              <w:color w:val="auto"/>
            </w:rPr>
          </w:rPrChange>
        </w:rPr>
        <w:t xml:space="preserve"> </w:t>
      </w:r>
      <w:r w:rsidR="002E6A47" w:rsidRPr="00B77E82">
        <w:rPr>
          <w:rFonts w:ascii="Poppins" w:hAnsi="Poppins"/>
          <w:color w:val="auto"/>
          <w:rPrChange w:id="2166" w:author="Stuart McLarnon (NESO)" w:date="2024-11-18T11:12:00Z">
            <w:rPr>
              <w:rFonts w:ascii="Arial" w:hAnsi="Arial"/>
              <w:color w:val="auto"/>
            </w:rPr>
          </w:rPrChange>
        </w:rPr>
        <w:t xml:space="preserve">who resume operation will remain </w:t>
      </w:r>
      <w:r w:rsidR="001F6F8D" w:rsidRPr="00B77E82">
        <w:rPr>
          <w:rFonts w:ascii="Poppins" w:hAnsi="Poppins"/>
          <w:color w:val="auto"/>
          <w:rPrChange w:id="2167" w:author="Stuart McLarnon (NESO)" w:date="2024-11-18T11:12:00Z">
            <w:rPr>
              <w:rFonts w:ascii="Arial" w:hAnsi="Arial"/>
              <w:color w:val="auto"/>
            </w:rPr>
          </w:rPrChange>
        </w:rPr>
        <w:t xml:space="preserve">in Frequency Sensitive Mode </w:t>
      </w:r>
      <w:r w:rsidR="002E6A47" w:rsidRPr="00B77E82">
        <w:rPr>
          <w:rFonts w:ascii="Poppins" w:hAnsi="Poppins"/>
          <w:color w:val="auto"/>
          <w:rPrChange w:id="2168" w:author="Stuart McLarnon (NESO)" w:date="2024-11-18T11:12:00Z">
            <w:rPr>
              <w:rFonts w:ascii="Arial" w:hAnsi="Arial"/>
              <w:color w:val="auto"/>
            </w:rPr>
          </w:rPrChange>
        </w:rPr>
        <w:t xml:space="preserve">until Normal State is </w:t>
      </w:r>
      <w:r w:rsidR="004D3CAE" w:rsidRPr="00B77E82">
        <w:rPr>
          <w:rFonts w:ascii="Poppins" w:hAnsi="Poppins"/>
          <w:color w:val="auto"/>
          <w:rPrChange w:id="2169" w:author="Stuart McLarnon (NESO)" w:date="2024-11-18T11:12:00Z">
            <w:rPr>
              <w:rFonts w:ascii="Arial" w:hAnsi="Arial"/>
              <w:color w:val="auto"/>
            </w:rPr>
          </w:rPrChange>
        </w:rPr>
        <w:t>achieved or</w:t>
      </w:r>
      <w:r w:rsidR="001F6F8D" w:rsidRPr="00B77E82">
        <w:rPr>
          <w:rFonts w:ascii="Poppins" w:hAnsi="Poppins"/>
          <w:color w:val="auto"/>
          <w:rPrChange w:id="2170" w:author="Stuart McLarnon (NESO)" w:date="2024-11-18T11:12:00Z">
            <w:rPr>
              <w:rFonts w:ascii="Arial" w:hAnsi="Arial"/>
              <w:color w:val="auto"/>
            </w:rPr>
          </w:rPrChange>
        </w:rPr>
        <w:t xml:space="preserve"> instructed otherwise by </w:t>
      </w:r>
      <w:del w:id="2171" w:author="Stuart McLarnon (NESO)" w:date="2024-11-18T11:12:00Z">
        <w:r w:rsidR="00900958" w:rsidRPr="00883EDC">
          <w:rPr>
            <w:rFonts w:ascii="Arial" w:eastAsiaTheme="minorEastAsia" w:hAnsi="Arial" w:cstheme="minorHAnsi"/>
            <w:color w:val="auto"/>
          </w:rPr>
          <w:delText>NGESO</w:delText>
        </w:r>
      </w:del>
      <w:ins w:id="2172" w:author="Stuart McLarnon (NESO)" w:date="2024-11-18T11:12:00Z">
        <w:r w:rsidR="00C34B53">
          <w:rPr>
            <w:rFonts w:ascii="Poppins" w:eastAsiaTheme="minorEastAsia" w:hAnsi="Poppins" w:cs="Poppins"/>
            <w:color w:val="auto"/>
          </w:rPr>
          <w:t>NESO</w:t>
        </w:r>
      </w:ins>
      <w:r w:rsidR="002E6A47" w:rsidRPr="00B77E82">
        <w:rPr>
          <w:rFonts w:ascii="Poppins" w:hAnsi="Poppins"/>
          <w:color w:val="auto"/>
          <w:rPrChange w:id="2173" w:author="Stuart McLarnon (NESO)" w:date="2024-11-18T11:12:00Z">
            <w:rPr>
              <w:rFonts w:ascii="Arial" w:hAnsi="Arial"/>
              <w:color w:val="auto"/>
            </w:rPr>
          </w:rPrChange>
        </w:rPr>
        <w:t>.</w:t>
      </w:r>
    </w:p>
    <w:p w14:paraId="07F54C00" w14:textId="77777777" w:rsidR="002E6A47" w:rsidRPr="00B77E82" w:rsidRDefault="002E6A47" w:rsidP="002E6A47">
      <w:pPr>
        <w:jc w:val="both"/>
        <w:rPr>
          <w:rFonts w:ascii="Poppins" w:hAnsi="Poppins"/>
          <w:highlight w:val="yellow"/>
          <w:rPrChange w:id="2174" w:author="Stuart McLarnon (NESO)" w:date="2024-11-18T11:12:00Z">
            <w:rPr>
              <w:highlight w:val="yellow"/>
            </w:rPr>
          </w:rPrChange>
        </w:rPr>
      </w:pPr>
    </w:p>
    <w:p w14:paraId="68714EE0" w14:textId="77777777" w:rsidR="002E6A47" w:rsidRPr="00F16C9F" w:rsidRDefault="002E6A47" w:rsidP="00C47A67">
      <w:pPr>
        <w:pStyle w:val="Heading1"/>
        <w:numPr>
          <w:ilvl w:val="0"/>
          <w:numId w:val="41"/>
        </w:numPr>
        <w:rPr>
          <w:rFonts w:ascii="Poppins Medium" w:hAnsi="Poppins Medium"/>
          <w:color w:val="3F0731"/>
          <w:sz w:val="32"/>
          <w:rPrChange w:id="2175" w:author="Stuart McLarnon (NESO)" w:date="2024-11-18T11:12:00Z">
            <w:rPr/>
          </w:rPrChange>
        </w:rPr>
      </w:pPr>
      <w:bookmarkStart w:id="2176" w:name="_Toc524093833"/>
      <w:bookmarkStart w:id="2177" w:name="_Toc104197302"/>
      <w:bookmarkStart w:id="2178" w:name="_Toc16950009"/>
      <w:r w:rsidRPr="00F16C9F">
        <w:rPr>
          <w:rFonts w:ascii="Poppins Medium" w:hAnsi="Poppins Medium"/>
          <w:color w:val="3F0731"/>
          <w:sz w:val="32"/>
          <w:rPrChange w:id="2179" w:author="Stuart McLarnon (NESO)" w:date="2024-11-18T11:12:00Z">
            <w:rPr/>
          </w:rPrChange>
        </w:rPr>
        <w:t>System Restoration to Normal State operation</w:t>
      </w:r>
      <w:bookmarkEnd w:id="2176"/>
      <w:bookmarkEnd w:id="2177"/>
      <w:bookmarkEnd w:id="2178"/>
    </w:p>
    <w:p w14:paraId="1A7ECB83" w14:textId="4853FD7F" w:rsidR="00C05336" w:rsidRPr="00B77E82" w:rsidRDefault="002E6A47" w:rsidP="001939C6">
      <w:pPr>
        <w:pStyle w:val="CFBody4"/>
        <w:numPr>
          <w:ilvl w:val="0"/>
          <w:numId w:val="27"/>
        </w:numPr>
        <w:ind w:left="709"/>
        <w:rPr>
          <w:rFonts w:ascii="Poppins" w:hAnsi="Poppins"/>
          <w:rPrChange w:id="2180" w:author="Stuart McLarnon (NESO)" w:date="2024-11-18T11:12:00Z">
            <w:rPr/>
          </w:rPrChange>
        </w:rPr>
      </w:pPr>
      <w:r w:rsidRPr="00B77E82">
        <w:rPr>
          <w:rFonts w:ascii="Poppins" w:hAnsi="Poppins"/>
          <w:rPrChange w:id="2181" w:author="Stuart McLarnon (NESO)" w:date="2024-11-18T11:12:00Z">
            <w:rPr/>
          </w:rPrChange>
        </w:rPr>
        <w:t xml:space="preserve">In </w:t>
      </w:r>
      <w:r w:rsidR="00036035" w:rsidRPr="00B77E82">
        <w:rPr>
          <w:rFonts w:ascii="Poppins" w:hAnsi="Poppins"/>
          <w:rPrChange w:id="2182" w:author="Stuart McLarnon (NESO)" w:date="2024-11-18T11:12:00Z">
            <w:rPr/>
          </w:rPrChange>
        </w:rPr>
        <w:t>GB,</w:t>
      </w:r>
      <w:r w:rsidR="001A2AF1" w:rsidRPr="00B77E82">
        <w:rPr>
          <w:rFonts w:ascii="Poppins" w:hAnsi="Poppins"/>
          <w:rPrChange w:id="2183" w:author="Stuart McLarnon (NESO)" w:date="2024-11-18T11:12:00Z">
            <w:rPr/>
          </w:rPrChange>
        </w:rPr>
        <w:t xml:space="preserve"> </w:t>
      </w:r>
      <w:r w:rsidR="00D71E16" w:rsidRPr="00B77E82">
        <w:rPr>
          <w:rFonts w:ascii="Poppins" w:hAnsi="Poppins"/>
          <w:rPrChange w:id="2184" w:author="Stuart McLarnon (NESO)" w:date="2024-11-18T11:12:00Z">
            <w:rPr/>
          </w:rPrChange>
        </w:rPr>
        <w:t>System</w:t>
      </w:r>
      <w:del w:id="2185" w:author="Stuart McLarnon (NESO)" w:date="2024-11-18T11:12:00Z">
        <w:r w:rsidR="00D71E16">
          <w:delText xml:space="preserve"> </w:delText>
        </w:r>
      </w:del>
      <w:r w:rsidR="00D71E16" w:rsidRPr="00B77E82">
        <w:rPr>
          <w:rFonts w:ascii="Poppins" w:hAnsi="Poppins"/>
          <w:rPrChange w:id="2186" w:author="Stuart McLarnon (NESO)" w:date="2024-11-18T11:12:00Z">
            <w:rPr/>
          </w:rPrChange>
        </w:rPr>
        <w:t xml:space="preserve"> R</w:t>
      </w:r>
      <w:r w:rsidR="001A2AF1" w:rsidRPr="00B77E82">
        <w:rPr>
          <w:rFonts w:ascii="Poppins" w:hAnsi="Poppins"/>
          <w:rPrChange w:id="2187" w:author="Stuart McLarnon (NESO)" w:date="2024-11-18T11:12:00Z">
            <w:rPr/>
          </w:rPrChange>
        </w:rPr>
        <w:t xml:space="preserve">estoration will be deemed to be completed according to the rules of the </w:t>
      </w:r>
      <w:r w:rsidR="0039354D">
        <w:rPr>
          <w:rFonts w:ascii="Poppins" w:hAnsi="Poppins"/>
          <w:rPrChange w:id="2188" w:author="Stuart McLarnon (NESO)" w:date="2024-11-18T11:12:00Z">
            <w:rPr/>
          </w:rPrChange>
        </w:rPr>
        <w:t>Grid Code</w:t>
      </w:r>
      <w:r w:rsidR="001A2AF1" w:rsidRPr="00B77E82">
        <w:rPr>
          <w:rFonts w:ascii="Poppins" w:hAnsi="Poppins"/>
          <w:rPrChange w:id="2189" w:author="Stuart McLarnon (NESO)" w:date="2024-11-18T11:12:00Z">
            <w:rPr/>
          </w:rPrChange>
        </w:rPr>
        <w:t xml:space="preserve"> and the BSC.</w:t>
      </w:r>
      <w:r w:rsidR="00A160F7" w:rsidRPr="00B77E82">
        <w:rPr>
          <w:rFonts w:ascii="Poppins" w:hAnsi="Poppins"/>
          <w:rPrChange w:id="2190" w:author="Stuart McLarnon (NESO)" w:date="2024-11-18T11:12:00Z">
            <w:rPr/>
          </w:rPrChange>
        </w:rPr>
        <w:t xml:space="preserve"> </w:t>
      </w:r>
      <w:r w:rsidR="001A2AF1" w:rsidRPr="00B77E82">
        <w:rPr>
          <w:rFonts w:ascii="Poppins" w:hAnsi="Poppins"/>
          <w:rPrChange w:id="2191" w:author="Stuart McLarnon (NESO)" w:date="2024-11-18T11:12:00Z">
            <w:rPr/>
          </w:rPrChange>
        </w:rPr>
        <w:t>In essence, this is as follows:</w:t>
      </w:r>
      <w:r w:rsidR="001A2AF1" w:rsidRPr="00B77E82">
        <w:rPr>
          <w:rFonts w:ascii="Poppins" w:hAnsi="Poppins"/>
          <w:sz w:val="22"/>
          <w:rPrChange w:id="2192" w:author="Stuart McLarnon (NESO)" w:date="2024-11-18T11:12:00Z">
            <w:rPr>
              <w:sz w:val="22"/>
            </w:rPr>
          </w:rPrChange>
        </w:rPr>
        <w:t xml:space="preserve"> </w:t>
      </w:r>
    </w:p>
    <w:p w14:paraId="31533D6D" w14:textId="4F0DCDDD" w:rsidR="001A2AF1" w:rsidRPr="006647A9" w:rsidRDefault="001A2AF1" w:rsidP="006647A9">
      <w:pPr>
        <w:pStyle w:val="CFBody4"/>
        <w:numPr>
          <w:ilvl w:val="0"/>
          <w:numId w:val="21"/>
        </w:numPr>
        <w:ind w:left="1134"/>
        <w:rPr>
          <w:rFonts w:ascii="Poppins" w:hAnsi="Poppins"/>
          <w:rPrChange w:id="2193" w:author="Stuart McLarnon (NESO)" w:date="2024-11-18T11:12:00Z">
            <w:rPr/>
          </w:rPrChange>
        </w:rPr>
      </w:pPr>
      <w:r w:rsidRPr="00B77E82">
        <w:rPr>
          <w:rFonts w:ascii="Poppins" w:hAnsi="Poppins"/>
          <w:rPrChange w:id="2194" w:author="Stuart McLarnon (NESO)" w:date="2024-11-18T11:12:00Z">
            <w:rPr/>
          </w:rPrChange>
        </w:rPr>
        <w:t xml:space="preserve">If normal market operations have been suspended, then </w:t>
      </w:r>
      <w:r w:rsidR="00D71E16" w:rsidRPr="00B77E82">
        <w:rPr>
          <w:rFonts w:ascii="Poppins" w:hAnsi="Poppins"/>
          <w:rPrChange w:id="2195" w:author="Stuart McLarnon (NESO)" w:date="2024-11-18T11:12:00Z">
            <w:rPr/>
          </w:rPrChange>
        </w:rPr>
        <w:t>System</w:t>
      </w:r>
      <w:r w:rsidRPr="00B77E82">
        <w:rPr>
          <w:rFonts w:ascii="Poppins" w:hAnsi="Poppins"/>
          <w:rPrChange w:id="2196" w:author="Stuart McLarnon (NESO)" w:date="2024-11-18T11:12:00Z">
            <w:rPr/>
          </w:rPrChange>
        </w:rPr>
        <w:t xml:space="preserve"> </w:t>
      </w:r>
      <w:r w:rsidR="00D71E16" w:rsidRPr="00B77E82">
        <w:rPr>
          <w:rFonts w:ascii="Poppins" w:hAnsi="Poppins"/>
          <w:rPrChange w:id="2197" w:author="Stuart McLarnon (NESO)" w:date="2024-11-18T11:12:00Z">
            <w:rPr/>
          </w:rPrChange>
        </w:rPr>
        <w:t>R</w:t>
      </w:r>
      <w:r w:rsidRPr="00B77E82">
        <w:rPr>
          <w:rFonts w:ascii="Poppins" w:hAnsi="Poppins"/>
          <w:rPrChange w:id="2198" w:author="Stuart McLarnon (NESO)" w:date="2024-11-18T11:12:00Z">
            <w:rPr/>
          </w:rPrChange>
        </w:rPr>
        <w:t>estoration will be deemed to be completed when these operations (including the Balancing Mechanism) have resumed – with this point to be determined by the BSC Panel; or</w:t>
      </w:r>
    </w:p>
    <w:p w14:paraId="5930C967" w14:textId="77777777" w:rsidR="001A2AF1" w:rsidRDefault="001A2AF1" w:rsidP="003E1EE5">
      <w:pPr>
        <w:pStyle w:val="CFBody4"/>
        <w:numPr>
          <w:ilvl w:val="0"/>
          <w:numId w:val="0"/>
        </w:numPr>
        <w:ind w:left="1134"/>
        <w:rPr>
          <w:del w:id="2199" w:author="Stuart McLarnon (NESO)" w:date="2024-11-18T11:12:00Z"/>
        </w:rPr>
      </w:pPr>
    </w:p>
    <w:p w14:paraId="77823FC4" w14:textId="21CB902D" w:rsidR="00B0186E" w:rsidRPr="006647A9" w:rsidRDefault="001A2AF1" w:rsidP="006647A9">
      <w:pPr>
        <w:pStyle w:val="Default"/>
        <w:numPr>
          <w:ilvl w:val="0"/>
          <w:numId w:val="21"/>
        </w:numPr>
        <w:ind w:left="1134"/>
        <w:jc w:val="both"/>
        <w:rPr>
          <w:rFonts w:ascii="Poppins" w:hAnsi="Poppins"/>
          <w:sz w:val="20"/>
          <w:rPrChange w:id="2200" w:author="Stuart McLarnon (NESO)" w:date="2024-11-18T11:12:00Z">
            <w:rPr>
              <w:rFonts w:asciiTheme="majorHAnsi" w:hAnsiTheme="majorHAnsi"/>
              <w:sz w:val="20"/>
            </w:rPr>
          </w:rPrChange>
        </w:rPr>
      </w:pPr>
      <w:r w:rsidRPr="00B77E82">
        <w:rPr>
          <w:rFonts w:ascii="Poppins" w:hAnsi="Poppins"/>
          <w:sz w:val="20"/>
          <w:rPrChange w:id="2201" w:author="Stuart McLarnon (NESO)" w:date="2024-11-18T11:12:00Z">
            <w:rPr>
              <w:rFonts w:asciiTheme="majorHAnsi" w:hAnsiTheme="majorHAnsi"/>
              <w:sz w:val="20"/>
            </w:rPr>
          </w:rPrChange>
        </w:rPr>
        <w:t xml:space="preserve">If normal market operations have not been suspended, then </w:t>
      </w:r>
      <w:del w:id="2202" w:author="Stuart McLarnon (NESO)" w:date="2024-11-18T11:12:00Z">
        <w:r w:rsidRPr="00036035">
          <w:rPr>
            <w:rFonts w:asciiTheme="majorHAnsi" w:hAnsiTheme="majorHAnsi" w:cstheme="majorHAnsi"/>
            <w:sz w:val="20"/>
            <w:szCs w:val="20"/>
          </w:rPr>
          <w:delText xml:space="preserve"> </w:delText>
        </w:r>
      </w:del>
      <w:r w:rsidR="00490AF4" w:rsidRPr="00B77E82">
        <w:rPr>
          <w:rFonts w:ascii="Poppins" w:hAnsi="Poppins"/>
          <w:sz w:val="20"/>
          <w:rPrChange w:id="2203" w:author="Stuart McLarnon (NESO)" w:date="2024-11-18T11:12:00Z">
            <w:rPr>
              <w:rFonts w:asciiTheme="majorHAnsi" w:hAnsiTheme="majorHAnsi"/>
              <w:sz w:val="20"/>
            </w:rPr>
          </w:rPrChange>
        </w:rPr>
        <w:t>System R</w:t>
      </w:r>
      <w:r w:rsidRPr="00B77E82">
        <w:rPr>
          <w:rFonts w:ascii="Poppins" w:hAnsi="Poppins"/>
          <w:sz w:val="20"/>
          <w:rPrChange w:id="2204" w:author="Stuart McLarnon (NESO)" w:date="2024-11-18T11:12:00Z">
            <w:rPr>
              <w:rFonts w:asciiTheme="majorHAnsi" w:hAnsiTheme="majorHAnsi"/>
              <w:sz w:val="20"/>
            </w:rPr>
          </w:rPrChange>
        </w:rPr>
        <w:t xml:space="preserve">estoration will be deemed to be completed when </w:t>
      </w:r>
      <w:del w:id="2205" w:author="Stuart McLarnon (NESO)" w:date="2024-11-18T11:12:00Z">
        <w:r w:rsidRPr="00036035">
          <w:rPr>
            <w:rFonts w:asciiTheme="majorHAnsi" w:hAnsiTheme="majorHAnsi" w:cstheme="majorHAnsi"/>
            <w:sz w:val="20"/>
            <w:szCs w:val="20"/>
          </w:rPr>
          <w:delText>NGESO</w:delText>
        </w:r>
      </w:del>
      <w:ins w:id="2206" w:author="Stuart McLarnon (NESO)" w:date="2024-11-18T11:12:00Z">
        <w:r w:rsidR="00C34B53">
          <w:rPr>
            <w:rFonts w:ascii="Poppins" w:hAnsi="Poppins" w:cs="Poppins"/>
            <w:sz w:val="20"/>
            <w:szCs w:val="20"/>
          </w:rPr>
          <w:t>NESO</w:t>
        </w:r>
      </w:ins>
      <w:r w:rsidRPr="00B77E82">
        <w:rPr>
          <w:rFonts w:ascii="Poppins" w:hAnsi="Poppins"/>
          <w:sz w:val="20"/>
          <w:rPrChange w:id="2207" w:author="Stuart McLarnon (NESO)" w:date="2024-11-18T11:12:00Z">
            <w:rPr>
              <w:rFonts w:asciiTheme="majorHAnsi" w:hAnsiTheme="majorHAnsi"/>
              <w:sz w:val="20"/>
            </w:rPr>
          </w:rPrChange>
        </w:rPr>
        <w:t xml:space="preserve"> determines that the Total System has returned to normal operation. </w:t>
      </w:r>
    </w:p>
    <w:p w14:paraId="1966DAED" w14:textId="77777777" w:rsidR="00B0186E" w:rsidRDefault="00B0186E" w:rsidP="00B0186E">
      <w:pPr>
        <w:pStyle w:val="ListParagraph"/>
        <w:rPr>
          <w:del w:id="2208" w:author="Stuart McLarnon (NESO)" w:date="2024-11-18T11:12:00Z"/>
          <w:rFonts w:asciiTheme="majorHAnsi" w:hAnsiTheme="majorHAnsi" w:cstheme="majorHAnsi"/>
        </w:rPr>
      </w:pPr>
    </w:p>
    <w:p w14:paraId="323DA820" w14:textId="77777777" w:rsidR="00B0186E" w:rsidRPr="00B77E82" w:rsidRDefault="00B0186E" w:rsidP="003E1EE5">
      <w:pPr>
        <w:pStyle w:val="Default"/>
        <w:ind w:left="1497"/>
        <w:rPr>
          <w:rFonts w:ascii="Poppins" w:hAnsi="Poppins"/>
          <w:sz w:val="20"/>
          <w:rPrChange w:id="2209" w:author="Stuart McLarnon (NESO)" w:date="2024-11-18T11:12:00Z">
            <w:rPr>
              <w:rFonts w:asciiTheme="majorHAnsi" w:hAnsiTheme="majorHAnsi"/>
              <w:sz w:val="20"/>
            </w:rPr>
          </w:rPrChange>
        </w:rPr>
      </w:pPr>
    </w:p>
    <w:p w14:paraId="07A17255" w14:textId="19E98201" w:rsidR="002E6A47" w:rsidRPr="00B77E82" w:rsidRDefault="0039354D" w:rsidP="001939C6">
      <w:pPr>
        <w:pStyle w:val="CFBody4"/>
        <w:numPr>
          <w:ilvl w:val="0"/>
          <w:numId w:val="27"/>
        </w:numPr>
        <w:ind w:left="709"/>
        <w:rPr>
          <w:rFonts w:ascii="Poppins" w:hAnsi="Poppins"/>
          <w:rPrChange w:id="2210" w:author="Stuart McLarnon (NESO)" w:date="2024-11-18T11:12:00Z">
            <w:rPr/>
          </w:rPrChange>
        </w:rPr>
      </w:pPr>
      <w:r>
        <w:rPr>
          <w:rFonts w:ascii="Poppins" w:hAnsi="Poppins"/>
          <w:i/>
          <w:rPrChange w:id="2211" w:author="Stuart McLarnon (NESO)" w:date="2024-11-18T11:12:00Z">
            <w:rPr>
              <w:i/>
            </w:rPr>
          </w:rPrChange>
        </w:rPr>
        <w:t>Grid Code</w:t>
      </w:r>
      <w:r w:rsidR="002E6A47" w:rsidRPr="00B77E82">
        <w:rPr>
          <w:rFonts w:ascii="Poppins" w:hAnsi="Poppins"/>
          <w:i/>
          <w:rPrChange w:id="2212" w:author="Stuart McLarnon (NESO)" w:date="2024-11-18T11:12:00Z">
            <w:rPr>
              <w:i/>
            </w:rPr>
          </w:rPrChange>
        </w:rPr>
        <w:t xml:space="preserve"> </w:t>
      </w:r>
      <w:r w:rsidR="00CE1897" w:rsidRPr="00B77E82">
        <w:rPr>
          <w:rFonts w:ascii="Poppins" w:hAnsi="Poppins"/>
          <w:color w:val="000000"/>
          <w:rPrChange w:id="2213" w:author="Stuart McLarnon (NESO)" w:date="2024-11-18T11:12:00Z">
            <w:rPr>
              <w:color w:val="000000"/>
            </w:rPr>
          </w:rPrChange>
        </w:rPr>
        <w:t>OC9.4.7.11</w:t>
      </w:r>
      <w:r w:rsidR="002E6A47" w:rsidRPr="00B77E82">
        <w:rPr>
          <w:rFonts w:ascii="Poppins" w:hAnsi="Poppins"/>
          <w:rPrChange w:id="2214" w:author="Stuart McLarnon (NESO)" w:date="2024-11-18T11:12:00Z">
            <w:rPr/>
          </w:rPrChange>
        </w:rPr>
        <w:t xml:space="preserve"> describes the considerations to be made by </w:t>
      </w:r>
      <w:del w:id="2215" w:author="Stuart McLarnon (NESO)" w:date="2024-11-18T11:12:00Z">
        <w:r w:rsidR="00900958" w:rsidRPr="003A368A">
          <w:rPr>
            <w:rFonts w:cstheme="minorHAnsi"/>
          </w:rPr>
          <w:delText>NGESO</w:delText>
        </w:r>
      </w:del>
      <w:ins w:id="2216" w:author="Stuart McLarnon (NESO)" w:date="2024-11-18T11:12:00Z">
        <w:r w:rsidR="00C34B53">
          <w:rPr>
            <w:rFonts w:ascii="Poppins" w:hAnsi="Poppins" w:cs="Poppins"/>
          </w:rPr>
          <w:t>NESO</w:t>
        </w:r>
      </w:ins>
      <w:r w:rsidR="002E6A47" w:rsidRPr="00B77E82">
        <w:rPr>
          <w:rFonts w:ascii="Poppins" w:hAnsi="Poppins"/>
          <w:rPrChange w:id="2217" w:author="Stuart McLarnon (NESO)" w:date="2024-11-18T11:12:00Z">
            <w:rPr/>
          </w:rPrChange>
        </w:rPr>
        <w:t xml:space="preserve"> before declaring</w:t>
      </w:r>
      <w:r w:rsidR="00DD3294" w:rsidRPr="00B77E82">
        <w:rPr>
          <w:rFonts w:ascii="Poppins" w:hAnsi="Poppins"/>
          <w:rPrChange w:id="2218" w:author="Stuart McLarnon (NESO)" w:date="2024-11-18T11:12:00Z">
            <w:rPr/>
          </w:rPrChange>
        </w:rPr>
        <w:t xml:space="preserve"> that the Total System could return to</w:t>
      </w:r>
      <w:r w:rsidR="002E6A47" w:rsidRPr="00B77E82">
        <w:rPr>
          <w:rFonts w:ascii="Poppins" w:hAnsi="Poppins"/>
          <w:rPrChange w:id="2219" w:author="Stuart McLarnon (NESO)" w:date="2024-11-18T11:12:00Z">
            <w:rPr/>
          </w:rPrChange>
        </w:rPr>
        <w:t xml:space="preserve"> normal operation:</w:t>
      </w:r>
    </w:p>
    <w:p w14:paraId="77DBDB9B" w14:textId="3E3F940F" w:rsidR="002E6A47" w:rsidRPr="00B77E82" w:rsidRDefault="002E6A47" w:rsidP="001939C6">
      <w:pPr>
        <w:pStyle w:val="CFBody4"/>
        <w:numPr>
          <w:ilvl w:val="0"/>
          <w:numId w:val="28"/>
        </w:numPr>
        <w:ind w:left="1134"/>
        <w:rPr>
          <w:rFonts w:ascii="Poppins" w:hAnsi="Poppins"/>
          <w:rPrChange w:id="2220" w:author="Stuart McLarnon (NESO)" w:date="2024-11-18T11:12:00Z">
            <w:rPr/>
          </w:rPrChange>
        </w:rPr>
      </w:pPr>
      <w:r w:rsidRPr="00B77E82">
        <w:rPr>
          <w:rFonts w:ascii="Poppins" w:hAnsi="Poppins"/>
          <w:rPrChange w:id="2221" w:author="Stuart McLarnon (NESO)" w:date="2024-11-18T11:12:00Z">
            <w:rPr/>
          </w:rPrChange>
        </w:rPr>
        <w:t xml:space="preserve">the extent to which the </w:t>
      </w:r>
      <w:r w:rsidR="001A226A" w:rsidRPr="00B77E82">
        <w:rPr>
          <w:rFonts w:ascii="Poppins" w:hAnsi="Poppins"/>
          <w:rPrChange w:id="2222" w:author="Stuart McLarnon (NESO)" w:date="2024-11-18T11:12:00Z">
            <w:rPr/>
          </w:rPrChange>
        </w:rPr>
        <w:t>National Electricity Transmission System</w:t>
      </w:r>
      <w:r w:rsidRPr="00B77E82">
        <w:rPr>
          <w:rFonts w:ascii="Poppins" w:hAnsi="Poppins"/>
          <w:rPrChange w:id="2223" w:author="Stuart McLarnon (NESO)" w:date="2024-11-18T11:12:00Z">
            <w:rPr/>
          </w:rPrChange>
        </w:rPr>
        <w:t xml:space="preserve"> is contiguous and </w:t>
      </w:r>
      <w:proofErr w:type="gramStart"/>
      <w:r w:rsidRPr="00B77E82">
        <w:rPr>
          <w:rFonts w:ascii="Poppins" w:hAnsi="Poppins"/>
          <w:rPrChange w:id="2224" w:author="Stuart McLarnon (NESO)" w:date="2024-11-18T11:12:00Z">
            <w:rPr/>
          </w:rPrChange>
        </w:rPr>
        <w:t>energised;</w:t>
      </w:r>
      <w:proofErr w:type="gramEnd"/>
      <w:r w:rsidRPr="00B77E82">
        <w:rPr>
          <w:rFonts w:ascii="Poppins" w:hAnsi="Poppins"/>
          <w:rPrChange w:id="2225" w:author="Stuart McLarnon (NESO)" w:date="2024-11-18T11:12:00Z">
            <w:rPr/>
          </w:rPrChange>
        </w:rPr>
        <w:t xml:space="preserve"> </w:t>
      </w:r>
    </w:p>
    <w:p w14:paraId="4884BFEB" w14:textId="648F8F64" w:rsidR="002E6A47" w:rsidRPr="00B77E82" w:rsidRDefault="002E6A47" w:rsidP="001939C6">
      <w:pPr>
        <w:pStyle w:val="CFBody4"/>
        <w:numPr>
          <w:ilvl w:val="0"/>
          <w:numId w:val="28"/>
        </w:numPr>
        <w:ind w:left="1134"/>
        <w:rPr>
          <w:rFonts w:ascii="Poppins" w:hAnsi="Poppins"/>
          <w:rPrChange w:id="2226" w:author="Stuart McLarnon (NESO)" w:date="2024-11-18T11:12:00Z">
            <w:rPr/>
          </w:rPrChange>
        </w:rPr>
      </w:pPr>
      <w:r w:rsidRPr="00B77E82">
        <w:rPr>
          <w:rFonts w:ascii="Poppins" w:hAnsi="Poppins"/>
          <w:rPrChange w:id="2227" w:author="Stuart McLarnon (NESO)" w:date="2024-11-18T11:12:00Z">
            <w:rPr/>
          </w:rPrChange>
        </w:rPr>
        <w:t xml:space="preserve">the integrity and stability of the </w:t>
      </w:r>
      <w:r w:rsidR="00C56C95" w:rsidRPr="00B77E82">
        <w:rPr>
          <w:rFonts w:ascii="Poppins" w:hAnsi="Poppins"/>
          <w:rPrChange w:id="2228" w:author="Stuart McLarnon (NESO)" w:date="2024-11-18T11:12:00Z">
            <w:rPr/>
          </w:rPrChange>
        </w:rPr>
        <w:t>National Electricity Transmission System</w:t>
      </w:r>
      <w:r w:rsidRPr="00B77E82">
        <w:rPr>
          <w:rFonts w:ascii="Poppins" w:hAnsi="Poppins"/>
          <w:rPrChange w:id="2229" w:author="Stuart McLarnon (NESO)" w:date="2024-11-18T11:12:00Z">
            <w:rPr/>
          </w:rPrChange>
        </w:rPr>
        <w:t xml:space="preserve"> and its ability to operate in accordance with the (Transmission) Licence </w:t>
      </w:r>
      <w:proofErr w:type="gramStart"/>
      <w:r w:rsidRPr="00B77E82">
        <w:rPr>
          <w:rFonts w:ascii="Poppins" w:hAnsi="Poppins"/>
          <w:rPrChange w:id="2230" w:author="Stuart McLarnon (NESO)" w:date="2024-11-18T11:12:00Z">
            <w:rPr/>
          </w:rPrChange>
        </w:rPr>
        <w:t>Standards;</w:t>
      </w:r>
      <w:proofErr w:type="gramEnd"/>
    </w:p>
    <w:p w14:paraId="27C388E4" w14:textId="727CC917" w:rsidR="002E6A47" w:rsidRPr="00B77E82" w:rsidRDefault="002E6A47" w:rsidP="001939C6">
      <w:pPr>
        <w:pStyle w:val="CFBody4"/>
        <w:numPr>
          <w:ilvl w:val="0"/>
          <w:numId w:val="28"/>
        </w:numPr>
        <w:ind w:left="1134"/>
        <w:rPr>
          <w:rFonts w:ascii="Poppins" w:hAnsi="Poppins"/>
          <w:rPrChange w:id="2231" w:author="Stuart McLarnon (NESO)" w:date="2024-11-18T11:12:00Z">
            <w:rPr/>
          </w:rPrChange>
        </w:rPr>
      </w:pPr>
      <w:r w:rsidRPr="00B77E82">
        <w:rPr>
          <w:rFonts w:ascii="Poppins" w:hAnsi="Poppins"/>
          <w:rPrChange w:id="2232" w:author="Stuart McLarnon (NESO)" w:date="2024-11-18T11:12:00Z">
            <w:rPr/>
          </w:rPrChange>
        </w:rPr>
        <w:t xml:space="preserve">the impact that returning to a Normal State may have on transmission constraints and the corresponding ability to maximise the Demand </w:t>
      </w:r>
      <w:proofErr w:type="gramStart"/>
      <w:r w:rsidRPr="00B77E82">
        <w:rPr>
          <w:rFonts w:ascii="Poppins" w:hAnsi="Poppins"/>
          <w:rPrChange w:id="2233" w:author="Stuart McLarnon (NESO)" w:date="2024-11-18T11:12:00Z">
            <w:rPr/>
          </w:rPrChange>
        </w:rPr>
        <w:t>connected;</w:t>
      </w:r>
      <w:proofErr w:type="gramEnd"/>
    </w:p>
    <w:p w14:paraId="13676999" w14:textId="383B686C" w:rsidR="002E6A47" w:rsidRPr="00B77E82" w:rsidRDefault="002E6A47" w:rsidP="001939C6">
      <w:pPr>
        <w:pStyle w:val="CFBody4"/>
        <w:numPr>
          <w:ilvl w:val="0"/>
          <w:numId w:val="28"/>
        </w:numPr>
        <w:ind w:left="1134"/>
        <w:rPr>
          <w:rFonts w:ascii="Poppins" w:hAnsi="Poppins"/>
          <w:rPrChange w:id="2234" w:author="Stuart McLarnon (NESO)" w:date="2024-11-18T11:12:00Z">
            <w:rPr/>
          </w:rPrChange>
        </w:rPr>
      </w:pPr>
      <w:r w:rsidRPr="00B77E82">
        <w:rPr>
          <w:rFonts w:ascii="Poppins" w:hAnsi="Poppins"/>
          <w:rPrChange w:id="2235" w:author="Stuart McLarnon (NESO)" w:date="2024-11-18T11:12:00Z">
            <w:rPr/>
          </w:rPrChange>
        </w:rPr>
        <w:t xml:space="preserve">the volume of Generation or Demand not connected to the </w:t>
      </w:r>
      <w:r w:rsidR="00B86F76" w:rsidRPr="00B77E82">
        <w:rPr>
          <w:rFonts w:ascii="Poppins" w:hAnsi="Poppins"/>
          <w:rPrChange w:id="2236" w:author="Stuart McLarnon (NESO)" w:date="2024-11-18T11:12:00Z">
            <w:rPr/>
          </w:rPrChange>
        </w:rPr>
        <w:t>Total System</w:t>
      </w:r>
      <w:r w:rsidRPr="00B77E82">
        <w:rPr>
          <w:rFonts w:ascii="Poppins" w:hAnsi="Poppins"/>
          <w:rPrChange w:id="2237" w:author="Stuart McLarnon (NESO)" w:date="2024-11-18T11:12:00Z">
            <w:rPr/>
          </w:rPrChange>
        </w:rPr>
        <w:t>; and</w:t>
      </w:r>
    </w:p>
    <w:p w14:paraId="014AD319" w14:textId="5EEE511B" w:rsidR="002E6A47" w:rsidRPr="00B77E82" w:rsidRDefault="002E6A47" w:rsidP="001939C6">
      <w:pPr>
        <w:pStyle w:val="CFBody4"/>
        <w:numPr>
          <w:ilvl w:val="0"/>
          <w:numId w:val="28"/>
        </w:numPr>
        <w:ind w:left="1134"/>
        <w:rPr>
          <w:rFonts w:ascii="Poppins" w:hAnsi="Poppins"/>
          <w:rPrChange w:id="2238" w:author="Stuart McLarnon (NESO)" w:date="2024-11-18T11:12:00Z">
            <w:rPr/>
          </w:rPrChange>
        </w:rPr>
      </w:pPr>
      <w:r w:rsidRPr="00B77E82">
        <w:rPr>
          <w:rFonts w:ascii="Poppins" w:hAnsi="Poppins"/>
          <w:rPrChange w:id="2239" w:author="Stuart McLarnon (NESO)" w:date="2024-11-18T11:12:00Z">
            <w:rPr/>
          </w:rPrChange>
        </w:rPr>
        <w:lastRenderedPageBreak/>
        <w:t>the functionality of normal communication systems (</w:t>
      </w:r>
      <w:proofErr w:type="spellStart"/>
      <w:r w:rsidRPr="00B77E82">
        <w:rPr>
          <w:rFonts w:ascii="Poppins" w:hAnsi="Poppins"/>
          <w:rPrChange w:id="2240" w:author="Stuart McLarnon (NESO)" w:date="2024-11-18T11:12:00Z">
            <w:rPr/>
          </w:rPrChange>
        </w:rPr>
        <w:t>ie</w:t>
      </w:r>
      <w:proofErr w:type="spellEnd"/>
      <w:r w:rsidRPr="00B77E82">
        <w:rPr>
          <w:rFonts w:ascii="Poppins" w:hAnsi="Poppins"/>
          <w:rPrChange w:id="2241" w:author="Stuart McLarnon (NESO)" w:date="2024-11-18T11:12:00Z">
            <w:rPr/>
          </w:rPrChange>
        </w:rPr>
        <w:t xml:space="preserve"> electronic data communication facilities, Control Telephony, etc.)</w:t>
      </w:r>
    </w:p>
    <w:p w14:paraId="2E91289F" w14:textId="77777777" w:rsidR="002E6A47" w:rsidRPr="00B77E82" w:rsidRDefault="002E6A47" w:rsidP="000A2398">
      <w:pPr>
        <w:pStyle w:val="Stylesection4"/>
        <w:numPr>
          <w:ilvl w:val="0"/>
          <w:numId w:val="0"/>
        </w:numPr>
        <w:ind w:left="709"/>
        <w:rPr>
          <w:rFonts w:ascii="Poppins" w:hAnsi="Poppins"/>
          <w:rPrChange w:id="2242" w:author="Stuart McLarnon (NESO)" w:date="2024-11-18T11:12:00Z">
            <w:rPr/>
          </w:rPrChange>
        </w:rPr>
      </w:pPr>
    </w:p>
    <w:p w14:paraId="6ED51DDE" w14:textId="2E2D13EA" w:rsidR="00C05336" w:rsidRPr="00762513" w:rsidRDefault="002E6A47" w:rsidP="00762513">
      <w:pPr>
        <w:pStyle w:val="CFBody4"/>
        <w:numPr>
          <w:ilvl w:val="0"/>
          <w:numId w:val="27"/>
        </w:numPr>
        <w:ind w:left="709"/>
        <w:rPr>
          <w:rFonts w:ascii="Poppins" w:hAnsi="Poppins"/>
          <w:rPrChange w:id="2243" w:author="Stuart McLarnon (NESO)" w:date="2024-11-18T11:12:00Z">
            <w:rPr/>
          </w:rPrChange>
        </w:rPr>
      </w:pPr>
      <w:r w:rsidRPr="00B77E82">
        <w:rPr>
          <w:rFonts w:ascii="Poppins" w:hAnsi="Poppins"/>
          <w:rPrChange w:id="2244" w:author="Stuart McLarnon (NESO)" w:date="2024-11-18T11:12:00Z">
            <w:rPr/>
          </w:rPrChange>
        </w:rPr>
        <w:t xml:space="preserve">Once </w:t>
      </w:r>
      <w:del w:id="2245" w:author="Stuart McLarnon (NESO)" w:date="2024-11-18T11:12:00Z">
        <w:r w:rsidR="00900958" w:rsidRPr="004C7CF5">
          <w:delText>NGESO</w:delText>
        </w:r>
      </w:del>
      <w:ins w:id="2246" w:author="Stuart McLarnon (NESO)" w:date="2024-11-18T11:12:00Z">
        <w:r w:rsidR="00C34B53">
          <w:rPr>
            <w:rFonts w:ascii="Poppins" w:hAnsi="Poppins" w:cs="Poppins"/>
          </w:rPr>
          <w:t>NESO</w:t>
        </w:r>
      </w:ins>
      <w:r w:rsidRPr="00B77E82">
        <w:rPr>
          <w:rFonts w:ascii="Poppins" w:hAnsi="Poppins"/>
          <w:rPrChange w:id="2247" w:author="Stuart McLarnon (NESO)" w:date="2024-11-18T11:12:00Z">
            <w:rPr/>
          </w:rPrChange>
        </w:rPr>
        <w:t xml:space="preserve"> deems that sufficient confidence in the Transmission System, connected generation and demand and appropriate systems are in place to return to normal operation</w:t>
      </w:r>
      <w:r w:rsidR="00914BEF" w:rsidRPr="00B77E82">
        <w:rPr>
          <w:rFonts w:ascii="Poppins" w:hAnsi="Poppins"/>
          <w:rPrChange w:id="2248" w:author="Stuart McLarnon (NESO)" w:date="2024-11-18T11:12:00Z">
            <w:rPr/>
          </w:rPrChange>
        </w:rPr>
        <w:t>,</w:t>
      </w:r>
      <w:r w:rsidRPr="00B77E82">
        <w:rPr>
          <w:rFonts w:ascii="Poppins" w:hAnsi="Poppins"/>
          <w:rPrChange w:id="2249" w:author="Stuart McLarnon (NESO)" w:date="2024-11-18T11:12:00Z">
            <w:rPr/>
          </w:rPrChange>
        </w:rPr>
        <w:t xml:space="preserve"> </w:t>
      </w:r>
      <w:r w:rsidR="00F2634A" w:rsidRPr="00B77E82">
        <w:rPr>
          <w:rFonts w:ascii="Poppins" w:hAnsi="Poppins"/>
          <w:rPrChange w:id="2250" w:author="Stuart McLarnon (NESO)" w:date="2024-11-18T11:12:00Z">
            <w:rPr/>
          </w:rPrChange>
        </w:rPr>
        <w:t xml:space="preserve">it </w:t>
      </w:r>
      <w:r w:rsidRPr="00B77E82">
        <w:rPr>
          <w:rFonts w:ascii="Poppins" w:hAnsi="Poppins"/>
          <w:rPrChange w:id="2251" w:author="Stuart McLarnon (NESO)" w:date="2024-11-18T11:12:00Z">
            <w:rPr/>
          </w:rPrChange>
        </w:rPr>
        <w:t xml:space="preserve">will inform </w:t>
      </w:r>
      <w:r w:rsidR="00105D59" w:rsidRPr="00B77E82">
        <w:rPr>
          <w:rFonts w:ascii="Poppins" w:hAnsi="Poppins"/>
          <w:rPrChange w:id="2252" w:author="Stuart McLarnon (NESO)" w:date="2024-11-18T11:12:00Z">
            <w:rPr/>
          </w:rPrChange>
        </w:rPr>
        <w:t xml:space="preserve">the </w:t>
      </w:r>
      <w:proofErr w:type="spellStart"/>
      <w:r w:rsidRPr="00B77E82">
        <w:rPr>
          <w:rFonts w:ascii="Poppins" w:hAnsi="Poppins"/>
          <w:rPrChange w:id="2253" w:author="Stuart McLarnon (NESO)" w:date="2024-11-18T11:12:00Z">
            <w:rPr/>
          </w:rPrChange>
        </w:rPr>
        <w:t>BSCC</w:t>
      </w:r>
      <w:r w:rsidR="00EE6AA2" w:rsidRPr="00B77E82">
        <w:rPr>
          <w:rFonts w:ascii="Poppins" w:hAnsi="Poppins"/>
          <w:rPrChange w:id="2254" w:author="Stuart McLarnon (NESO)" w:date="2024-11-18T11:12:00Z">
            <w:rPr/>
          </w:rPrChange>
        </w:rPr>
        <w:t>o</w:t>
      </w:r>
      <w:proofErr w:type="spellEnd"/>
      <w:r w:rsidRPr="00B77E82">
        <w:rPr>
          <w:rFonts w:ascii="Poppins" w:hAnsi="Poppins"/>
          <w:rPrChange w:id="2255" w:author="Stuart McLarnon (NESO)" w:date="2024-11-18T11:12:00Z">
            <w:rPr/>
          </w:rPrChange>
        </w:rPr>
        <w:t xml:space="preserve"> of this development.</w:t>
      </w:r>
      <w:bookmarkStart w:id="2256" w:name="_Toc524092122"/>
      <w:bookmarkStart w:id="2257" w:name="_Toc524093834"/>
      <w:bookmarkEnd w:id="2256"/>
    </w:p>
    <w:p w14:paraId="1261D0A7" w14:textId="77777777" w:rsidR="002E6A47" w:rsidRDefault="002E6A47" w:rsidP="000A2398">
      <w:pPr>
        <w:pStyle w:val="Stylesection4"/>
        <w:numPr>
          <w:ilvl w:val="0"/>
          <w:numId w:val="0"/>
        </w:numPr>
        <w:ind w:left="709"/>
        <w:rPr>
          <w:del w:id="2258" w:author="Stuart McLarnon (NESO)" w:date="2024-11-18T11:12:00Z"/>
        </w:rPr>
      </w:pPr>
    </w:p>
    <w:p w14:paraId="4D8E4593" w14:textId="77777777" w:rsidR="00C05336" w:rsidRDefault="00C05336">
      <w:pPr>
        <w:rPr>
          <w:del w:id="2259" w:author="Stuart McLarnon (NESO)" w:date="2024-11-18T11:12:00Z"/>
          <w:rFonts w:eastAsiaTheme="majorEastAsia" w:cstheme="majorBidi"/>
          <w:b/>
          <w:bCs/>
          <w:color w:val="F26522" w:themeColor="accent1"/>
          <w:sz w:val="28"/>
          <w:szCs w:val="28"/>
        </w:rPr>
      </w:pPr>
      <w:del w:id="2260" w:author="Stuart McLarnon (NESO)" w:date="2024-11-18T11:12:00Z">
        <w:r>
          <w:br w:type="page"/>
        </w:r>
      </w:del>
    </w:p>
    <w:p w14:paraId="49389197" w14:textId="6AD7AB57" w:rsidR="002E6A47" w:rsidRPr="00673823" w:rsidRDefault="002E6A47" w:rsidP="00C47A67">
      <w:pPr>
        <w:pStyle w:val="Heading1"/>
        <w:numPr>
          <w:ilvl w:val="0"/>
          <w:numId w:val="41"/>
        </w:numPr>
        <w:rPr>
          <w:rFonts w:ascii="Poppins Medium" w:hAnsi="Poppins Medium"/>
          <w:color w:val="3F0731"/>
          <w:sz w:val="32"/>
          <w:rPrChange w:id="2261" w:author="Stuart McLarnon (NESO)" w:date="2024-11-18T11:12:00Z">
            <w:rPr/>
          </w:rPrChange>
        </w:rPr>
      </w:pPr>
      <w:bookmarkStart w:id="2262" w:name="_Toc104197303"/>
      <w:bookmarkStart w:id="2263" w:name="_Toc16950010"/>
      <w:r w:rsidRPr="00673823">
        <w:rPr>
          <w:rFonts w:ascii="Poppins Medium" w:hAnsi="Poppins Medium"/>
          <w:color w:val="3F0731"/>
          <w:sz w:val="32"/>
          <w:rPrChange w:id="2264" w:author="Stuart McLarnon (NESO)" w:date="2024-11-18T11:12:00Z">
            <w:rPr/>
          </w:rPrChange>
        </w:rPr>
        <w:t>System Restoration Plan Implementation</w:t>
      </w:r>
      <w:bookmarkEnd w:id="2257"/>
      <w:bookmarkEnd w:id="2262"/>
      <w:bookmarkEnd w:id="2263"/>
      <w:r w:rsidRPr="00673823">
        <w:rPr>
          <w:rFonts w:ascii="Poppins Medium" w:hAnsi="Poppins Medium"/>
          <w:color w:val="3F0731"/>
          <w:sz w:val="32"/>
          <w:rPrChange w:id="2265" w:author="Stuart McLarnon (NESO)" w:date="2024-11-18T11:12:00Z">
            <w:rPr/>
          </w:rPrChange>
        </w:rPr>
        <w:t xml:space="preserve"> </w:t>
      </w:r>
    </w:p>
    <w:p w14:paraId="2D132D04" w14:textId="6FE36AD1" w:rsidR="002E6A47" w:rsidRPr="00B77E82" w:rsidRDefault="002E6A47" w:rsidP="00407FF3">
      <w:pPr>
        <w:pStyle w:val="CFBody4"/>
        <w:numPr>
          <w:ilvl w:val="0"/>
          <w:numId w:val="0"/>
        </w:numPr>
        <w:ind w:left="284"/>
        <w:rPr>
          <w:rFonts w:ascii="Poppins" w:hAnsi="Poppins"/>
          <w:rPrChange w:id="2266" w:author="Stuart McLarnon (NESO)" w:date="2024-11-18T11:12:00Z">
            <w:rPr/>
          </w:rPrChange>
        </w:rPr>
      </w:pPr>
      <w:r w:rsidRPr="00B77E82">
        <w:rPr>
          <w:rFonts w:ascii="Poppins" w:hAnsi="Poppins"/>
          <w:rPrChange w:id="2267" w:author="Stuart McLarnon (NESO)" w:date="2024-11-18T11:12:00Z">
            <w:rPr/>
          </w:rPrChange>
        </w:rPr>
        <w:t xml:space="preserve">Article 24 of the </w:t>
      </w:r>
      <w:r w:rsidR="007F7D75" w:rsidRPr="00B77E82">
        <w:rPr>
          <w:rFonts w:ascii="Poppins" w:hAnsi="Poppins"/>
          <w:rPrChange w:id="2268" w:author="Stuart McLarnon (NESO)" w:date="2024-11-18T11:12:00Z">
            <w:rPr/>
          </w:rPrChange>
        </w:rPr>
        <w:t>EU NCER</w:t>
      </w:r>
      <w:del w:id="2269" w:author="Stuart McLarnon (NESO)" w:date="2025-01-22T13:46:00Z" w16du:dateUtc="2025-01-22T13:46:00Z">
        <w:r w:rsidRPr="00B77E82" w:rsidDel="0084505D">
          <w:rPr>
            <w:rFonts w:ascii="Poppins" w:hAnsi="Poppins"/>
            <w:rPrChange w:id="2270" w:author="Stuart McLarnon (NESO)" w:date="2024-11-18T11:12:00Z">
              <w:rPr/>
            </w:rPrChange>
          </w:rPr>
          <w:delText>,</w:delText>
        </w:r>
      </w:del>
      <w:r w:rsidRPr="00B77E82">
        <w:rPr>
          <w:rFonts w:ascii="Poppins" w:hAnsi="Poppins"/>
          <w:rPrChange w:id="2271" w:author="Stuart McLarnon (NESO)" w:date="2024-11-18T11:12:00Z">
            <w:rPr/>
          </w:rPrChange>
        </w:rPr>
        <w:t xml:space="preserve"> provides for the implementation of the System Restoration Plan</w:t>
      </w:r>
      <w:r w:rsidR="00E74C43" w:rsidRPr="00B77E82">
        <w:rPr>
          <w:rFonts w:ascii="Poppins" w:hAnsi="Poppins"/>
          <w:rPrChange w:id="2272" w:author="Stuart McLarnon (NESO)" w:date="2024-11-18T11:12:00Z">
            <w:rPr/>
          </w:rPrChange>
        </w:rPr>
        <w:t xml:space="preserve">.  </w:t>
      </w:r>
      <w:proofErr w:type="gramStart"/>
      <w:r w:rsidR="00E74C43" w:rsidRPr="00B77E82">
        <w:rPr>
          <w:rFonts w:ascii="Poppins" w:hAnsi="Poppins"/>
          <w:rPrChange w:id="2273" w:author="Stuart McLarnon (NESO)" w:date="2024-11-18T11:12:00Z">
            <w:rPr/>
          </w:rPrChange>
        </w:rPr>
        <w:t>In order to</w:t>
      </w:r>
      <w:proofErr w:type="gramEnd"/>
      <w:r w:rsidR="00E74C43" w:rsidRPr="00B77E82">
        <w:rPr>
          <w:rFonts w:ascii="Poppins" w:hAnsi="Poppins"/>
          <w:rPrChange w:id="2274" w:author="Stuart McLarnon (NESO)" w:date="2024-11-18T11:12:00Z">
            <w:rPr/>
          </w:rPrChange>
        </w:rPr>
        <w:t xml:space="preserve"> implement the System Restoration Plan</w:t>
      </w:r>
      <w:r w:rsidR="00B12165" w:rsidRPr="00B77E82">
        <w:rPr>
          <w:rFonts w:ascii="Poppins" w:hAnsi="Poppins"/>
          <w:rPrChange w:id="2275" w:author="Stuart McLarnon (NESO)" w:date="2024-11-18T11:12:00Z">
            <w:rPr/>
          </w:rPrChange>
        </w:rPr>
        <w:t>,</w:t>
      </w:r>
      <w:r w:rsidR="00E74C43" w:rsidRPr="00B77E82">
        <w:rPr>
          <w:rFonts w:ascii="Poppins" w:hAnsi="Poppins"/>
          <w:rPrChange w:id="2276" w:author="Stuart McLarnon (NESO)" w:date="2024-11-18T11:12:00Z">
            <w:rPr/>
          </w:rPrChange>
        </w:rPr>
        <w:t xml:space="preserve"> </w:t>
      </w:r>
      <w:del w:id="2277" w:author="Stuart McLarnon (NESO)" w:date="2024-11-18T11:12:00Z">
        <w:r w:rsidR="00B12165" w:rsidRPr="00BD03FB">
          <w:delText>NGESO</w:delText>
        </w:r>
      </w:del>
      <w:ins w:id="2278" w:author="Stuart McLarnon (NESO)" w:date="2024-11-18T11:12:00Z">
        <w:r w:rsidR="00C34B53">
          <w:rPr>
            <w:rFonts w:ascii="Poppins" w:hAnsi="Poppins" w:cs="Poppins"/>
          </w:rPr>
          <w:t>NESO</w:t>
        </w:r>
      </w:ins>
      <w:r w:rsidR="00B12165" w:rsidRPr="00B77E82">
        <w:rPr>
          <w:rFonts w:ascii="Poppins" w:hAnsi="Poppins"/>
          <w:rPrChange w:id="2279" w:author="Stuart McLarnon (NESO)" w:date="2024-11-18T11:12:00Z">
            <w:rPr/>
          </w:rPrChange>
        </w:rPr>
        <w:t xml:space="preserve"> has notified those parties (as identified in Appendix A</w:t>
      </w:r>
      <w:r w:rsidR="003563A2" w:rsidRPr="00B77E82">
        <w:rPr>
          <w:rFonts w:ascii="Poppins" w:hAnsi="Poppins"/>
          <w:rPrChange w:id="2280" w:author="Stuart McLarnon (NESO)" w:date="2024-11-18T11:12:00Z">
            <w:rPr/>
          </w:rPrChange>
        </w:rPr>
        <w:t xml:space="preserve"> – Restoration Service Providers</w:t>
      </w:r>
      <w:r w:rsidR="00B12165" w:rsidRPr="00B77E82">
        <w:rPr>
          <w:rFonts w:ascii="Poppins" w:hAnsi="Poppins"/>
          <w:rPrChange w:id="2281" w:author="Stuart McLarnon (NESO)" w:date="2024-11-18T11:12:00Z">
            <w:rPr/>
          </w:rPrChange>
        </w:rPr>
        <w:t xml:space="preserve">) </w:t>
      </w:r>
      <w:r w:rsidR="00BF2229" w:rsidRPr="00B77E82">
        <w:rPr>
          <w:rFonts w:ascii="Poppins" w:hAnsi="Poppins"/>
          <w:rPrChange w:id="2282" w:author="Stuart McLarnon (NESO)" w:date="2024-11-18T11:12:00Z">
            <w:rPr/>
          </w:rPrChange>
        </w:rPr>
        <w:t xml:space="preserve">that in meeting </w:t>
      </w:r>
      <w:r w:rsidR="00736F55" w:rsidRPr="00B77E82">
        <w:rPr>
          <w:rFonts w:ascii="Poppins" w:hAnsi="Poppins"/>
          <w:rPrChange w:id="2283" w:author="Stuart McLarnon (NESO)" w:date="2024-11-18T11:12:00Z">
            <w:rPr/>
          </w:rPrChange>
        </w:rPr>
        <w:t xml:space="preserve">the </w:t>
      </w:r>
      <w:r w:rsidR="00BF2229" w:rsidRPr="00B77E82">
        <w:rPr>
          <w:rFonts w:ascii="Poppins" w:hAnsi="Poppins"/>
          <w:rPrChange w:id="2284" w:author="Stuart McLarnon (NESO)" w:date="2024-11-18T11:12:00Z">
            <w:rPr/>
          </w:rPrChange>
        </w:rPr>
        <w:t xml:space="preserve">requirements of the </w:t>
      </w:r>
      <w:r w:rsidR="0039354D">
        <w:rPr>
          <w:rFonts w:ascii="Poppins" w:hAnsi="Poppins"/>
          <w:rPrChange w:id="2285" w:author="Stuart McLarnon (NESO)" w:date="2024-11-18T11:12:00Z">
            <w:rPr/>
          </w:rPrChange>
        </w:rPr>
        <w:t>Grid Code</w:t>
      </w:r>
      <w:r w:rsidR="00BF2229" w:rsidRPr="00B77E82">
        <w:rPr>
          <w:rFonts w:ascii="Poppins" w:hAnsi="Poppins"/>
          <w:rPrChange w:id="2286" w:author="Stuart McLarnon (NESO)" w:date="2024-11-18T11:12:00Z">
            <w:rPr/>
          </w:rPrChange>
        </w:rPr>
        <w:t xml:space="preserve"> </w:t>
      </w:r>
      <w:r w:rsidR="0086489A" w:rsidRPr="00B77E82">
        <w:rPr>
          <w:rFonts w:ascii="Poppins" w:hAnsi="Poppins"/>
          <w:rPrChange w:id="2287" w:author="Stuart McLarnon (NESO)" w:date="2024-11-18T11:12:00Z">
            <w:rPr/>
          </w:rPrChange>
        </w:rPr>
        <w:t>(as CUSC Parties</w:t>
      </w:r>
      <w:r w:rsidR="006475F0" w:rsidRPr="00B77E82">
        <w:rPr>
          <w:rFonts w:ascii="Poppins" w:hAnsi="Poppins"/>
          <w:rPrChange w:id="2288" w:author="Stuart McLarnon (NESO)" w:date="2024-11-18T11:12:00Z">
            <w:rPr/>
          </w:rPrChange>
        </w:rPr>
        <w:t xml:space="preserve"> or </w:t>
      </w:r>
      <w:r w:rsidR="00A06B51" w:rsidRPr="00B77E82">
        <w:rPr>
          <w:rFonts w:ascii="Poppins" w:hAnsi="Poppins"/>
          <w:rPrChange w:id="2289" w:author="Stuart McLarnon (NESO)" w:date="2024-11-18T11:12:00Z">
            <w:rPr/>
          </w:rPrChange>
        </w:rPr>
        <w:t xml:space="preserve">those </w:t>
      </w:r>
      <w:r w:rsidR="00A160F7" w:rsidRPr="00B77E82">
        <w:rPr>
          <w:rFonts w:ascii="Poppins" w:hAnsi="Poppins"/>
          <w:rPrChange w:id="2290" w:author="Stuart McLarnon (NESO)" w:date="2024-11-18T11:12:00Z">
            <w:rPr/>
          </w:rPrChange>
        </w:rPr>
        <w:t xml:space="preserve">non-CUSC </w:t>
      </w:r>
      <w:r w:rsidR="00A06B51" w:rsidRPr="00B77E82">
        <w:rPr>
          <w:rFonts w:ascii="Poppins" w:hAnsi="Poppins"/>
          <w:rPrChange w:id="2291" w:author="Stuart McLarnon (NESO)" w:date="2024-11-18T11:12:00Z">
            <w:rPr/>
          </w:rPrChange>
        </w:rPr>
        <w:t xml:space="preserve">parties which have </w:t>
      </w:r>
      <w:r w:rsidR="007B7A42" w:rsidRPr="00B77E82">
        <w:rPr>
          <w:rFonts w:ascii="Poppins" w:hAnsi="Poppins"/>
          <w:rPrChange w:id="2292" w:author="Stuart McLarnon (NESO)" w:date="2024-11-18T11:12:00Z">
            <w:rPr/>
          </w:rPrChange>
        </w:rPr>
        <w:t>Anchor Restoration Contracts or Top Up Restoration Contracts</w:t>
      </w:r>
      <w:r w:rsidR="0086489A" w:rsidRPr="00B77E82">
        <w:rPr>
          <w:rFonts w:ascii="Poppins" w:hAnsi="Poppins"/>
          <w:rPrChange w:id="2293" w:author="Stuart McLarnon (NESO)" w:date="2024-11-18T11:12:00Z">
            <w:rPr/>
          </w:rPrChange>
        </w:rPr>
        <w:t>)</w:t>
      </w:r>
      <w:r w:rsidR="00A160F7" w:rsidRPr="00B77E82">
        <w:rPr>
          <w:rFonts w:ascii="Poppins" w:hAnsi="Poppins"/>
          <w:rPrChange w:id="2294" w:author="Stuart McLarnon (NESO)" w:date="2024-11-18T11:12:00Z">
            <w:rPr/>
          </w:rPrChange>
        </w:rPr>
        <w:t xml:space="preserve"> </w:t>
      </w:r>
      <w:r w:rsidR="00BF2229" w:rsidRPr="00B77E82">
        <w:rPr>
          <w:rFonts w:ascii="Poppins" w:hAnsi="Poppins"/>
          <w:rPrChange w:id="2295" w:author="Stuart McLarnon (NESO)" w:date="2024-11-18T11:12:00Z">
            <w:rPr/>
          </w:rPrChange>
        </w:rPr>
        <w:t xml:space="preserve">they will be bound by the requirements of the </w:t>
      </w:r>
      <w:r w:rsidR="0086489A" w:rsidRPr="00B77E82">
        <w:rPr>
          <w:rFonts w:ascii="Poppins" w:hAnsi="Poppins"/>
          <w:rPrChange w:id="2296" w:author="Stuart McLarnon (NESO)" w:date="2024-11-18T11:12:00Z">
            <w:rPr/>
          </w:rPrChange>
        </w:rPr>
        <w:t xml:space="preserve">EU </w:t>
      </w:r>
      <w:r w:rsidR="005525D7" w:rsidRPr="00B77E82">
        <w:rPr>
          <w:rFonts w:ascii="Poppins" w:hAnsi="Poppins"/>
          <w:rPrChange w:id="2297" w:author="Stuart McLarnon (NESO)" w:date="2024-11-18T11:12:00Z">
            <w:rPr/>
          </w:rPrChange>
        </w:rPr>
        <w:t>NCER.</w:t>
      </w:r>
    </w:p>
    <w:p w14:paraId="53B2B7B0" w14:textId="77777777" w:rsidR="002E6A47" w:rsidRPr="00B77E82" w:rsidRDefault="002E6A47" w:rsidP="00C05336">
      <w:pPr>
        <w:pStyle w:val="ListParagraph"/>
        <w:ind w:left="567" w:hanging="567"/>
        <w:jc w:val="both"/>
        <w:rPr>
          <w:rFonts w:ascii="Poppins" w:hAnsi="Poppins"/>
          <w:rPrChange w:id="2298" w:author="Stuart McLarnon (NESO)" w:date="2024-11-18T11:12:00Z">
            <w:rPr/>
          </w:rPrChange>
        </w:rPr>
      </w:pPr>
    </w:p>
    <w:p w14:paraId="06A0D0E9" w14:textId="5FD4EE04" w:rsidR="001E3438" w:rsidRPr="00673823" w:rsidRDefault="001E3438" w:rsidP="00C47A67">
      <w:pPr>
        <w:pStyle w:val="Heading1"/>
        <w:numPr>
          <w:ilvl w:val="0"/>
          <w:numId w:val="43"/>
        </w:numPr>
        <w:ind w:left="284" w:hanging="284"/>
        <w:rPr>
          <w:rFonts w:ascii="Poppins Medium" w:hAnsi="Poppins Medium"/>
          <w:color w:val="3F0731"/>
          <w:sz w:val="32"/>
          <w:rPrChange w:id="2299" w:author="Stuart McLarnon (NESO)" w:date="2024-11-18T11:12:00Z">
            <w:rPr/>
          </w:rPrChange>
        </w:rPr>
      </w:pPr>
      <w:bookmarkStart w:id="2300" w:name="_Toc104197304"/>
      <w:bookmarkStart w:id="2301" w:name="_Toc532811329"/>
      <w:bookmarkStart w:id="2302" w:name="_Toc16863067"/>
      <w:bookmarkStart w:id="2303" w:name="_Toc16863250"/>
      <w:r w:rsidRPr="00673823">
        <w:rPr>
          <w:rFonts w:ascii="Poppins Medium" w:hAnsi="Poppins Medium"/>
          <w:color w:val="3F0731"/>
          <w:sz w:val="32"/>
          <w:rPrChange w:id="2304" w:author="Stuart McLarnon (NESO)" w:date="2024-11-18T11:12:00Z">
            <w:rPr/>
          </w:rPrChange>
        </w:rPr>
        <w:t>R</w:t>
      </w:r>
      <w:r w:rsidR="008041ED" w:rsidRPr="00673823">
        <w:rPr>
          <w:rFonts w:ascii="Poppins Medium" w:hAnsi="Poppins Medium"/>
          <w:color w:val="3F0731"/>
          <w:sz w:val="32"/>
          <w:rPrChange w:id="2305" w:author="Stuart McLarnon (NESO)" w:date="2024-11-18T11:12:00Z">
            <w:rPr/>
          </w:rPrChange>
        </w:rPr>
        <w:t>esilience measures to be implemented by th</w:t>
      </w:r>
      <w:r w:rsidR="00600B5D" w:rsidRPr="00673823">
        <w:rPr>
          <w:rFonts w:ascii="Poppins Medium" w:hAnsi="Poppins Medium"/>
          <w:color w:val="3F0731"/>
          <w:sz w:val="32"/>
          <w:rPrChange w:id="2306" w:author="Stuart McLarnon (NESO)" w:date="2024-11-18T11:12:00Z">
            <w:rPr/>
          </w:rPrChange>
        </w:rPr>
        <w:t>e</w:t>
      </w:r>
      <w:r w:rsidR="008041ED" w:rsidRPr="00673823">
        <w:rPr>
          <w:rFonts w:ascii="Poppins Medium" w:hAnsi="Poppins Medium"/>
          <w:color w:val="3F0731"/>
          <w:sz w:val="32"/>
          <w:rPrChange w:id="2307" w:author="Stuart McLarnon (NESO)" w:date="2024-11-18T11:12:00Z">
            <w:rPr/>
          </w:rPrChange>
        </w:rPr>
        <w:t xml:space="preserve"> </w:t>
      </w:r>
      <w:del w:id="2308" w:author="Stuart McLarnon (NESO)" w:date="2024-11-18T11:12:00Z">
        <w:r w:rsidR="008041ED" w:rsidRPr="00F14B21">
          <w:delText>NGESO</w:delText>
        </w:r>
      </w:del>
      <w:ins w:id="2309" w:author="Stuart McLarnon (NESO)" w:date="2024-11-18T11:12:00Z">
        <w:r w:rsidR="00C34B53">
          <w:rPr>
            <w:rFonts w:ascii="Poppins Medium" w:hAnsi="Poppins Medium" w:cs="Poppins Medium"/>
            <w:color w:val="3F0731"/>
            <w:sz w:val="32"/>
            <w:szCs w:val="32"/>
          </w:rPr>
          <w:t>NESO</w:t>
        </w:r>
      </w:ins>
      <w:r w:rsidR="008041ED" w:rsidRPr="00673823">
        <w:rPr>
          <w:rFonts w:ascii="Poppins Medium" w:hAnsi="Poppins Medium"/>
          <w:color w:val="3F0731"/>
          <w:sz w:val="32"/>
          <w:rPrChange w:id="2310" w:author="Stuart McLarnon (NESO)" w:date="2024-11-18T11:12:00Z">
            <w:rPr/>
          </w:rPrChange>
        </w:rPr>
        <w:t>, Transmission License</w:t>
      </w:r>
      <w:r w:rsidR="00600B5D" w:rsidRPr="00673823">
        <w:rPr>
          <w:rFonts w:ascii="Poppins Medium" w:hAnsi="Poppins Medium"/>
          <w:color w:val="3F0731"/>
          <w:sz w:val="32"/>
          <w:rPrChange w:id="2311" w:author="Stuart McLarnon (NESO)" w:date="2024-11-18T11:12:00Z">
            <w:rPr/>
          </w:rPrChange>
        </w:rPr>
        <w:t>e</w:t>
      </w:r>
      <w:r w:rsidR="008041ED" w:rsidRPr="00673823">
        <w:rPr>
          <w:rFonts w:ascii="Poppins Medium" w:hAnsi="Poppins Medium"/>
          <w:color w:val="3F0731"/>
          <w:sz w:val="32"/>
          <w:rPrChange w:id="2312" w:author="Stuart McLarnon (NESO)" w:date="2024-11-18T11:12:00Z">
            <w:rPr/>
          </w:rPrChange>
        </w:rPr>
        <w:t>s and</w:t>
      </w:r>
      <w:del w:id="2313" w:author="Stuart McLarnon (NESO)" w:date="2024-11-18T11:12:00Z">
        <w:r w:rsidR="008041ED" w:rsidRPr="00F14B21">
          <w:delText xml:space="preserve"> </w:delText>
        </w:r>
      </w:del>
      <w:r w:rsidR="008041ED" w:rsidRPr="00673823">
        <w:rPr>
          <w:rFonts w:ascii="Poppins Medium" w:hAnsi="Poppins Medium"/>
          <w:color w:val="3F0731"/>
          <w:sz w:val="32"/>
          <w:rPrChange w:id="2314" w:author="Stuart McLarnon (NESO)" w:date="2024-11-18T11:12:00Z">
            <w:rPr/>
          </w:rPrChange>
        </w:rPr>
        <w:t xml:space="preserve"> Network Operators</w:t>
      </w:r>
      <w:r w:rsidR="008008CF" w:rsidRPr="00673823">
        <w:rPr>
          <w:rStyle w:val="FootnoteReference"/>
          <w:rFonts w:ascii="Poppins Medium" w:hAnsi="Poppins Medium"/>
          <w:color w:val="3F0731"/>
          <w:sz w:val="32"/>
          <w:rPrChange w:id="2315" w:author="Stuart McLarnon (NESO)" w:date="2024-11-18T11:12:00Z">
            <w:rPr>
              <w:rStyle w:val="FootnoteReference"/>
            </w:rPr>
          </w:rPrChange>
        </w:rPr>
        <w:footnoteReference w:id="5"/>
      </w:r>
      <w:bookmarkEnd w:id="2300"/>
      <w:r w:rsidR="008041ED" w:rsidRPr="00673823">
        <w:rPr>
          <w:rFonts w:ascii="Poppins Medium" w:hAnsi="Poppins Medium"/>
          <w:color w:val="3F0731"/>
          <w:sz w:val="32"/>
          <w:rPrChange w:id="2319" w:author="Stuart McLarnon (NESO)" w:date="2024-11-18T11:12:00Z">
            <w:rPr/>
          </w:rPrChange>
        </w:rPr>
        <w:t xml:space="preserve"> </w:t>
      </w:r>
      <w:bookmarkEnd w:id="2301"/>
      <w:bookmarkEnd w:id="2302"/>
      <w:bookmarkEnd w:id="2303"/>
    </w:p>
    <w:p w14:paraId="7A39D125" w14:textId="77777777" w:rsidR="00A160F7" w:rsidRPr="00B77E82" w:rsidRDefault="00A160F7" w:rsidP="001E3438">
      <w:pPr>
        <w:ind w:firstLine="720"/>
        <w:rPr>
          <w:rFonts w:ascii="Poppins" w:hAnsi="Poppins"/>
          <w:color w:val="auto"/>
          <w:rPrChange w:id="2320" w:author="Stuart McLarnon (NESO)" w:date="2024-11-18T11:12:00Z">
            <w:rPr>
              <w:rFonts w:ascii="Arial" w:hAnsi="Arial"/>
              <w:color w:val="auto"/>
            </w:rPr>
          </w:rPrChange>
        </w:rPr>
      </w:pPr>
    </w:p>
    <w:p w14:paraId="627B33E3" w14:textId="26E2824D" w:rsidR="001E3438" w:rsidRPr="00B77E82" w:rsidRDefault="001E3438" w:rsidP="00A160F7">
      <w:pPr>
        <w:ind w:firstLine="720"/>
        <w:rPr>
          <w:rFonts w:ascii="Poppins" w:hAnsi="Poppins"/>
          <w:color w:val="auto"/>
          <w:rPrChange w:id="2321" w:author="Stuart McLarnon (NESO)" w:date="2024-11-18T11:12:00Z">
            <w:rPr>
              <w:rFonts w:ascii="Arial" w:hAnsi="Arial"/>
              <w:color w:val="auto"/>
            </w:rPr>
          </w:rPrChange>
        </w:rPr>
      </w:pPr>
      <w:r w:rsidRPr="00B77E82">
        <w:rPr>
          <w:rFonts w:ascii="Poppins" w:hAnsi="Poppins"/>
          <w:color w:val="auto"/>
          <w:rPrChange w:id="2322" w:author="Stuart McLarnon (NESO)" w:date="2024-11-18T11:12:00Z">
            <w:rPr>
              <w:rFonts w:ascii="Arial" w:hAnsi="Arial"/>
              <w:color w:val="auto"/>
            </w:rPr>
          </w:rPrChange>
        </w:rPr>
        <w:t xml:space="preserve">In </w:t>
      </w:r>
      <w:ins w:id="2323" w:author="Stuart McLarnon (NESO)" w:date="2025-01-22T13:47:00Z" w16du:dateUtc="2025-01-22T13:47:00Z">
        <w:r w:rsidR="0088007B">
          <w:rPr>
            <w:rFonts w:ascii="Poppins" w:hAnsi="Poppins"/>
            <w:color w:val="auto"/>
          </w:rPr>
          <w:t>a</w:t>
        </w:r>
      </w:ins>
      <w:del w:id="2324" w:author="Stuart McLarnon (NESO)" w:date="2025-01-22T13:47:00Z" w16du:dateUtc="2025-01-22T13:47:00Z">
        <w:r w:rsidRPr="00B77E82" w:rsidDel="0088007B">
          <w:rPr>
            <w:rFonts w:ascii="Poppins" w:hAnsi="Poppins"/>
            <w:color w:val="auto"/>
            <w:rPrChange w:id="2325" w:author="Stuart McLarnon (NESO)" w:date="2024-11-18T11:12:00Z">
              <w:rPr>
                <w:rFonts w:ascii="Arial" w:hAnsi="Arial"/>
                <w:color w:val="auto"/>
              </w:rPr>
            </w:rPrChange>
          </w:rPr>
          <w:delText>A</w:delText>
        </w:r>
      </w:del>
      <w:r w:rsidRPr="00B77E82">
        <w:rPr>
          <w:rFonts w:ascii="Poppins" w:hAnsi="Poppins"/>
          <w:color w:val="auto"/>
          <w:rPrChange w:id="2326" w:author="Stuart McLarnon (NESO)" w:date="2024-11-18T11:12:00Z">
            <w:rPr>
              <w:rFonts w:ascii="Arial" w:hAnsi="Arial"/>
              <w:color w:val="auto"/>
            </w:rPr>
          </w:rPrChange>
        </w:rPr>
        <w:t>ccordance with EU NCER Article 11(4)</w:t>
      </w:r>
      <w:r w:rsidR="002F4AFB" w:rsidRPr="00B77E82">
        <w:rPr>
          <w:rFonts w:ascii="Poppins" w:hAnsi="Poppins"/>
          <w:color w:val="auto"/>
          <w:rPrChange w:id="2327" w:author="Stuart McLarnon (NESO)" w:date="2024-11-18T11:12:00Z">
            <w:rPr>
              <w:rFonts w:ascii="Arial" w:hAnsi="Arial"/>
              <w:color w:val="auto"/>
            </w:rPr>
          </w:rPrChange>
        </w:rPr>
        <w:t>:</w:t>
      </w:r>
    </w:p>
    <w:p w14:paraId="2B8282FA" w14:textId="77777777" w:rsidR="001E3438" w:rsidRPr="00B77E82" w:rsidRDefault="001E3438" w:rsidP="001E3438">
      <w:pPr>
        <w:rPr>
          <w:rFonts w:ascii="Poppins" w:hAnsi="Poppins"/>
          <w:color w:val="auto"/>
          <w:rPrChange w:id="2328" w:author="Stuart McLarnon (NESO)" w:date="2024-11-18T11:12:00Z">
            <w:rPr>
              <w:rFonts w:ascii="Arial" w:hAnsi="Arial"/>
              <w:color w:val="auto"/>
            </w:rPr>
          </w:rPrChange>
        </w:rPr>
      </w:pPr>
    </w:p>
    <w:p w14:paraId="5D3C58B2" w14:textId="06BBE806" w:rsidR="002B7154" w:rsidRPr="00B77E82" w:rsidRDefault="00777549" w:rsidP="00C47A67">
      <w:pPr>
        <w:pStyle w:val="CFBody4"/>
        <w:numPr>
          <w:ilvl w:val="0"/>
          <w:numId w:val="31"/>
        </w:numPr>
        <w:rPr>
          <w:rFonts w:ascii="Poppins" w:hAnsi="Poppins"/>
          <w:rPrChange w:id="2329" w:author="Stuart McLarnon (NESO)" w:date="2024-11-18T11:12:00Z">
            <w:rPr/>
          </w:rPrChange>
        </w:rPr>
      </w:pPr>
      <w:del w:id="2330" w:author="Stuart McLarnon (NESO)" w:date="2024-11-18T11:12:00Z">
        <w:r w:rsidRPr="00F14B21">
          <w:delText>NGESO</w:delText>
        </w:r>
      </w:del>
      <w:ins w:id="2331" w:author="Stuart McLarnon (NESO)" w:date="2024-11-18T11:12:00Z">
        <w:r w:rsidR="00C34B53">
          <w:rPr>
            <w:rFonts w:ascii="Poppins" w:hAnsi="Poppins" w:cs="Poppins"/>
          </w:rPr>
          <w:t>NESO</w:t>
        </w:r>
      </w:ins>
      <w:r w:rsidRPr="00B77E82">
        <w:rPr>
          <w:rFonts w:ascii="Poppins" w:hAnsi="Poppins"/>
          <w:rPrChange w:id="2332" w:author="Stuart McLarnon (NESO)" w:date="2024-11-18T11:12:00Z">
            <w:rPr/>
          </w:rPrChange>
        </w:rPr>
        <w:t xml:space="preserve"> has a list of s</w:t>
      </w:r>
      <w:r w:rsidR="001E3438" w:rsidRPr="00B77E82">
        <w:rPr>
          <w:rFonts w:ascii="Poppins" w:hAnsi="Poppins"/>
          <w:rPrChange w:id="2333" w:author="Stuart McLarnon (NESO)" w:date="2024-11-18T11:12:00Z">
            <w:rPr/>
          </w:rPrChange>
        </w:rPr>
        <w:t>ubstations</w:t>
      </w:r>
      <w:r w:rsidR="002B7154" w:rsidRPr="00B77E82">
        <w:rPr>
          <w:rFonts w:ascii="Poppins" w:hAnsi="Poppins"/>
          <w:rPrChange w:id="2334" w:author="Stuart McLarnon (NESO)" w:date="2024-11-18T11:12:00Z">
            <w:rPr/>
          </w:rPrChange>
        </w:rPr>
        <w:t xml:space="preserve"> </w:t>
      </w:r>
      <w:r w:rsidRPr="00B77E82">
        <w:rPr>
          <w:rFonts w:ascii="Poppins" w:hAnsi="Poppins"/>
          <w:rPrChange w:id="2335" w:author="Stuart McLarnon (NESO)" w:date="2024-11-18T11:12:00Z">
            <w:rPr/>
          </w:rPrChange>
        </w:rPr>
        <w:t xml:space="preserve">essential for restoration that will be operational in the case of loss of primary power supply for at least </w:t>
      </w:r>
      <w:r w:rsidR="004842F4" w:rsidRPr="00B77E82">
        <w:rPr>
          <w:rFonts w:ascii="Poppins" w:hAnsi="Poppins"/>
          <w:rPrChange w:id="2336" w:author="Stuart McLarnon (NESO)" w:date="2024-11-18T11:12:00Z">
            <w:rPr/>
          </w:rPrChange>
        </w:rPr>
        <w:t>72</w:t>
      </w:r>
      <w:r w:rsidRPr="00B77E82">
        <w:rPr>
          <w:rFonts w:ascii="Poppins" w:hAnsi="Poppins"/>
          <w:rPrChange w:id="2337" w:author="Stuart McLarnon (NESO)" w:date="2024-11-18T11:12:00Z">
            <w:rPr/>
          </w:rPrChange>
        </w:rPr>
        <w:t xml:space="preserve"> hours (EU NCER Article 42) however, due to the sensitivity of this information, it is not possible to share this externally.</w:t>
      </w:r>
      <w:r w:rsidR="00A160F7" w:rsidRPr="00B77E82">
        <w:rPr>
          <w:rFonts w:ascii="Poppins" w:hAnsi="Poppins"/>
          <w:rPrChange w:id="2338" w:author="Stuart McLarnon (NESO)" w:date="2024-11-18T11:12:00Z">
            <w:rPr/>
          </w:rPrChange>
        </w:rPr>
        <w:t xml:space="preserve"> </w:t>
      </w:r>
      <w:r w:rsidR="002B7154" w:rsidRPr="00B77E82">
        <w:rPr>
          <w:rFonts w:ascii="Poppins" w:hAnsi="Poppins"/>
          <w:rPrChange w:id="2339" w:author="Stuart McLarnon (NESO)" w:date="2024-11-18T11:12:00Z">
            <w:rPr/>
          </w:rPrChange>
        </w:rPr>
        <w:t xml:space="preserve">This </w:t>
      </w:r>
      <w:r w:rsidR="00304517" w:rsidRPr="00B77E82">
        <w:rPr>
          <w:rFonts w:ascii="Poppins" w:hAnsi="Poppins"/>
          <w:rPrChange w:id="2340" w:author="Stuart McLarnon (NESO)" w:date="2024-11-18T11:12:00Z">
            <w:rPr/>
          </w:rPrChange>
        </w:rPr>
        <w:t>in</w:t>
      </w:r>
      <w:r w:rsidR="002B7154" w:rsidRPr="00B77E82">
        <w:rPr>
          <w:rFonts w:ascii="Poppins" w:hAnsi="Poppins"/>
          <w:rPrChange w:id="2341" w:author="Stuart McLarnon (NESO)" w:date="2024-11-18T11:12:00Z">
            <w:rPr/>
          </w:rPrChange>
        </w:rPr>
        <w:t xml:space="preserve">formation has been </w:t>
      </w:r>
      <w:r w:rsidR="00B60194" w:rsidRPr="00B77E82">
        <w:rPr>
          <w:rFonts w:ascii="Poppins" w:hAnsi="Poppins"/>
          <w:rPrChange w:id="2342" w:author="Stuart McLarnon (NESO)" w:date="2024-11-18T11:12:00Z">
            <w:rPr/>
          </w:rPrChange>
        </w:rPr>
        <w:t xml:space="preserve">shared </w:t>
      </w:r>
      <w:r w:rsidR="002B7154" w:rsidRPr="00B77E82">
        <w:rPr>
          <w:rFonts w:ascii="Poppins" w:hAnsi="Poppins"/>
          <w:rPrChange w:id="2343" w:author="Stuart McLarnon (NESO)" w:date="2024-11-18T11:12:00Z">
            <w:rPr/>
          </w:rPrChange>
        </w:rPr>
        <w:t>with the Authority</w:t>
      </w:r>
      <w:r w:rsidR="00A160F7" w:rsidRPr="00B77E82">
        <w:rPr>
          <w:rFonts w:ascii="Poppins" w:hAnsi="Poppins"/>
          <w:rPrChange w:id="2344" w:author="Stuart McLarnon (NESO)" w:date="2024-11-18T11:12:00Z">
            <w:rPr/>
          </w:rPrChange>
        </w:rPr>
        <w:t xml:space="preserve"> and with the parties who own / operate those substations</w:t>
      </w:r>
      <w:r w:rsidR="00CE792A" w:rsidRPr="00B77E82">
        <w:rPr>
          <w:rFonts w:ascii="Poppins" w:hAnsi="Poppins"/>
          <w:rPrChange w:id="2345" w:author="Stuart McLarnon (NESO)" w:date="2024-11-18T11:12:00Z">
            <w:rPr/>
          </w:rPrChange>
        </w:rPr>
        <w:t xml:space="preserve"> through the relevant LJRP</w:t>
      </w:r>
      <w:r w:rsidR="002B7154" w:rsidRPr="00B77E82">
        <w:rPr>
          <w:rFonts w:ascii="Poppins" w:hAnsi="Poppins"/>
          <w:rPrChange w:id="2346" w:author="Stuart McLarnon (NESO)" w:date="2024-11-18T11:12:00Z">
            <w:rPr/>
          </w:rPrChange>
        </w:rPr>
        <w:t>.</w:t>
      </w:r>
      <w:r w:rsidR="00444D22" w:rsidRPr="00B77E82">
        <w:rPr>
          <w:rFonts w:ascii="Poppins" w:hAnsi="Poppins"/>
          <w:rPrChange w:id="2347" w:author="Stuart McLarnon (NESO)" w:date="2024-11-18T11:12:00Z">
            <w:rPr/>
          </w:rPrChange>
        </w:rPr>
        <w:t xml:space="preserve">  </w:t>
      </w:r>
      <w:r w:rsidR="00E74797" w:rsidRPr="00B77E82" w:rsidDel="00E74797">
        <w:rPr>
          <w:rFonts w:ascii="Poppins" w:hAnsi="Poppins"/>
          <w:rPrChange w:id="2348" w:author="Stuart McLarnon (NESO)" w:date="2024-11-18T11:12:00Z">
            <w:rPr/>
          </w:rPrChange>
        </w:rPr>
        <w:t xml:space="preserve"> </w:t>
      </w:r>
    </w:p>
    <w:p w14:paraId="741E79D1" w14:textId="77777777" w:rsidR="001E3438" w:rsidRPr="00B77E82" w:rsidRDefault="001E3438" w:rsidP="00AC4F40">
      <w:pPr>
        <w:jc w:val="both"/>
        <w:rPr>
          <w:rFonts w:ascii="Poppins" w:hAnsi="Poppins"/>
          <w:color w:val="auto"/>
          <w:rPrChange w:id="2349" w:author="Stuart McLarnon (NESO)" w:date="2024-11-18T11:12:00Z">
            <w:rPr>
              <w:rFonts w:ascii="Arial" w:hAnsi="Arial"/>
              <w:color w:val="auto"/>
            </w:rPr>
          </w:rPrChange>
        </w:rPr>
      </w:pPr>
    </w:p>
    <w:p w14:paraId="5034366B" w14:textId="71C0ED1E" w:rsidR="001E3438" w:rsidRPr="00B77E82" w:rsidRDefault="001E3438" w:rsidP="00C47A67">
      <w:pPr>
        <w:pStyle w:val="ListParagraph"/>
        <w:numPr>
          <w:ilvl w:val="0"/>
          <w:numId w:val="31"/>
        </w:numPr>
        <w:jc w:val="both"/>
        <w:rPr>
          <w:rFonts w:ascii="Poppins" w:hAnsi="Poppins"/>
          <w:color w:val="auto"/>
          <w:rPrChange w:id="2350" w:author="Stuart McLarnon (NESO)" w:date="2024-11-18T11:12:00Z">
            <w:rPr>
              <w:rFonts w:ascii="Arial" w:hAnsi="Arial"/>
              <w:color w:val="auto"/>
            </w:rPr>
          </w:rPrChange>
        </w:rPr>
      </w:pPr>
      <w:del w:id="2351" w:author="Stuart McLarnon (NESO)" w:date="2024-11-18T11:12:00Z">
        <w:r w:rsidRPr="00075D2B">
          <w:rPr>
            <w:rFonts w:ascii="Arial" w:eastAsiaTheme="minorEastAsia" w:hAnsi="Arial" w:cs="Times New Roman"/>
            <w:color w:val="auto"/>
            <w:szCs w:val="22"/>
          </w:rPr>
          <w:delText>NGESO</w:delText>
        </w:r>
      </w:del>
      <w:ins w:id="2352" w:author="Stuart McLarnon (NESO)" w:date="2024-11-18T11:12:00Z">
        <w:r w:rsidR="00C34B53">
          <w:rPr>
            <w:rFonts w:ascii="Poppins" w:eastAsiaTheme="minorEastAsia" w:hAnsi="Poppins" w:cs="Poppins"/>
            <w:color w:val="auto"/>
            <w:szCs w:val="22"/>
          </w:rPr>
          <w:t>NESO</w:t>
        </w:r>
      </w:ins>
      <w:r w:rsidRPr="00B77E82">
        <w:rPr>
          <w:rFonts w:ascii="Poppins" w:hAnsi="Poppins"/>
          <w:color w:val="auto"/>
          <w:rPrChange w:id="2353" w:author="Stuart McLarnon (NESO)" w:date="2024-11-18T11:12:00Z">
            <w:rPr>
              <w:rFonts w:ascii="Arial" w:hAnsi="Arial"/>
              <w:color w:val="auto"/>
            </w:rPr>
          </w:rPrChange>
        </w:rPr>
        <w:t>, T</w:t>
      </w:r>
      <w:r w:rsidR="00332BBE" w:rsidRPr="00B77E82">
        <w:rPr>
          <w:rFonts w:ascii="Poppins" w:hAnsi="Poppins"/>
          <w:color w:val="auto"/>
          <w:rPrChange w:id="2354" w:author="Stuart McLarnon (NESO)" w:date="2024-11-18T11:12:00Z">
            <w:rPr>
              <w:rFonts w:ascii="Arial" w:hAnsi="Arial"/>
              <w:color w:val="auto"/>
            </w:rPr>
          </w:rPrChange>
        </w:rPr>
        <w:t>ransmission Licensees</w:t>
      </w:r>
      <w:r w:rsidRPr="00B77E82">
        <w:rPr>
          <w:rFonts w:ascii="Poppins" w:hAnsi="Poppins"/>
          <w:color w:val="auto"/>
          <w:rPrChange w:id="2355" w:author="Stuart McLarnon (NESO)" w:date="2024-11-18T11:12:00Z">
            <w:rPr>
              <w:rFonts w:ascii="Arial" w:hAnsi="Arial"/>
              <w:color w:val="auto"/>
            </w:rPr>
          </w:rPrChange>
        </w:rPr>
        <w:t xml:space="preserve"> and </w:t>
      </w:r>
      <w:r w:rsidR="00332BBE" w:rsidRPr="00B77E82">
        <w:rPr>
          <w:rFonts w:ascii="Poppins" w:hAnsi="Poppins"/>
          <w:color w:val="auto"/>
          <w:rPrChange w:id="2356" w:author="Stuart McLarnon (NESO)" w:date="2024-11-18T11:12:00Z">
            <w:rPr>
              <w:rFonts w:ascii="Arial" w:hAnsi="Arial"/>
              <w:color w:val="auto"/>
            </w:rPr>
          </w:rPrChange>
        </w:rPr>
        <w:t xml:space="preserve">Network Operators </w:t>
      </w:r>
      <w:r w:rsidR="00266B83" w:rsidRPr="00B77E82">
        <w:rPr>
          <w:rFonts w:ascii="Poppins" w:hAnsi="Poppins"/>
          <w:color w:val="auto"/>
          <w:rPrChange w:id="2357" w:author="Stuart McLarnon (NESO)" w:date="2024-11-18T11:12:00Z">
            <w:rPr>
              <w:rFonts w:ascii="Arial" w:hAnsi="Arial"/>
              <w:color w:val="auto"/>
            </w:rPr>
          </w:rPrChange>
        </w:rPr>
        <w:t>should</w:t>
      </w:r>
      <w:r w:rsidRPr="00B77E82">
        <w:rPr>
          <w:rFonts w:ascii="Poppins" w:hAnsi="Poppins"/>
          <w:color w:val="auto"/>
          <w:rPrChange w:id="2358" w:author="Stuart McLarnon (NESO)" w:date="2024-11-18T11:12:00Z">
            <w:rPr>
              <w:rFonts w:ascii="Arial" w:hAnsi="Arial"/>
              <w:color w:val="auto"/>
            </w:rPr>
          </w:rPrChange>
        </w:rPr>
        <w:t xml:space="preserve"> ensure </w:t>
      </w:r>
      <w:r w:rsidR="00147239" w:rsidRPr="00B77E82">
        <w:rPr>
          <w:rFonts w:ascii="Poppins" w:hAnsi="Poppins"/>
          <w:color w:val="auto"/>
          <w:rPrChange w:id="2359" w:author="Stuart McLarnon (NESO)" w:date="2024-11-18T11:12:00Z">
            <w:rPr>
              <w:rFonts w:ascii="Arial" w:hAnsi="Arial"/>
              <w:color w:val="auto"/>
            </w:rPr>
          </w:rPrChange>
        </w:rPr>
        <w:t xml:space="preserve">all </w:t>
      </w:r>
      <w:r w:rsidR="00147239" w:rsidRPr="00B77E82">
        <w:rPr>
          <w:rFonts w:ascii="Poppins" w:hAnsi="Poppins"/>
          <w:color w:val="auto"/>
          <w:rPrChange w:id="2360" w:author="Stuart McLarnon (NESO)" w:date="2024-11-18T11:12:00Z">
            <w:rPr>
              <w:color w:val="auto"/>
            </w:rPr>
          </w:rPrChange>
        </w:rPr>
        <w:t xml:space="preserve">plant and apparatus, equipment controlling that plant and apparatus and the necessary personnel with the appropriate skill and knowledge to operate and control that plant and apparatus </w:t>
      </w:r>
      <w:r w:rsidR="00134455" w:rsidRPr="00B77E82">
        <w:rPr>
          <w:rFonts w:ascii="Poppins" w:hAnsi="Poppins"/>
          <w:color w:val="auto"/>
          <w:rPrChange w:id="2361" w:author="Stuart McLarnon (NESO)" w:date="2024-11-18T11:12:00Z">
            <w:rPr>
              <w:color w:val="auto"/>
            </w:rPr>
          </w:rPrChange>
        </w:rPr>
        <w:t>(for example primary</w:t>
      </w:r>
      <w:r w:rsidR="00A4221F" w:rsidRPr="00B77E82">
        <w:rPr>
          <w:rFonts w:ascii="Poppins" w:hAnsi="Poppins"/>
          <w:color w:val="auto"/>
          <w:rPrChange w:id="2362" w:author="Stuart McLarnon (NESO)" w:date="2024-11-18T11:12:00Z">
            <w:rPr>
              <w:color w:val="auto"/>
            </w:rPr>
          </w:rPrChange>
        </w:rPr>
        <w:t xml:space="preserve"> electrical plant, control, protection, metering equipment</w:t>
      </w:r>
      <w:r w:rsidR="00B1781C" w:rsidRPr="00B77E82">
        <w:rPr>
          <w:rFonts w:ascii="Poppins" w:hAnsi="Poppins"/>
          <w:color w:val="auto"/>
          <w:rPrChange w:id="2363" w:author="Stuart McLarnon (NESO)" w:date="2024-11-18T11:12:00Z">
            <w:rPr>
              <w:color w:val="auto"/>
            </w:rPr>
          </w:rPrChange>
        </w:rPr>
        <w:t xml:space="preserve">, computer facilities for the secure operation of the </w:t>
      </w:r>
      <w:r w:rsidR="0049678A" w:rsidRPr="00B77E82">
        <w:rPr>
          <w:rFonts w:ascii="Poppins" w:hAnsi="Poppins"/>
          <w:color w:val="auto"/>
          <w:rPrChange w:id="2364" w:author="Stuart McLarnon (NESO)" w:date="2024-11-18T11:12:00Z">
            <w:rPr>
              <w:color w:val="auto"/>
            </w:rPr>
          </w:rPrChange>
        </w:rPr>
        <w:t>power system</w:t>
      </w:r>
      <w:r w:rsidR="00A1602A" w:rsidRPr="00B77E82">
        <w:rPr>
          <w:rFonts w:ascii="Poppins" w:hAnsi="Poppins"/>
          <w:color w:val="auto"/>
          <w:rPrChange w:id="2365" w:author="Stuart McLarnon (NESO)" w:date="2024-11-18T11:12:00Z">
            <w:rPr>
              <w:color w:val="auto"/>
            </w:rPr>
          </w:rPrChange>
        </w:rPr>
        <w:t>)</w:t>
      </w:r>
      <w:r w:rsidR="005F4941" w:rsidRPr="00B77E82">
        <w:rPr>
          <w:rFonts w:ascii="Poppins" w:hAnsi="Poppins"/>
          <w:color w:val="auto"/>
          <w:rPrChange w:id="2366" w:author="Stuart McLarnon (NESO)" w:date="2024-11-18T11:12:00Z">
            <w:rPr>
              <w:color w:val="auto"/>
            </w:rPr>
          </w:rPrChange>
        </w:rPr>
        <w:t xml:space="preserve"> </w:t>
      </w:r>
      <w:r w:rsidRPr="00B77E82">
        <w:rPr>
          <w:rFonts w:ascii="Poppins" w:hAnsi="Poppins"/>
          <w:color w:val="auto"/>
          <w:rPrChange w:id="2367" w:author="Stuart McLarnon (NESO)" w:date="2024-11-18T11:12:00Z">
            <w:rPr>
              <w:rFonts w:ascii="Arial" w:hAnsi="Arial"/>
              <w:color w:val="auto"/>
            </w:rPr>
          </w:rPrChange>
        </w:rPr>
        <w:t xml:space="preserve">are designed to remain available for use for at least </w:t>
      </w:r>
      <w:r w:rsidR="004842F4" w:rsidRPr="00B77E82">
        <w:rPr>
          <w:rFonts w:ascii="Poppins" w:hAnsi="Poppins"/>
          <w:color w:val="auto"/>
          <w:rPrChange w:id="2368" w:author="Stuart McLarnon (NESO)" w:date="2024-11-18T11:12:00Z">
            <w:rPr>
              <w:rFonts w:ascii="Arial" w:hAnsi="Arial"/>
              <w:color w:val="auto"/>
            </w:rPr>
          </w:rPrChange>
        </w:rPr>
        <w:t>72</w:t>
      </w:r>
      <w:r w:rsidRPr="00B77E82">
        <w:rPr>
          <w:rFonts w:ascii="Poppins" w:hAnsi="Poppins"/>
          <w:color w:val="auto"/>
          <w:rPrChange w:id="2369" w:author="Stuart McLarnon (NESO)" w:date="2024-11-18T11:12:00Z">
            <w:rPr>
              <w:rFonts w:ascii="Arial" w:hAnsi="Arial"/>
              <w:color w:val="auto"/>
            </w:rPr>
          </w:rPrChange>
        </w:rPr>
        <w:t xml:space="preserve"> hours in the case of a loss of external power </w:t>
      </w:r>
      <w:r w:rsidR="00332BBE" w:rsidRPr="00B77E82">
        <w:rPr>
          <w:rFonts w:ascii="Poppins" w:hAnsi="Poppins"/>
          <w:color w:val="auto"/>
          <w:rPrChange w:id="2370" w:author="Stuart McLarnon (NESO)" w:date="2024-11-18T11:12:00Z">
            <w:rPr>
              <w:rFonts w:ascii="Arial" w:hAnsi="Arial"/>
              <w:color w:val="auto"/>
            </w:rPr>
          </w:rPrChange>
        </w:rPr>
        <w:t>(</w:t>
      </w:r>
      <w:r w:rsidRPr="00B77E82">
        <w:rPr>
          <w:rFonts w:ascii="Poppins" w:hAnsi="Poppins"/>
          <w:color w:val="auto"/>
          <w:rPrChange w:id="2371" w:author="Stuart McLarnon (NESO)" w:date="2024-11-18T11:12:00Z">
            <w:rPr>
              <w:rFonts w:ascii="Arial" w:hAnsi="Arial"/>
              <w:color w:val="auto"/>
            </w:rPr>
          </w:rPrChange>
        </w:rPr>
        <w:t xml:space="preserve">EU NCER Article 42). </w:t>
      </w:r>
      <w:r w:rsidR="0011086B" w:rsidRPr="00B77E82">
        <w:rPr>
          <w:rFonts w:ascii="Poppins" w:hAnsi="Poppins"/>
          <w:color w:val="auto"/>
          <w:rPrChange w:id="2372" w:author="Stuart McLarnon (NESO)" w:date="2024-11-18T11:12:00Z">
            <w:rPr>
              <w:rFonts w:ascii="Arial" w:hAnsi="Arial"/>
              <w:color w:val="auto"/>
            </w:rPr>
          </w:rPrChange>
        </w:rPr>
        <w:t xml:space="preserve"> </w:t>
      </w:r>
      <w:r w:rsidRPr="00B77E82">
        <w:rPr>
          <w:rFonts w:ascii="Poppins" w:hAnsi="Poppins"/>
          <w:color w:val="auto"/>
          <w:rPrChange w:id="2373" w:author="Stuart McLarnon (NESO)" w:date="2024-11-18T11:12:00Z">
            <w:rPr>
              <w:rFonts w:ascii="Arial" w:hAnsi="Arial"/>
              <w:color w:val="auto"/>
            </w:rPr>
          </w:rPrChange>
        </w:rPr>
        <w:t>This includes any remote data centres required to sustain the critical tools and facilities</w:t>
      </w:r>
      <w:r w:rsidR="001902F1" w:rsidRPr="00B77E82">
        <w:rPr>
          <w:rFonts w:ascii="Poppins" w:hAnsi="Poppins"/>
          <w:color w:val="auto"/>
          <w:rPrChange w:id="2374" w:author="Stuart McLarnon (NESO)" w:date="2024-11-18T11:12:00Z">
            <w:rPr>
              <w:rFonts w:ascii="Arial" w:hAnsi="Arial"/>
              <w:color w:val="auto"/>
            </w:rPr>
          </w:rPrChange>
        </w:rPr>
        <w:t xml:space="preserve"> and is provided for in CC/ECC.7.10 </w:t>
      </w:r>
      <w:r w:rsidR="00B4794B" w:rsidRPr="00B77E82">
        <w:rPr>
          <w:rFonts w:ascii="Poppins" w:hAnsi="Poppins"/>
          <w:color w:val="auto"/>
          <w:rPrChange w:id="2375" w:author="Stuart McLarnon (NESO)" w:date="2024-11-18T11:12:00Z">
            <w:rPr>
              <w:rFonts w:ascii="Arial" w:hAnsi="Arial"/>
              <w:color w:val="auto"/>
            </w:rPr>
          </w:rPrChange>
        </w:rPr>
        <w:t>and CC/ECC.7.11</w:t>
      </w:r>
      <w:r w:rsidRPr="00B77E82">
        <w:rPr>
          <w:rFonts w:ascii="Poppins" w:hAnsi="Poppins"/>
          <w:color w:val="auto"/>
          <w:rPrChange w:id="2376" w:author="Stuart McLarnon (NESO)" w:date="2024-11-18T11:12:00Z">
            <w:rPr>
              <w:rFonts w:ascii="Arial" w:hAnsi="Arial"/>
              <w:color w:val="auto"/>
            </w:rPr>
          </w:rPrChange>
        </w:rPr>
        <w:t>.</w:t>
      </w:r>
    </w:p>
    <w:p w14:paraId="7E188B7F" w14:textId="77777777" w:rsidR="001E3438" w:rsidRPr="00B77E82" w:rsidRDefault="001E3438" w:rsidP="001E3438">
      <w:pPr>
        <w:ind w:left="720" w:hanging="720"/>
        <w:rPr>
          <w:rFonts w:ascii="Poppins" w:hAnsi="Poppins"/>
          <w:color w:val="auto"/>
          <w:rPrChange w:id="2377" w:author="Stuart McLarnon (NESO)" w:date="2024-11-18T11:12:00Z">
            <w:rPr>
              <w:rFonts w:ascii="Arial" w:hAnsi="Arial"/>
              <w:color w:val="auto"/>
            </w:rPr>
          </w:rPrChange>
        </w:rPr>
      </w:pPr>
    </w:p>
    <w:p w14:paraId="57AEBC96" w14:textId="115587EB" w:rsidR="00241018" w:rsidRPr="00B77E82" w:rsidRDefault="001E3438" w:rsidP="00C47A67">
      <w:pPr>
        <w:pStyle w:val="ListParagraph"/>
        <w:numPr>
          <w:ilvl w:val="0"/>
          <w:numId w:val="31"/>
        </w:numPr>
        <w:jc w:val="both"/>
        <w:rPr>
          <w:rFonts w:ascii="Poppins" w:hAnsi="Poppins"/>
          <w:color w:val="auto"/>
          <w:rPrChange w:id="2378" w:author="Stuart McLarnon (NESO)" w:date="2024-11-18T11:12:00Z">
            <w:rPr>
              <w:rFonts w:ascii="Arial" w:hAnsi="Arial"/>
              <w:color w:val="auto"/>
            </w:rPr>
          </w:rPrChange>
        </w:rPr>
      </w:pPr>
      <w:r w:rsidRPr="00B77E82">
        <w:rPr>
          <w:rFonts w:ascii="Poppins" w:hAnsi="Poppins"/>
          <w:color w:val="auto"/>
          <w:rPrChange w:id="2379" w:author="Stuart McLarnon (NESO)" w:date="2024-11-18T11:12:00Z">
            <w:rPr>
              <w:rFonts w:ascii="Arial" w:hAnsi="Arial"/>
              <w:color w:val="auto"/>
            </w:rPr>
          </w:rPrChange>
        </w:rPr>
        <w:t xml:space="preserve">Critical tools and facilities for </w:t>
      </w:r>
      <w:del w:id="2380" w:author="Stuart McLarnon (NESO)" w:date="2024-11-18T11:12:00Z">
        <w:r w:rsidRPr="00075D2B">
          <w:rPr>
            <w:rFonts w:ascii="Arial" w:eastAsiaTheme="minorEastAsia" w:hAnsi="Arial" w:cs="Times New Roman"/>
            <w:color w:val="auto"/>
            <w:szCs w:val="22"/>
          </w:rPr>
          <w:delText>NGESO</w:delText>
        </w:r>
      </w:del>
      <w:ins w:id="2381" w:author="Stuart McLarnon (NESO)" w:date="2024-11-18T11:12:00Z">
        <w:r w:rsidR="00C34B53">
          <w:rPr>
            <w:rFonts w:ascii="Poppins" w:eastAsiaTheme="minorEastAsia" w:hAnsi="Poppins" w:cs="Poppins"/>
            <w:color w:val="auto"/>
            <w:szCs w:val="22"/>
          </w:rPr>
          <w:t>NESO</w:t>
        </w:r>
      </w:ins>
      <w:r w:rsidRPr="00B77E82">
        <w:rPr>
          <w:rFonts w:ascii="Poppins" w:hAnsi="Poppins"/>
          <w:color w:val="auto"/>
          <w:rPrChange w:id="2382" w:author="Stuart McLarnon (NESO)" w:date="2024-11-18T11:12:00Z">
            <w:rPr>
              <w:rFonts w:ascii="Arial" w:hAnsi="Arial"/>
              <w:color w:val="auto"/>
            </w:rPr>
          </w:rPrChange>
        </w:rPr>
        <w:t>, T</w:t>
      </w:r>
      <w:r w:rsidR="00DF1B64" w:rsidRPr="00B77E82">
        <w:rPr>
          <w:rFonts w:ascii="Poppins" w:hAnsi="Poppins"/>
          <w:color w:val="auto"/>
          <w:rPrChange w:id="2383" w:author="Stuart McLarnon (NESO)" w:date="2024-11-18T11:12:00Z">
            <w:rPr>
              <w:rFonts w:ascii="Arial" w:hAnsi="Arial"/>
              <w:color w:val="auto"/>
            </w:rPr>
          </w:rPrChange>
        </w:rPr>
        <w:t>ra</w:t>
      </w:r>
      <w:r w:rsidRPr="00B77E82">
        <w:rPr>
          <w:rFonts w:ascii="Poppins" w:hAnsi="Poppins"/>
          <w:color w:val="auto"/>
          <w:rPrChange w:id="2384" w:author="Stuart McLarnon (NESO)" w:date="2024-11-18T11:12:00Z">
            <w:rPr>
              <w:rFonts w:ascii="Arial" w:hAnsi="Arial"/>
              <w:color w:val="auto"/>
            </w:rPr>
          </w:rPrChange>
        </w:rPr>
        <w:t>nsmission Licensees</w:t>
      </w:r>
      <w:r w:rsidR="00BF018B" w:rsidRPr="00B77E82">
        <w:rPr>
          <w:rFonts w:ascii="Poppins" w:hAnsi="Poppins"/>
          <w:color w:val="auto"/>
          <w:rPrChange w:id="2385" w:author="Stuart McLarnon (NESO)" w:date="2024-11-18T11:12:00Z">
            <w:rPr>
              <w:rFonts w:ascii="Arial" w:hAnsi="Arial"/>
              <w:color w:val="auto"/>
            </w:rPr>
          </w:rPrChange>
        </w:rPr>
        <w:t>,</w:t>
      </w:r>
      <w:r w:rsidRPr="00B77E82">
        <w:rPr>
          <w:rFonts w:ascii="Poppins" w:hAnsi="Poppins"/>
          <w:color w:val="auto"/>
          <w:rPrChange w:id="2386" w:author="Stuart McLarnon (NESO)" w:date="2024-11-18T11:12:00Z">
            <w:rPr>
              <w:rFonts w:ascii="Arial" w:hAnsi="Arial"/>
              <w:color w:val="auto"/>
            </w:rPr>
          </w:rPrChange>
        </w:rPr>
        <w:t xml:space="preserve"> Network </w:t>
      </w:r>
      <w:r w:rsidR="00C07EB2" w:rsidRPr="00B77E82">
        <w:rPr>
          <w:rFonts w:ascii="Poppins" w:hAnsi="Poppins"/>
          <w:color w:val="auto"/>
          <w:rPrChange w:id="2387" w:author="Stuart McLarnon (NESO)" w:date="2024-11-18T11:12:00Z">
            <w:rPr>
              <w:rFonts w:ascii="Arial" w:hAnsi="Arial"/>
              <w:color w:val="auto"/>
            </w:rPr>
          </w:rPrChange>
        </w:rPr>
        <w:t>Operators</w:t>
      </w:r>
      <w:r w:rsidR="000C5396" w:rsidRPr="00B77E82">
        <w:rPr>
          <w:rFonts w:ascii="Poppins" w:hAnsi="Poppins"/>
          <w:color w:val="auto"/>
          <w:rPrChange w:id="2388" w:author="Stuart McLarnon (NESO)" w:date="2024-11-18T11:12:00Z">
            <w:rPr>
              <w:rFonts w:ascii="Arial" w:hAnsi="Arial"/>
              <w:color w:val="auto"/>
            </w:rPr>
          </w:rPrChange>
        </w:rPr>
        <w:t xml:space="preserve">, User’s and Restoration </w:t>
      </w:r>
      <w:r w:rsidR="00EB7087" w:rsidRPr="00B77E82">
        <w:rPr>
          <w:rFonts w:ascii="Poppins" w:hAnsi="Poppins"/>
          <w:color w:val="auto"/>
          <w:rPrChange w:id="2389" w:author="Stuart McLarnon (NESO)" w:date="2024-11-18T11:12:00Z">
            <w:rPr>
              <w:rFonts w:ascii="Arial" w:hAnsi="Arial"/>
              <w:color w:val="auto"/>
            </w:rPr>
          </w:rPrChange>
        </w:rPr>
        <w:t>Contractors</w:t>
      </w:r>
      <w:r w:rsidR="000C5396" w:rsidRPr="00B77E82">
        <w:rPr>
          <w:rFonts w:ascii="Poppins" w:hAnsi="Poppins"/>
          <w:color w:val="auto"/>
          <w:rPrChange w:id="2390" w:author="Stuart McLarnon (NESO)" w:date="2024-11-18T11:12:00Z">
            <w:rPr>
              <w:rFonts w:ascii="Arial" w:hAnsi="Arial"/>
              <w:color w:val="auto"/>
            </w:rPr>
          </w:rPrChange>
        </w:rPr>
        <w:t xml:space="preserve"> taking part in </w:t>
      </w:r>
      <w:r w:rsidR="002A27EC" w:rsidRPr="00B77E82">
        <w:rPr>
          <w:rFonts w:ascii="Poppins" w:hAnsi="Poppins"/>
          <w:color w:val="auto"/>
          <w:rPrChange w:id="2391" w:author="Stuart McLarnon (NESO)" w:date="2024-11-18T11:12:00Z">
            <w:rPr>
              <w:rFonts w:ascii="Arial" w:hAnsi="Arial"/>
              <w:color w:val="auto"/>
            </w:rPr>
          </w:rPrChange>
        </w:rPr>
        <w:t>System Restoration</w:t>
      </w:r>
      <w:r w:rsidR="000C5396" w:rsidRPr="00B77E82">
        <w:rPr>
          <w:rFonts w:ascii="Poppins" w:hAnsi="Poppins"/>
          <w:color w:val="auto"/>
          <w:rPrChange w:id="2392" w:author="Stuart McLarnon (NESO)" w:date="2024-11-18T11:12:00Z">
            <w:rPr>
              <w:rFonts w:ascii="Arial" w:hAnsi="Arial"/>
              <w:color w:val="auto"/>
            </w:rPr>
          </w:rPrChange>
        </w:rPr>
        <w:t xml:space="preserve"> </w:t>
      </w:r>
      <w:r w:rsidR="00C07EB2" w:rsidRPr="00B77E82">
        <w:rPr>
          <w:rFonts w:ascii="Poppins" w:hAnsi="Poppins"/>
          <w:color w:val="auto"/>
          <w:rPrChange w:id="2393" w:author="Stuart McLarnon (NESO)" w:date="2024-11-18T11:12:00Z">
            <w:rPr>
              <w:rFonts w:ascii="Arial" w:hAnsi="Arial"/>
              <w:color w:val="auto"/>
            </w:rPr>
          </w:rPrChange>
        </w:rPr>
        <w:t>include</w:t>
      </w:r>
      <w:r w:rsidR="000165DF" w:rsidRPr="00B77E82">
        <w:rPr>
          <w:rFonts w:ascii="Poppins" w:hAnsi="Poppins"/>
          <w:color w:val="auto"/>
          <w:rPrChange w:id="2394" w:author="Stuart McLarnon (NESO)" w:date="2024-11-18T11:12:00Z">
            <w:rPr>
              <w:rFonts w:ascii="Arial" w:hAnsi="Arial"/>
              <w:color w:val="auto"/>
            </w:rPr>
          </w:rPrChange>
        </w:rPr>
        <w:t>: -</w:t>
      </w:r>
    </w:p>
    <w:p w14:paraId="7C8628D4" w14:textId="77777777" w:rsidR="000C5396" w:rsidRPr="00B77E82" w:rsidRDefault="000C5396" w:rsidP="000C5396">
      <w:pPr>
        <w:pStyle w:val="ListParagraph"/>
        <w:rPr>
          <w:rFonts w:ascii="Poppins" w:hAnsi="Poppins"/>
          <w:color w:val="auto"/>
          <w:rPrChange w:id="2395" w:author="Stuart McLarnon (NESO)" w:date="2024-11-18T11:12:00Z">
            <w:rPr>
              <w:rFonts w:ascii="Arial" w:hAnsi="Arial"/>
              <w:color w:val="auto"/>
            </w:rPr>
          </w:rPrChange>
        </w:rPr>
      </w:pPr>
    </w:p>
    <w:p w14:paraId="40720DBE" w14:textId="51AB8FCB" w:rsidR="000C5396" w:rsidRPr="00B77E82" w:rsidRDefault="000C5396">
      <w:pPr>
        <w:numPr>
          <w:ilvl w:val="0"/>
          <w:numId w:val="47"/>
        </w:numPr>
        <w:spacing w:before="100" w:after="100"/>
        <w:jc w:val="both"/>
        <w:rPr>
          <w:rFonts w:ascii="Poppins" w:hAnsi="Poppins"/>
          <w:color w:val="auto"/>
          <w:rPrChange w:id="2396" w:author="Stuart McLarnon (NESO)" w:date="2024-11-18T11:12:00Z">
            <w:rPr>
              <w:color w:val="auto"/>
            </w:rPr>
          </w:rPrChange>
        </w:rPr>
        <w:pPrChange w:id="2397" w:author="Stuart McLarnon (NESO)" w:date="2024-11-18T11:12:00Z">
          <w:pPr>
            <w:numPr>
              <w:numId w:val="59"/>
            </w:numPr>
            <w:spacing w:before="100" w:after="100"/>
            <w:ind w:left="1080" w:hanging="371"/>
            <w:jc w:val="both"/>
          </w:pPr>
        </w:pPrChange>
      </w:pPr>
      <w:r w:rsidRPr="00B77E82">
        <w:rPr>
          <w:rFonts w:ascii="Poppins" w:hAnsi="Poppins"/>
          <w:color w:val="auto"/>
          <w:rPrChange w:id="2398" w:author="Stuart McLarnon (NESO)" w:date="2024-11-18T11:12:00Z">
            <w:rPr>
              <w:color w:val="auto"/>
            </w:rPr>
          </w:rPrChange>
        </w:rPr>
        <w:t>Tools for operating and monitoring the Transmission System including state estimation, the Balancing Mechanism, load and System Frequency control, alarms, real time system operation and operational security analysis including off</w:t>
      </w:r>
      <w:r w:rsidR="00236A18" w:rsidRPr="00B77E82">
        <w:rPr>
          <w:rFonts w:ascii="Poppins" w:hAnsi="Poppins"/>
          <w:color w:val="auto"/>
          <w:rPrChange w:id="2399" w:author="Stuart McLarnon (NESO)" w:date="2024-11-18T11:12:00Z">
            <w:rPr>
              <w:color w:val="auto"/>
            </w:rPr>
          </w:rPrChange>
        </w:rPr>
        <w:t>-</w:t>
      </w:r>
      <w:r w:rsidRPr="00B77E82">
        <w:rPr>
          <w:rFonts w:ascii="Poppins" w:hAnsi="Poppins"/>
          <w:color w:val="auto"/>
          <w:rPrChange w:id="2400" w:author="Stuart McLarnon (NESO)" w:date="2024-11-18T11:12:00Z">
            <w:rPr>
              <w:color w:val="auto"/>
            </w:rPr>
          </w:rPrChange>
        </w:rPr>
        <w:t>line transmission analysis.</w:t>
      </w:r>
    </w:p>
    <w:p w14:paraId="72860EDB" w14:textId="1553B2C7" w:rsidR="000C5396" w:rsidRPr="00B77E82" w:rsidRDefault="000C5396">
      <w:pPr>
        <w:numPr>
          <w:ilvl w:val="0"/>
          <w:numId w:val="47"/>
        </w:numPr>
        <w:spacing w:before="100" w:after="100"/>
        <w:jc w:val="both"/>
        <w:rPr>
          <w:rFonts w:ascii="Poppins" w:hAnsi="Poppins"/>
          <w:color w:val="auto"/>
          <w:rPrChange w:id="2401" w:author="Stuart McLarnon (NESO)" w:date="2024-11-18T11:12:00Z">
            <w:rPr>
              <w:color w:val="auto"/>
            </w:rPr>
          </w:rPrChange>
        </w:rPr>
        <w:pPrChange w:id="2402" w:author="Stuart McLarnon (NESO)" w:date="2024-11-18T11:12:00Z">
          <w:pPr>
            <w:numPr>
              <w:numId w:val="59"/>
            </w:numPr>
            <w:spacing w:before="100" w:after="100"/>
            <w:ind w:left="1080" w:hanging="371"/>
            <w:jc w:val="both"/>
          </w:pPr>
        </w:pPrChange>
      </w:pPr>
      <w:r w:rsidRPr="00B77E82">
        <w:rPr>
          <w:rFonts w:ascii="Poppins" w:hAnsi="Poppins"/>
          <w:color w:val="auto"/>
          <w:rPrChange w:id="2403" w:author="Stuart McLarnon (NESO)" w:date="2024-11-18T11:12:00Z">
            <w:rPr>
              <w:color w:val="auto"/>
            </w:rPr>
          </w:rPrChange>
        </w:rPr>
        <w:t xml:space="preserve">The ability to control, protect and monitor transmission assets including switchgear, tap changers and other Transmission System equipment including where available auxiliary equipment and to ensure the safe operation of </w:t>
      </w:r>
      <w:del w:id="2404" w:author="Stuart McLarnon (NESO)" w:date="2024-11-18T11:12:00Z">
        <w:r w:rsidRPr="00597C8E">
          <w:rPr>
            <w:color w:val="auto"/>
          </w:rPr>
          <w:delText>Plant</w:delText>
        </w:r>
      </w:del>
      <w:ins w:id="2405" w:author="Stuart McLarnon (NESO)" w:date="2024-11-18T11:12:00Z">
        <w:r w:rsidR="00BE6943">
          <w:rPr>
            <w:rFonts w:ascii="Poppins" w:hAnsi="Poppins" w:cs="Poppins"/>
            <w:color w:val="auto"/>
          </w:rPr>
          <w:t>p</w:t>
        </w:r>
        <w:r w:rsidRPr="00B77E82">
          <w:rPr>
            <w:rFonts w:ascii="Poppins" w:hAnsi="Poppins" w:cs="Poppins"/>
            <w:color w:val="auto"/>
          </w:rPr>
          <w:t>lant</w:t>
        </w:r>
      </w:ins>
      <w:r w:rsidRPr="00B77E82">
        <w:rPr>
          <w:rFonts w:ascii="Poppins" w:hAnsi="Poppins"/>
          <w:color w:val="auto"/>
          <w:rPrChange w:id="2406" w:author="Stuart McLarnon (NESO)" w:date="2024-11-18T11:12:00Z">
            <w:rPr>
              <w:color w:val="auto"/>
            </w:rPr>
          </w:rPrChange>
        </w:rPr>
        <w:t xml:space="preserve"> and </w:t>
      </w:r>
      <w:del w:id="2407" w:author="Stuart McLarnon (NESO)" w:date="2024-11-18T11:12:00Z">
        <w:r w:rsidRPr="00597C8E">
          <w:rPr>
            <w:color w:val="auto"/>
          </w:rPr>
          <w:delText>Apparatus</w:delText>
        </w:r>
      </w:del>
      <w:ins w:id="2408" w:author="Stuart McLarnon (NESO)" w:date="2024-11-18T11:12:00Z">
        <w:r w:rsidR="00BE6943">
          <w:rPr>
            <w:rFonts w:ascii="Poppins" w:hAnsi="Poppins" w:cs="Poppins"/>
            <w:color w:val="auto"/>
          </w:rPr>
          <w:t>a</w:t>
        </w:r>
        <w:r w:rsidRPr="00B77E82">
          <w:rPr>
            <w:rFonts w:ascii="Poppins" w:hAnsi="Poppins" w:cs="Poppins"/>
            <w:color w:val="auto"/>
          </w:rPr>
          <w:t>pparatus</w:t>
        </w:r>
      </w:ins>
      <w:r w:rsidRPr="00B77E82">
        <w:rPr>
          <w:rFonts w:ascii="Poppins" w:hAnsi="Poppins"/>
          <w:color w:val="auto"/>
          <w:rPrChange w:id="2409" w:author="Stuart McLarnon (NESO)" w:date="2024-11-18T11:12:00Z">
            <w:rPr>
              <w:color w:val="auto"/>
            </w:rPr>
          </w:rPrChange>
        </w:rPr>
        <w:t xml:space="preserve"> and the safety of personnel.</w:t>
      </w:r>
    </w:p>
    <w:p w14:paraId="1BF4E9C9" w14:textId="44BA1CC4" w:rsidR="000C5396" w:rsidRPr="00B77E82" w:rsidRDefault="000C5396">
      <w:pPr>
        <w:numPr>
          <w:ilvl w:val="0"/>
          <w:numId w:val="47"/>
        </w:numPr>
        <w:spacing w:before="100" w:after="100"/>
        <w:jc w:val="both"/>
        <w:rPr>
          <w:rFonts w:ascii="Poppins" w:hAnsi="Poppins"/>
          <w:color w:val="auto"/>
          <w:rPrChange w:id="2410" w:author="Stuart McLarnon (NESO)" w:date="2024-11-18T11:12:00Z">
            <w:rPr>
              <w:color w:val="auto"/>
            </w:rPr>
          </w:rPrChange>
        </w:rPr>
        <w:pPrChange w:id="2411" w:author="Stuart McLarnon (NESO)" w:date="2024-11-18T11:12:00Z">
          <w:pPr>
            <w:numPr>
              <w:numId w:val="59"/>
            </w:numPr>
            <w:spacing w:before="100" w:after="100"/>
            <w:ind w:left="1080" w:hanging="371"/>
            <w:jc w:val="both"/>
          </w:pPr>
        </w:pPrChange>
      </w:pPr>
      <w:r w:rsidRPr="00B77E82">
        <w:rPr>
          <w:rFonts w:ascii="Poppins" w:hAnsi="Poppins"/>
          <w:color w:val="auto"/>
          <w:rPrChange w:id="2412" w:author="Stuart McLarnon (NESO)" w:date="2024-11-18T11:12:00Z">
            <w:rPr>
              <w:color w:val="auto"/>
            </w:rPr>
          </w:rPrChange>
        </w:rPr>
        <w:t xml:space="preserve">Control Telephony systems as provided for in </w:t>
      </w:r>
      <w:r w:rsidRPr="00B77E82">
        <w:rPr>
          <w:rFonts w:ascii="Poppins" w:hAnsi="Poppins"/>
          <w:i/>
          <w:color w:val="auto"/>
          <w:rPrChange w:id="2413" w:author="Stuart McLarnon (NESO)" w:date="2024-11-18T11:12:00Z">
            <w:rPr>
              <w:i/>
              <w:color w:val="auto"/>
            </w:rPr>
          </w:rPrChange>
        </w:rPr>
        <w:t>CC.6.5.1 – CC.6.5.5</w:t>
      </w:r>
      <w:r w:rsidRPr="00B77E82">
        <w:rPr>
          <w:rFonts w:ascii="Poppins" w:hAnsi="Poppins"/>
          <w:color w:val="auto"/>
          <w:rPrChange w:id="2414" w:author="Stuart McLarnon (NESO)" w:date="2024-11-18T11:12:00Z">
            <w:rPr>
              <w:color w:val="auto"/>
            </w:rPr>
          </w:rPrChange>
        </w:rPr>
        <w:t xml:space="preserve"> and </w:t>
      </w:r>
      <w:r w:rsidRPr="00B77E82">
        <w:rPr>
          <w:rFonts w:ascii="Poppins" w:hAnsi="Poppins"/>
          <w:i/>
          <w:color w:val="auto"/>
          <w:rPrChange w:id="2415" w:author="Stuart McLarnon (NESO)" w:date="2024-11-18T11:12:00Z">
            <w:rPr>
              <w:i/>
              <w:color w:val="auto"/>
            </w:rPr>
          </w:rPrChange>
        </w:rPr>
        <w:t>ECC.6.5.1</w:t>
      </w:r>
      <w:r w:rsidRPr="00B77E82">
        <w:rPr>
          <w:rFonts w:ascii="Poppins" w:hAnsi="Poppins"/>
          <w:color w:val="auto"/>
          <w:rPrChange w:id="2416" w:author="Stuart McLarnon (NESO)" w:date="2024-11-18T11:12:00Z">
            <w:rPr>
              <w:color w:val="auto"/>
            </w:rPr>
          </w:rPrChange>
        </w:rPr>
        <w:t xml:space="preserve"> – </w:t>
      </w:r>
      <w:r w:rsidRPr="00B77E82">
        <w:rPr>
          <w:rFonts w:ascii="Poppins" w:hAnsi="Poppins"/>
          <w:i/>
          <w:color w:val="auto"/>
          <w:rPrChange w:id="2417" w:author="Stuart McLarnon (NESO)" w:date="2024-11-18T11:12:00Z">
            <w:rPr>
              <w:i/>
              <w:color w:val="auto"/>
            </w:rPr>
          </w:rPrChange>
        </w:rPr>
        <w:t>ECC.6.5.5</w:t>
      </w:r>
      <w:r w:rsidR="005068EF" w:rsidRPr="00B77E82">
        <w:rPr>
          <w:rFonts w:ascii="Poppins" w:hAnsi="Poppins"/>
          <w:color w:val="auto"/>
          <w:rPrChange w:id="2418" w:author="Stuart McLarnon (NESO)" w:date="2024-11-18T11:12:00Z">
            <w:rPr>
              <w:color w:val="auto"/>
            </w:rPr>
          </w:rPrChange>
        </w:rPr>
        <w:t xml:space="preserve"> of the </w:t>
      </w:r>
      <w:r w:rsidR="0039354D">
        <w:rPr>
          <w:rFonts w:ascii="Poppins" w:hAnsi="Poppins"/>
          <w:i/>
          <w:color w:val="auto"/>
          <w:rPrChange w:id="2419" w:author="Stuart McLarnon (NESO)" w:date="2024-11-18T11:12:00Z">
            <w:rPr>
              <w:i/>
              <w:color w:val="auto"/>
            </w:rPr>
          </w:rPrChange>
        </w:rPr>
        <w:t>Grid Code</w:t>
      </w:r>
      <w:r w:rsidR="0011086B" w:rsidRPr="00B77E82">
        <w:rPr>
          <w:rFonts w:ascii="Poppins" w:hAnsi="Poppins"/>
          <w:color w:val="auto"/>
          <w:rPrChange w:id="2420" w:author="Stuart McLarnon (NESO)" w:date="2024-11-18T11:12:00Z">
            <w:rPr>
              <w:color w:val="auto"/>
            </w:rPr>
          </w:rPrChange>
        </w:rPr>
        <w:t>.</w:t>
      </w:r>
    </w:p>
    <w:p w14:paraId="1DB9922C" w14:textId="77777777" w:rsidR="000C5396" w:rsidRPr="00B77E82" w:rsidRDefault="000C5396">
      <w:pPr>
        <w:numPr>
          <w:ilvl w:val="0"/>
          <w:numId w:val="47"/>
        </w:numPr>
        <w:spacing w:before="100" w:after="100"/>
        <w:jc w:val="both"/>
        <w:rPr>
          <w:rFonts w:ascii="Poppins" w:hAnsi="Poppins"/>
          <w:color w:val="auto"/>
          <w:rPrChange w:id="2421" w:author="Stuart McLarnon (NESO)" w:date="2024-11-18T11:12:00Z">
            <w:rPr>
              <w:color w:val="auto"/>
            </w:rPr>
          </w:rPrChange>
        </w:rPr>
        <w:pPrChange w:id="2422" w:author="Stuart McLarnon (NESO)" w:date="2024-11-18T11:12:00Z">
          <w:pPr>
            <w:numPr>
              <w:numId w:val="59"/>
            </w:numPr>
            <w:spacing w:before="100" w:after="100"/>
            <w:ind w:left="1080" w:hanging="371"/>
            <w:jc w:val="both"/>
          </w:pPr>
        </w:pPrChange>
      </w:pPr>
      <w:r w:rsidRPr="00B77E82">
        <w:rPr>
          <w:rFonts w:ascii="Poppins" w:hAnsi="Poppins"/>
          <w:color w:val="auto"/>
          <w:rPrChange w:id="2423" w:author="Stuart McLarnon (NESO)" w:date="2024-11-18T11:12:00Z">
            <w:rPr>
              <w:color w:val="auto"/>
            </w:rPr>
          </w:rPrChange>
        </w:rPr>
        <w:t>Operational telephony as provided for in STCP 04-5.</w:t>
      </w:r>
    </w:p>
    <w:p w14:paraId="732966C4" w14:textId="422184CC" w:rsidR="000C5396" w:rsidRPr="00B77E82" w:rsidRDefault="000C5396">
      <w:pPr>
        <w:numPr>
          <w:ilvl w:val="0"/>
          <w:numId w:val="47"/>
        </w:numPr>
        <w:spacing w:before="100" w:after="100"/>
        <w:jc w:val="both"/>
        <w:rPr>
          <w:rFonts w:ascii="Poppins" w:hAnsi="Poppins"/>
          <w:color w:val="auto"/>
          <w:rPrChange w:id="2424" w:author="Stuart McLarnon (NESO)" w:date="2024-11-18T11:12:00Z">
            <w:rPr>
              <w:color w:val="auto"/>
            </w:rPr>
          </w:rPrChange>
        </w:rPr>
        <w:pPrChange w:id="2425" w:author="Stuart McLarnon (NESO)" w:date="2024-11-18T11:12:00Z">
          <w:pPr>
            <w:numPr>
              <w:numId w:val="59"/>
            </w:numPr>
            <w:spacing w:before="100" w:after="100"/>
            <w:ind w:left="1080" w:hanging="371"/>
            <w:jc w:val="both"/>
          </w:pPr>
        </w:pPrChange>
      </w:pPr>
      <w:r w:rsidRPr="00B77E82">
        <w:rPr>
          <w:rFonts w:ascii="Poppins" w:hAnsi="Poppins"/>
          <w:color w:val="auto"/>
          <w:rPrChange w:id="2426" w:author="Stuart McLarnon (NESO)" w:date="2024-11-18T11:12:00Z">
            <w:rPr>
              <w:color w:val="auto"/>
            </w:rPr>
          </w:rPrChange>
        </w:rPr>
        <w:t>Tools and communications systems to facilitate cross border operations.</w:t>
      </w:r>
    </w:p>
    <w:p w14:paraId="165863AB" w14:textId="01B8F81D" w:rsidR="000C5396" w:rsidRPr="00B77E82" w:rsidRDefault="000C5396" w:rsidP="000C5396">
      <w:pPr>
        <w:spacing w:before="100" w:after="100"/>
        <w:ind w:left="567"/>
        <w:jc w:val="both"/>
        <w:rPr>
          <w:rFonts w:ascii="Poppins" w:hAnsi="Poppins"/>
          <w:color w:val="auto"/>
          <w:rPrChange w:id="2427" w:author="Stuart McLarnon (NESO)" w:date="2024-11-18T11:12:00Z">
            <w:rPr>
              <w:color w:val="auto"/>
            </w:rPr>
          </w:rPrChange>
        </w:rPr>
      </w:pPr>
      <w:r w:rsidRPr="00B77E82">
        <w:rPr>
          <w:rFonts w:ascii="Poppins" w:hAnsi="Poppins"/>
          <w:color w:val="auto"/>
          <w:rPrChange w:id="2428" w:author="Stuart McLarnon (NESO)" w:date="2024-11-18T11:12:00Z">
            <w:rPr>
              <w:color w:val="auto"/>
            </w:rPr>
          </w:rPrChange>
        </w:rPr>
        <w:t>In the case of Generators and HVDC System Owners and DC Converter Station Owners</w:t>
      </w:r>
      <w:ins w:id="2429" w:author="Stuart McLarnon (NESO)" w:date="2024-11-18T11:12:00Z">
        <w:r w:rsidR="00155558">
          <w:rPr>
            <w:rFonts w:ascii="Poppins" w:hAnsi="Poppins" w:cs="Poppins"/>
            <w:color w:val="auto"/>
          </w:rPr>
          <w:t>:</w:t>
        </w:r>
      </w:ins>
    </w:p>
    <w:p w14:paraId="57F45157" w14:textId="77777777" w:rsidR="000C5396" w:rsidRPr="00B77E82" w:rsidRDefault="000C5396">
      <w:pPr>
        <w:numPr>
          <w:ilvl w:val="0"/>
          <w:numId w:val="48"/>
        </w:numPr>
        <w:spacing w:before="100" w:after="100"/>
        <w:ind w:left="1440"/>
        <w:jc w:val="both"/>
        <w:rPr>
          <w:rFonts w:ascii="Poppins" w:hAnsi="Poppins"/>
          <w:color w:val="auto"/>
          <w:rPrChange w:id="2430" w:author="Stuart McLarnon (NESO)" w:date="2024-11-18T11:12:00Z">
            <w:rPr>
              <w:color w:val="auto"/>
            </w:rPr>
          </w:rPrChange>
        </w:rPr>
        <w:pPrChange w:id="2431" w:author="Stuart McLarnon (NESO)" w:date="2024-11-18T11:12:00Z">
          <w:pPr>
            <w:numPr>
              <w:numId w:val="61"/>
            </w:numPr>
            <w:spacing w:before="100" w:after="100"/>
            <w:ind w:left="1080" w:hanging="371"/>
            <w:jc w:val="both"/>
          </w:pPr>
        </w:pPrChange>
      </w:pPr>
      <w:r w:rsidRPr="00B77E82">
        <w:rPr>
          <w:rFonts w:ascii="Poppins" w:hAnsi="Poppins"/>
          <w:color w:val="auto"/>
          <w:rPrChange w:id="2432" w:author="Stuart McLarnon (NESO)" w:date="2024-11-18T11:12:00Z">
            <w:rPr>
              <w:color w:val="auto"/>
            </w:rPr>
          </w:rPrChange>
        </w:rPr>
        <w:t>Tools for monitoring their Plant and Apparatus.</w:t>
      </w:r>
    </w:p>
    <w:p w14:paraId="52E1559D" w14:textId="77777777" w:rsidR="000C5396" w:rsidRPr="00B77E82" w:rsidRDefault="000C5396">
      <w:pPr>
        <w:numPr>
          <w:ilvl w:val="0"/>
          <w:numId w:val="48"/>
        </w:numPr>
        <w:spacing w:before="100" w:after="100"/>
        <w:ind w:left="1440"/>
        <w:jc w:val="both"/>
        <w:rPr>
          <w:rFonts w:ascii="Poppins" w:hAnsi="Poppins"/>
          <w:color w:val="auto"/>
          <w:rPrChange w:id="2433" w:author="Stuart McLarnon (NESO)" w:date="2024-11-18T11:12:00Z">
            <w:rPr>
              <w:color w:val="auto"/>
            </w:rPr>
          </w:rPrChange>
        </w:rPr>
        <w:pPrChange w:id="2434" w:author="Stuart McLarnon (NESO)" w:date="2024-11-18T11:12:00Z">
          <w:pPr>
            <w:numPr>
              <w:numId w:val="61"/>
            </w:numPr>
            <w:spacing w:before="100" w:after="100"/>
            <w:ind w:left="1080" w:hanging="371"/>
            <w:jc w:val="both"/>
          </w:pPr>
        </w:pPrChange>
      </w:pPr>
      <w:r w:rsidRPr="00B77E82">
        <w:rPr>
          <w:rFonts w:ascii="Poppins" w:hAnsi="Poppins"/>
          <w:color w:val="auto"/>
          <w:rPrChange w:id="2435" w:author="Stuart McLarnon (NESO)" w:date="2024-11-18T11:12:00Z">
            <w:rPr>
              <w:color w:val="auto"/>
            </w:rPr>
          </w:rPrChange>
        </w:rPr>
        <w:t xml:space="preserve">The ability to control, protect and monitor their Plant and Apparatus including as applicable primary Plant, </w:t>
      </w:r>
      <w:r w:rsidRPr="00B77E82">
        <w:rPr>
          <w:rFonts w:ascii="Poppins" w:hAnsi="Poppins"/>
          <w:color w:val="auto"/>
          <w:rPrChange w:id="2436" w:author="Stuart McLarnon (NESO)" w:date="2024-11-18T11:12:00Z">
            <w:rPr>
              <w:color w:val="auto"/>
            </w:rPr>
          </w:rPrChange>
        </w:rPr>
        <w:lastRenderedPageBreak/>
        <w:t>switchgear, tap changers and other auxiliary equipment and to ensure the safe operation of Plant and personnel.</w:t>
      </w:r>
    </w:p>
    <w:p w14:paraId="299E4E2A" w14:textId="7EF4C52C" w:rsidR="000C5396" w:rsidRPr="00B77E82" w:rsidRDefault="000C5396">
      <w:pPr>
        <w:numPr>
          <w:ilvl w:val="0"/>
          <w:numId w:val="48"/>
        </w:numPr>
        <w:spacing w:before="100" w:after="100"/>
        <w:ind w:left="1440"/>
        <w:jc w:val="both"/>
        <w:rPr>
          <w:rFonts w:ascii="Poppins" w:hAnsi="Poppins"/>
          <w:color w:val="auto"/>
          <w:rPrChange w:id="2437" w:author="Stuart McLarnon (NESO)" w:date="2024-11-18T11:12:00Z">
            <w:rPr>
              <w:color w:val="auto"/>
            </w:rPr>
          </w:rPrChange>
        </w:rPr>
        <w:pPrChange w:id="2438" w:author="Stuart McLarnon (NESO)" w:date="2024-11-18T11:12:00Z">
          <w:pPr>
            <w:numPr>
              <w:numId w:val="61"/>
            </w:numPr>
            <w:spacing w:before="100" w:after="100"/>
            <w:ind w:left="1080" w:hanging="371"/>
            <w:jc w:val="both"/>
          </w:pPr>
        </w:pPrChange>
      </w:pPr>
      <w:r w:rsidRPr="00B77E82">
        <w:rPr>
          <w:rFonts w:ascii="Poppins" w:hAnsi="Poppins"/>
          <w:color w:val="auto"/>
          <w:rPrChange w:id="2439" w:author="Stuart McLarnon (NESO)" w:date="2024-11-18T11:12:00Z">
            <w:rPr>
              <w:color w:val="auto"/>
            </w:rPr>
          </w:rPrChange>
        </w:rPr>
        <w:t xml:space="preserve">Control Telephony as provided for in </w:t>
      </w:r>
      <w:r w:rsidRPr="00B77E82">
        <w:rPr>
          <w:rFonts w:ascii="Poppins" w:hAnsi="Poppins"/>
          <w:i/>
          <w:color w:val="auto"/>
          <w:rPrChange w:id="2440" w:author="Stuart McLarnon (NESO)" w:date="2024-11-18T11:12:00Z">
            <w:rPr>
              <w:i/>
              <w:color w:val="auto"/>
            </w:rPr>
          </w:rPrChange>
        </w:rPr>
        <w:t>CC.6.5.1</w:t>
      </w:r>
      <w:r w:rsidRPr="00B77E82">
        <w:rPr>
          <w:rFonts w:ascii="Poppins" w:hAnsi="Poppins"/>
          <w:color w:val="auto"/>
          <w:rPrChange w:id="2441" w:author="Stuart McLarnon (NESO)" w:date="2024-11-18T11:12:00Z">
            <w:rPr>
              <w:color w:val="auto"/>
            </w:rPr>
          </w:rPrChange>
        </w:rPr>
        <w:t xml:space="preserve"> – </w:t>
      </w:r>
      <w:r w:rsidRPr="00B77E82">
        <w:rPr>
          <w:rFonts w:ascii="Poppins" w:hAnsi="Poppins"/>
          <w:i/>
          <w:color w:val="auto"/>
          <w:rPrChange w:id="2442" w:author="Stuart McLarnon (NESO)" w:date="2024-11-18T11:12:00Z">
            <w:rPr>
              <w:i/>
              <w:color w:val="auto"/>
            </w:rPr>
          </w:rPrChange>
        </w:rPr>
        <w:t>CC.6.5.5</w:t>
      </w:r>
      <w:r w:rsidRPr="00B77E82">
        <w:rPr>
          <w:rFonts w:ascii="Poppins" w:hAnsi="Poppins"/>
          <w:color w:val="auto"/>
          <w:rPrChange w:id="2443" w:author="Stuart McLarnon (NESO)" w:date="2024-11-18T11:12:00Z">
            <w:rPr>
              <w:color w:val="auto"/>
            </w:rPr>
          </w:rPrChange>
        </w:rPr>
        <w:t xml:space="preserve"> and </w:t>
      </w:r>
      <w:r w:rsidRPr="00B77E82">
        <w:rPr>
          <w:rFonts w:ascii="Poppins" w:hAnsi="Poppins"/>
          <w:i/>
          <w:color w:val="auto"/>
          <w:rPrChange w:id="2444" w:author="Stuart McLarnon (NESO)" w:date="2024-11-18T11:12:00Z">
            <w:rPr>
              <w:i/>
              <w:color w:val="auto"/>
            </w:rPr>
          </w:rPrChange>
        </w:rPr>
        <w:t>ECC.6.5.1</w:t>
      </w:r>
      <w:r w:rsidRPr="00B77E82">
        <w:rPr>
          <w:rFonts w:ascii="Poppins" w:hAnsi="Poppins"/>
          <w:color w:val="auto"/>
          <w:rPrChange w:id="2445" w:author="Stuart McLarnon (NESO)" w:date="2024-11-18T11:12:00Z">
            <w:rPr>
              <w:color w:val="auto"/>
            </w:rPr>
          </w:rPrChange>
        </w:rPr>
        <w:t xml:space="preserve"> – </w:t>
      </w:r>
      <w:r w:rsidRPr="00B77E82">
        <w:rPr>
          <w:rFonts w:ascii="Poppins" w:hAnsi="Poppins"/>
          <w:i/>
          <w:color w:val="auto"/>
          <w:rPrChange w:id="2446" w:author="Stuart McLarnon (NESO)" w:date="2024-11-18T11:12:00Z">
            <w:rPr>
              <w:i/>
              <w:color w:val="auto"/>
            </w:rPr>
          </w:rPrChange>
        </w:rPr>
        <w:t>ECC.6.5.5</w:t>
      </w:r>
      <w:r w:rsidR="00582C7A" w:rsidRPr="00B77E82">
        <w:rPr>
          <w:rFonts w:ascii="Poppins" w:hAnsi="Poppins"/>
          <w:color w:val="auto"/>
          <w:rPrChange w:id="2447" w:author="Stuart McLarnon (NESO)" w:date="2024-11-18T11:12:00Z">
            <w:rPr>
              <w:color w:val="auto"/>
            </w:rPr>
          </w:rPrChange>
        </w:rPr>
        <w:t xml:space="preserve"> of the </w:t>
      </w:r>
      <w:r w:rsidR="0039354D">
        <w:rPr>
          <w:rFonts w:ascii="Poppins" w:hAnsi="Poppins"/>
          <w:i/>
          <w:color w:val="auto"/>
          <w:rPrChange w:id="2448" w:author="Stuart McLarnon (NESO)" w:date="2024-11-18T11:12:00Z">
            <w:rPr>
              <w:i/>
              <w:color w:val="auto"/>
            </w:rPr>
          </w:rPrChange>
        </w:rPr>
        <w:t>Grid Code</w:t>
      </w:r>
      <w:r w:rsidR="00582C7A" w:rsidRPr="00B77E82">
        <w:rPr>
          <w:rFonts w:ascii="Poppins" w:hAnsi="Poppins"/>
          <w:color w:val="auto"/>
          <w:rPrChange w:id="2449" w:author="Stuart McLarnon (NESO)" w:date="2024-11-18T11:12:00Z">
            <w:rPr>
              <w:color w:val="auto"/>
            </w:rPr>
          </w:rPrChange>
        </w:rPr>
        <w:t>.</w:t>
      </w:r>
    </w:p>
    <w:p w14:paraId="0EFD9A88" w14:textId="1481AF10" w:rsidR="00762548" w:rsidRPr="00B77E82" w:rsidRDefault="00762548" w:rsidP="008F0671">
      <w:pPr>
        <w:pStyle w:val="ListParagraph"/>
        <w:spacing w:before="100" w:after="100" w:line="259" w:lineRule="auto"/>
        <w:jc w:val="both"/>
        <w:rPr>
          <w:rFonts w:ascii="Poppins" w:hAnsi="Poppins"/>
          <w:color w:val="auto"/>
          <w:rPrChange w:id="2450" w:author="Stuart McLarnon (NESO)" w:date="2024-11-18T11:12:00Z">
            <w:rPr>
              <w:rFonts w:ascii="Arial" w:hAnsi="Arial"/>
              <w:color w:val="auto"/>
            </w:rPr>
          </w:rPrChange>
        </w:rPr>
      </w:pPr>
      <w:r w:rsidRPr="00B77E82">
        <w:rPr>
          <w:rFonts w:ascii="Poppins" w:hAnsi="Poppins"/>
          <w:color w:val="auto"/>
          <w:rPrChange w:id="2451" w:author="Stuart McLarnon (NESO)" w:date="2024-11-18T11:12:00Z">
            <w:rPr>
              <w:rFonts w:ascii="Arial" w:hAnsi="Arial"/>
              <w:color w:val="auto"/>
            </w:rPr>
          </w:rPrChange>
        </w:rPr>
        <w:t>In the case of BM Participants and Virtual Lead Parties who are not Generators</w:t>
      </w:r>
      <w:r w:rsidR="00395F0F" w:rsidRPr="00B77E82">
        <w:rPr>
          <w:rFonts w:ascii="Poppins" w:hAnsi="Poppins"/>
          <w:color w:val="auto"/>
          <w:rPrChange w:id="2452" w:author="Stuart McLarnon (NESO)" w:date="2024-11-18T11:12:00Z">
            <w:rPr>
              <w:rFonts w:ascii="Arial" w:hAnsi="Arial"/>
              <w:color w:val="auto"/>
            </w:rPr>
          </w:rPrChange>
        </w:rPr>
        <w:t xml:space="preserve"> or</w:t>
      </w:r>
      <w:r w:rsidRPr="00B77E82">
        <w:rPr>
          <w:rFonts w:ascii="Poppins" w:hAnsi="Poppins"/>
          <w:color w:val="auto"/>
          <w:rPrChange w:id="2453" w:author="Stuart McLarnon (NESO)" w:date="2024-11-18T11:12:00Z">
            <w:rPr>
              <w:rFonts w:ascii="Arial" w:hAnsi="Arial"/>
              <w:color w:val="auto"/>
            </w:rPr>
          </w:rPrChange>
        </w:rPr>
        <w:t xml:space="preserve"> HVDC System Owners</w:t>
      </w:r>
      <w:r w:rsidR="00766B98" w:rsidRPr="00B77E82">
        <w:rPr>
          <w:rFonts w:ascii="Poppins" w:hAnsi="Poppins"/>
          <w:color w:val="auto"/>
          <w:rPrChange w:id="2454" w:author="Stuart McLarnon (NESO)" w:date="2024-11-18T11:12:00Z">
            <w:rPr>
              <w:rFonts w:ascii="Arial" w:hAnsi="Arial"/>
              <w:color w:val="auto"/>
            </w:rPr>
          </w:rPrChange>
        </w:rPr>
        <w:t xml:space="preserve"> or</w:t>
      </w:r>
      <w:r w:rsidRPr="00B77E82">
        <w:rPr>
          <w:rFonts w:ascii="Poppins" w:hAnsi="Poppins"/>
          <w:color w:val="auto"/>
          <w:rPrChange w:id="2455" w:author="Stuart McLarnon (NESO)" w:date="2024-11-18T11:12:00Z">
            <w:rPr>
              <w:rFonts w:ascii="Arial" w:hAnsi="Arial"/>
              <w:color w:val="auto"/>
            </w:rPr>
          </w:rPrChange>
        </w:rPr>
        <w:t xml:space="preserve"> DC Converter Station owners:</w:t>
      </w:r>
    </w:p>
    <w:p w14:paraId="381AE9CC" w14:textId="77777777" w:rsidR="008F0671" w:rsidRPr="00B77E82" w:rsidRDefault="008F0671" w:rsidP="008F0671">
      <w:pPr>
        <w:pStyle w:val="ListParagraph"/>
        <w:spacing w:before="100" w:after="100" w:line="259" w:lineRule="auto"/>
        <w:jc w:val="both"/>
        <w:rPr>
          <w:rFonts w:ascii="Poppins" w:hAnsi="Poppins"/>
          <w:color w:val="auto"/>
          <w:rPrChange w:id="2456" w:author="Stuart McLarnon (NESO)" w:date="2024-11-18T11:12:00Z">
            <w:rPr>
              <w:rFonts w:ascii="Arial" w:hAnsi="Arial"/>
              <w:color w:val="auto"/>
            </w:rPr>
          </w:rPrChange>
        </w:rPr>
      </w:pPr>
    </w:p>
    <w:p w14:paraId="321DFFB1" w14:textId="77777777" w:rsidR="00762548" w:rsidRPr="00B77E82" w:rsidRDefault="00762548">
      <w:pPr>
        <w:pStyle w:val="ListParagraph"/>
        <w:numPr>
          <w:ilvl w:val="0"/>
          <w:numId w:val="49"/>
        </w:numPr>
        <w:spacing w:before="100" w:after="100" w:line="259" w:lineRule="auto"/>
        <w:jc w:val="both"/>
        <w:rPr>
          <w:rFonts w:ascii="Poppins" w:hAnsi="Poppins"/>
          <w:color w:val="auto"/>
          <w:rPrChange w:id="2457" w:author="Stuart McLarnon (NESO)" w:date="2024-11-18T11:12:00Z">
            <w:rPr>
              <w:rFonts w:ascii="Arial" w:hAnsi="Arial"/>
              <w:color w:val="auto"/>
            </w:rPr>
          </w:rPrChange>
        </w:rPr>
        <w:pPrChange w:id="2458" w:author="Stuart McLarnon (NESO)" w:date="2024-11-18T11:12:00Z">
          <w:pPr>
            <w:pStyle w:val="ListParagraph"/>
            <w:numPr>
              <w:numId w:val="80"/>
            </w:numPr>
            <w:spacing w:before="100" w:after="100" w:line="259" w:lineRule="auto"/>
            <w:ind w:left="1440" w:hanging="720"/>
            <w:jc w:val="both"/>
          </w:pPr>
        </w:pPrChange>
      </w:pPr>
      <w:r w:rsidRPr="00B77E82">
        <w:rPr>
          <w:rFonts w:ascii="Poppins" w:hAnsi="Poppins"/>
          <w:color w:val="auto"/>
          <w:rPrChange w:id="2459" w:author="Stuart McLarnon (NESO)" w:date="2024-11-18T11:12:00Z">
            <w:rPr>
              <w:rFonts w:ascii="Arial" w:hAnsi="Arial"/>
              <w:color w:val="auto"/>
            </w:rPr>
          </w:rPrChange>
        </w:rPr>
        <w:t>Tools for monitoring relevant Plant and Apparatus (excluding Plant and Apparatus not owned by the BM Participant or Virtual Lead Party); and</w:t>
      </w:r>
    </w:p>
    <w:p w14:paraId="0B97B717" w14:textId="5AF73E67" w:rsidR="00105691" w:rsidRPr="00B77E82" w:rsidRDefault="00762548">
      <w:pPr>
        <w:pStyle w:val="ListParagraph"/>
        <w:numPr>
          <w:ilvl w:val="0"/>
          <w:numId w:val="49"/>
        </w:numPr>
        <w:spacing w:before="100" w:after="100" w:line="259" w:lineRule="auto"/>
        <w:jc w:val="both"/>
        <w:rPr>
          <w:rFonts w:ascii="Poppins" w:hAnsi="Poppins"/>
          <w:color w:val="auto"/>
          <w:rPrChange w:id="2460" w:author="Stuart McLarnon (NESO)" w:date="2024-11-18T11:12:00Z">
            <w:rPr>
              <w:rFonts w:ascii="Arial" w:hAnsi="Arial"/>
              <w:color w:val="auto"/>
            </w:rPr>
          </w:rPrChange>
        </w:rPr>
        <w:pPrChange w:id="2461" w:author="Stuart McLarnon (NESO)" w:date="2024-11-18T11:12:00Z">
          <w:pPr>
            <w:pStyle w:val="ListParagraph"/>
            <w:numPr>
              <w:numId w:val="80"/>
            </w:numPr>
            <w:spacing w:before="100" w:after="100" w:line="259" w:lineRule="auto"/>
            <w:ind w:left="1440" w:hanging="720"/>
            <w:jc w:val="both"/>
          </w:pPr>
        </w:pPrChange>
      </w:pPr>
      <w:r w:rsidRPr="00B77E82">
        <w:rPr>
          <w:rFonts w:ascii="Poppins" w:hAnsi="Poppins"/>
          <w:color w:val="auto"/>
          <w:rPrChange w:id="2462" w:author="Stuart McLarnon (NESO)" w:date="2024-11-18T11:12:00Z">
            <w:rPr>
              <w:rFonts w:ascii="Arial" w:hAnsi="Arial"/>
              <w:color w:val="auto"/>
            </w:rPr>
          </w:rPrChange>
        </w:rPr>
        <w:t xml:space="preserve">Control Telephony as provided for in </w:t>
      </w:r>
      <w:r w:rsidRPr="00D00330">
        <w:rPr>
          <w:rFonts w:ascii="Poppins" w:hAnsi="Poppins"/>
          <w:i/>
          <w:iCs/>
          <w:color w:val="auto"/>
          <w:rPrChange w:id="2463" w:author="Stuart McLarnon (NESO)" w:date="2024-11-18T11:12:00Z">
            <w:rPr>
              <w:rFonts w:ascii="Arial" w:hAnsi="Arial"/>
              <w:color w:val="auto"/>
            </w:rPr>
          </w:rPrChange>
        </w:rPr>
        <w:t>CC.6.5.1 – CC.6.5.5</w:t>
      </w:r>
      <w:r w:rsidRPr="00B77E82">
        <w:rPr>
          <w:rFonts w:ascii="Poppins" w:hAnsi="Poppins"/>
          <w:color w:val="auto"/>
          <w:rPrChange w:id="2464" w:author="Stuart McLarnon (NESO)" w:date="2024-11-18T11:12:00Z">
            <w:rPr>
              <w:rFonts w:ascii="Arial" w:hAnsi="Arial"/>
              <w:color w:val="auto"/>
            </w:rPr>
          </w:rPrChange>
        </w:rPr>
        <w:t xml:space="preserve"> and </w:t>
      </w:r>
      <w:r w:rsidRPr="00D00330">
        <w:rPr>
          <w:rFonts w:ascii="Poppins" w:hAnsi="Poppins"/>
          <w:i/>
          <w:iCs/>
          <w:color w:val="auto"/>
          <w:rPrChange w:id="2465" w:author="Stuart McLarnon (NESO)" w:date="2024-11-18T11:12:00Z">
            <w:rPr>
              <w:rFonts w:ascii="Arial" w:hAnsi="Arial"/>
              <w:color w:val="auto"/>
            </w:rPr>
          </w:rPrChange>
        </w:rPr>
        <w:t>ECC.6.5.1 – ECC.6.5.5</w:t>
      </w:r>
      <w:ins w:id="2466" w:author="Stuart McLarnon (NESO)" w:date="2025-01-22T13:50:00Z" w16du:dateUtc="2025-01-22T13:50:00Z">
        <w:r w:rsidR="00F34536">
          <w:rPr>
            <w:rFonts w:ascii="Poppins" w:hAnsi="Poppins"/>
            <w:color w:val="auto"/>
          </w:rPr>
          <w:t xml:space="preserve"> of the </w:t>
        </w:r>
        <w:r w:rsidR="00F34536">
          <w:rPr>
            <w:rFonts w:ascii="Poppins" w:hAnsi="Poppins"/>
            <w:i/>
            <w:iCs/>
            <w:color w:val="auto"/>
          </w:rPr>
          <w:t>Grid Code.</w:t>
        </w:r>
      </w:ins>
    </w:p>
    <w:p w14:paraId="39296AD7" w14:textId="3013146D" w:rsidR="000C5396" w:rsidRPr="00B77E82" w:rsidRDefault="000C5396" w:rsidP="000C5396">
      <w:pPr>
        <w:spacing w:before="100" w:after="100"/>
        <w:ind w:left="10" w:firstLine="557"/>
        <w:jc w:val="both"/>
        <w:rPr>
          <w:rFonts w:ascii="Poppins" w:hAnsi="Poppins"/>
          <w:color w:val="auto"/>
          <w:rPrChange w:id="2467" w:author="Stuart McLarnon (NESO)" w:date="2024-11-18T11:12:00Z">
            <w:rPr>
              <w:color w:val="auto"/>
            </w:rPr>
          </w:rPrChange>
        </w:rPr>
      </w:pPr>
      <w:r w:rsidRPr="00B77E82">
        <w:rPr>
          <w:rFonts w:ascii="Poppins" w:hAnsi="Poppins"/>
          <w:color w:val="auto"/>
          <w:rPrChange w:id="2468" w:author="Stuart McLarnon (NESO)" w:date="2024-11-18T11:12:00Z">
            <w:rPr>
              <w:color w:val="auto"/>
            </w:rPr>
          </w:rPrChange>
        </w:rPr>
        <w:t>In the case of Network Operators</w:t>
      </w:r>
      <w:ins w:id="2469" w:author="Stuart McLarnon (NESO)" w:date="2024-11-18T11:12:00Z">
        <w:r w:rsidR="00155558">
          <w:rPr>
            <w:rFonts w:ascii="Poppins" w:hAnsi="Poppins" w:cs="Poppins"/>
            <w:color w:val="auto"/>
          </w:rPr>
          <w:t>:</w:t>
        </w:r>
      </w:ins>
    </w:p>
    <w:p w14:paraId="04F47BD2" w14:textId="46FE4233" w:rsidR="000C5396" w:rsidRPr="00B77E82" w:rsidRDefault="000C5396">
      <w:pPr>
        <w:numPr>
          <w:ilvl w:val="0"/>
          <w:numId w:val="50"/>
        </w:numPr>
        <w:spacing w:before="100" w:after="100"/>
        <w:ind w:left="1418"/>
        <w:jc w:val="both"/>
        <w:rPr>
          <w:rFonts w:ascii="Poppins" w:hAnsi="Poppins"/>
          <w:color w:val="auto"/>
          <w:rPrChange w:id="2470" w:author="Stuart McLarnon (NESO)" w:date="2024-11-18T11:12:00Z">
            <w:rPr>
              <w:color w:val="auto"/>
            </w:rPr>
          </w:rPrChange>
        </w:rPr>
        <w:pPrChange w:id="2471" w:author="Stuart McLarnon (NESO)" w:date="2024-11-18T11:12:00Z">
          <w:pPr>
            <w:numPr>
              <w:numId w:val="60"/>
            </w:numPr>
            <w:spacing w:before="100" w:after="100"/>
            <w:ind w:left="1080" w:hanging="371"/>
            <w:jc w:val="both"/>
          </w:pPr>
        </w:pPrChange>
      </w:pPr>
      <w:r w:rsidRPr="00B77E82">
        <w:rPr>
          <w:rFonts w:ascii="Poppins" w:hAnsi="Poppins"/>
          <w:color w:val="auto"/>
          <w:rPrChange w:id="2472" w:author="Stuart McLarnon (NESO)" w:date="2024-11-18T11:12:00Z">
            <w:rPr>
              <w:color w:val="auto"/>
            </w:rPr>
          </w:rPrChange>
        </w:rPr>
        <w:t>Control room Apparatus and tools for monitoring their System including</w:t>
      </w:r>
      <w:del w:id="2473" w:author="Stuart McLarnon (NESO)" w:date="2024-11-18T11:12:00Z">
        <w:r w:rsidRPr="00640168">
          <w:rPr>
            <w:color w:val="auto"/>
          </w:rPr>
          <w:delText xml:space="preserve"> </w:delText>
        </w:r>
      </w:del>
      <w:r w:rsidRPr="00B77E82">
        <w:rPr>
          <w:rFonts w:ascii="Poppins" w:hAnsi="Poppins"/>
          <w:color w:val="auto"/>
          <w:rPrChange w:id="2474" w:author="Stuart McLarnon (NESO)" w:date="2024-11-18T11:12:00Z">
            <w:rPr>
              <w:color w:val="auto"/>
            </w:rPr>
          </w:rPrChange>
        </w:rPr>
        <w:t xml:space="preserve"> alarms, real time system operation and operational security analysis including off</w:t>
      </w:r>
      <w:r w:rsidR="00CB0551" w:rsidRPr="00B77E82">
        <w:rPr>
          <w:rFonts w:ascii="Poppins" w:hAnsi="Poppins"/>
          <w:color w:val="auto"/>
          <w:rPrChange w:id="2475" w:author="Stuart McLarnon (NESO)" w:date="2024-11-18T11:12:00Z">
            <w:rPr>
              <w:color w:val="auto"/>
            </w:rPr>
          </w:rPrChange>
        </w:rPr>
        <w:t>-</w:t>
      </w:r>
      <w:r w:rsidRPr="00B77E82">
        <w:rPr>
          <w:rFonts w:ascii="Poppins" w:hAnsi="Poppins"/>
          <w:color w:val="auto"/>
          <w:rPrChange w:id="2476" w:author="Stuart McLarnon (NESO)" w:date="2024-11-18T11:12:00Z">
            <w:rPr>
              <w:color w:val="auto"/>
            </w:rPr>
          </w:rPrChange>
        </w:rPr>
        <w:t>line network analysis.</w:t>
      </w:r>
    </w:p>
    <w:p w14:paraId="323EE63B" w14:textId="793BBC28" w:rsidR="000C5396" w:rsidRPr="00B77E82" w:rsidRDefault="000C5396">
      <w:pPr>
        <w:numPr>
          <w:ilvl w:val="0"/>
          <w:numId w:val="50"/>
        </w:numPr>
        <w:spacing w:before="100" w:after="100"/>
        <w:ind w:left="1418"/>
        <w:jc w:val="both"/>
        <w:rPr>
          <w:rFonts w:ascii="Poppins" w:hAnsi="Poppins"/>
          <w:color w:val="auto"/>
          <w:rPrChange w:id="2477" w:author="Stuart McLarnon (NESO)" w:date="2024-11-18T11:12:00Z">
            <w:rPr>
              <w:color w:val="auto"/>
            </w:rPr>
          </w:rPrChange>
        </w:rPr>
        <w:pPrChange w:id="2478" w:author="Stuart McLarnon (NESO)" w:date="2024-11-18T11:12:00Z">
          <w:pPr>
            <w:numPr>
              <w:numId w:val="60"/>
            </w:numPr>
            <w:spacing w:before="100" w:after="100"/>
            <w:ind w:left="1080" w:hanging="371"/>
            <w:jc w:val="both"/>
          </w:pPr>
        </w:pPrChange>
      </w:pPr>
      <w:r w:rsidRPr="00B77E82">
        <w:rPr>
          <w:rFonts w:ascii="Poppins" w:hAnsi="Poppins"/>
          <w:color w:val="auto"/>
          <w:rPrChange w:id="2479" w:author="Stuart McLarnon (NESO)" w:date="2024-11-18T11:12:00Z">
            <w:rPr>
              <w:color w:val="auto"/>
            </w:rPr>
          </w:rPrChange>
        </w:rPr>
        <w:t xml:space="preserve">The ability to control, protect and monitor those assets necessary </w:t>
      </w:r>
      <w:r w:rsidR="003A5584" w:rsidRPr="00B77E82">
        <w:rPr>
          <w:rFonts w:ascii="Poppins" w:hAnsi="Poppins"/>
          <w:color w:val="auto"/>
          <w:rPrChange w:id="2480" w:author="Stuart McLarnon (NESO)" w:date="2024-11-18T11:12:00Z">
            <w:rPr>
              <w:color w:val="auto"/>
            </w:rPr>
          </w:rPrChange>
        </w:rPr>
        <w:t>during System Restoration</w:t>
      </w:r>
      <w:r w:rsidRPr="00B77E82">
        <w:rPr>
          <w:rFonts w:ascii="Poppins" w:hAnsi="Poppins"/>
          <w:color w:val="auto"/>
          <w:rPrChange w:id="2481" w:author="Stuart McLarnon (NESO)" w:date="2024-11-18T11:12:00Z">
            <w:rPr>
              <w:color w:val="auto"/>
            </w:rPr>
          </w:rPrChange>
        </w:rPr>
        <w:t xml:space="preserve"> including switchgear, tap changers and other network equipment including where available auxiliary equipment and to ensure the safe operation of Plant and personnel.</w:t>
      </w:r>
    </w:p>
    <w:p w14:paraId="32132F17" w14:textId="38E3424A" w:rsidR="000C5396" w:rsidRPr="00B77E82" w:rsidRDefault="000C5396">
      <w:pPr>
        <w:numPr>
          <w:ilvl w:val="0"/>
          <w:numId w:val="50"/>
        </w:numPr>
        <w:spacing w:before="100" w:after="100"/>
        <w:ind w:left="1418"/>
        <w:jc w:val="both"/>
        <w:rPr>
          <w:rFonts w:ascii="Poppins" w:hAnsi="Poppins"/>
          <w:color w:val="auto"/>
          <w:rPrChange w:id="2482" w:author="Stuart McLarnon (NESO)" w:date="2024-11-18T11:12:00Z">
            <w:rPr>
              <w:color w:val="auto"/>
            </w:rPr>
          </w:rPrChange>
        </w:rPr>
        <w:pPrChange w:id="2483" w:author="Stuart McLarnon (NESO)" w:date="2024-11-18T11:12:00Z">
          <w:pPr>
            <w:numPr>
              <w:numId w:val="60"/>
            </w:numPr>
            <w:spacing w:before="100" w:after="100"/>
            <w:ind w:left="1080" w:hanging="371"/>
            <w:jc w:val="both"/>
          </w:pPr>
        </w:pPrChange>
      </w:pPr>
      <w:r w:rsidRPr="00B77E82">
        <w:rPr>
          <w:rFonts w:ascii="Poppins" w:hAnsi="Poppins"/>
          <w:color w:val="auto"/>
          <w:rPrChange w:id="2484" w:author="Stuart McLarnon (NESO)" w:date="2024-11-18T11:12:00Z">
            <w:rPr>
              <w:color w:val="auto"/>
            </w:rPr>
          </w:rPrChange>
        </w:rPr>
        <w:t xml:space="preserve">Control Telephony as provided for in </w:t>
      </w:r>
      <w:r w:rsidRPr="00B77E82">
        <w:rPr>
          <w:rFonts w:ascii="Poppins" w:hAnsi="Poppins"/>
          <w:i/>
          <w:color w:val="auto"/>
          <w:rPrChange w:id="2485" w:author="Stuart McLarnon (NESO)" w:date="2024-11-18T11:12:00Z">
            <w:rPr>
              <w:i/>
              <w:color w:val="auto"/>
            </w:rPr>
          </w:rPrChange>
        </w:rPr>
        <w:t xml:space="preserve">CC.6.5.1 </w:t>
      </w:r>
      <w:r w:rsidRPr="00B77E82">
        <w:rPr>
          <w:rFonts w:ascii="Poppins" w:hAnsi="Poppins"/>
          <w:color w:val="auto"/>
          <w:rPrChange w:id="2486" w:author="Stuart McLarnon (NESO)" w:date="2024-11-18T11:12:00Z">
            <w:rPr>
              <w:color w:val="auto"/>
            </w:rPr>
          </w:rPrChange>
        </w:rPr>
        <w:t xml:space="preserve">– </w:t>
      </w:r>
      <w:r w:rsidRPr="00B77E82">
        <w:rPr>
          <w:rFonts w:ascii="Poppins" w:hAnsi="Poppins"/>
          <w:i/>
          <w:color w:val="auto"/>
          <w:rPrChange w:id="2487" w:author="Stuart McLarnon (NESO)" w:date="2024-11-18T11:12:00Z">
            <w:rPr>
              <w:i/>
              <w:color w:val="auto"/>
            </w:rPr>
          </w:rPrChange>
        </w:rPr>
        <w:t xml:space="preserve">CC.6.5.5 </w:t>
      </w:r>
      <w:r w:rsidRPr="00B77E82">
        <w:rPr>
          <w:rFonts w:ascii="Poppins" w:hAnsi="Poppins"/>
          <w:color w:val="auto"/>
          <w:rPrChange w:id="2488" w:author="Stuart McLarnon (NESO)" w:date="2024-11-18T11:12:00Z">
            <w:rPr>
              <w:color w:val="auto"/>
            </w:rPr>
          </w:rPrChange>
        </w:rPr>
        <w:t xml:space="preserve">and </w:t>
      </w:r>
      <w:r w:rsidRPr="00B77E82">
        <w:rPr>
          <w:rFonts w:ascii="Poppins" w:hAnsi="Poppins"/>
          <w:i/>
          <w:color w:val="auto"/>
          <w:rPrChange w:id="2489" w:author="Stuart McLarnon (NESO)" w:date="2024-11-18T11:12:00Z">
            <w:rPr>
              <w:i/>
              <w:color w:val="auto"/>
            </w:rPr>
          </w:rPrChange>
        </w:rPr>
        <w:t xml:space="preserve">ECC.6.5.1 </w:t>
      </w:r>
      <w:r w:rsidRPr="00B77E82">
        <w:rPr>
          <w:rFonts w:ascii="Poppins" w:hAnsi="Poppins"/>
          <w:color w:val="auto"/>
          <w:rPrChange w:id="2490" w:author="Stuart McLarnon (NESO)" w:date="2024-11-18T11:12:00Z">
            <w:rPr>
              <w:color w:val="auto"/>
            </w:rPr>
          </w:rPrChange>
        </w:rPr>
        <w:t xml:space="preserve">– </w:t>
      </w:r>
      <w:r w:rsidRPr="00B77E82">
        <w:rPr>
          <w:rFonts w:ascii="Poppins" w:hAnsi="Poppins"/>
          <w:i/>
          <w:color w:val="auto"/>
          <w:rPrChange w:id="2491" w:author="Stuart McLarnon (NESO)" w:date="2024-11-18T11:12:00Z">
            <w:rPr>
              <w:i/>
              <w:color w:val="auto"/>
            </w:rPr>
          </w:rPrChange>
        </w:rPr>
        <w:t>ECC.6.5.5</w:t>
      </w:r>
      <w:r w:rsidR="00582C7A" w:rsidRPr="00B77E82">
        <w:rPr>
          <w:rFonts w:ascii="Poppins" w:hAnsi="Poppins"/>
          <w:i/>
          <w:color w:val="auto"/>
          <w:rPrChange w:id="2492" w:author="Stuart McLarnon (NESO)" w:date="2024-11-18T11:12:00Z">
            <w:rPr>
              <w:i/>
              <w:color w:val="auto"/>
            </w:rPr>
          </w:rPrChange>
        </w:rPr>
        <w:t xml:space="preserve"> </w:t>
      </w:r>
      <w:r w:rsidR="00582C7A" w:rsidRPr="00B77E82">
        <w:rPr>
          <w:rFonts w:ascii="Poppins" w:hAnsi="Poppins"/>
          <w:color w:val="auto"/>
          <w:rPrChange w:id="2493" w:author="Stuart McLarnon (NESO)" w:date="2024-11-18T11:12:00Z">
            <w:rPr>
              <w:color w:val="auto"/>
            </w:rPr>
          </w:rPrChange>
        </w:rPr>
        <w:t xml:space="preserve">of the </w:t>
      </w:r>
      <w:r w:rsidR="0039354D">
        <w:rPr>
          <w:rFonts w:ascii="Poppins" w:hAnsi="Poppins"/>
          <w:i/>
          <w:color w:val="auto"/>
          <w:rPrChange w:id="2494" w:author="Stuart McLarnon (NESO)" w:date="2024-11-18T11:12:00Z">
            <w:rPr>
              <w:i/>
              <w:color w:val="auto"/>
            </w:rPr>
          </w:rPrChange>
        </w:rPr>
        <w:t>Grid Code</w:t>
      </w:r>
      <w:r w:rsidR="00582C7A" w:rsidRPr="00B77E82">
        <w:rPr>
          <w:rFonts w:ascii="Poppins" w:hAnsi="Poppins"/>
          <w:color w:val="auto"/>
          <w:rPrChange w:id="2495" w:author="Stuart McLarnon (NESO)" w:date="2024-11-18T11:12:00Z">
            <w:rPr>
              <w:color w:val="auto"/>
            </w:rPr>
          </w:rPrChange>
        </w:rPr>
        <w:t xml:space="preserve">. </w:t>
      </w:r>
    </w:p>
    <w:p w14:paraId="25024E0A" w14:textId="375FD6F5" w:rsidR="000C5396" w:rsidRPr="00B77E82" w:rsidRDefault="000C5396" w:rsidP="000C5396">
      <w:pPr>
        <w:spacing w:before="100" w:after="100"/>
        <w:ind w:left="10" w:firstLine="557"/>
        <w:jc w:val="both"/>
        <w:rPr>
          <w:rFonts w:ascii="Poppins" w:hAnsi="Poppins"/>
          <w:color w:val="auto"/>
          <w:rPrChange w:id="2496" w:author="Stuart McLarnon (NESO)" w:date="2024-11-18T11:12:00Z">
            <w:rPr>
              <w:color w:val="auto"/>
            </w:rPr>
          </w:rPrChange>
        </w:rPr>
      </w:pPr>
      <w:r w:rsidRPr="00B77E82">
        <w:rPr>
          <w:rFonts w:ascii="Poppins" w:hAnsi="Poppins"/>
          <w:color w:val="auto"/>
          <w:rPrChange w:id="2497" w:author="Stuart McLarnon (NESO)" w:date="2024-11-18T11:12:00Z">
            <w:rPr>
              <w:color w:val="auto"/>
            </w:rPr>
          </w:rPrChange>
        </w:rPr>
        <w:t>In the case of Non-Embedded Customers</w:t>
      </w:r>
      <w:ins w:id="2498" w:author="Stuart McLarnon (NESO)" w:date="2024-11-18T11:12:00Z">
        <w:r w:rsidR="00763194">
          <w:rPr>
            <w:rFonts w:ascii="Poppins" w:hAnsi="Poppins" w:cs="Poppins"/>
            <w:color w:val="auto"/>
          </w:rPr>
          <w:t>:</w:t>
        </w:r>
      </w:ins>
    </w:p>
    <w:p w14:paraId="64789073" w14:textId="77777777" w:rsidR="000C5396" w:rsidRPr="00B77E82" w:rsidRDefault="000C5396">
      <w:pPr>
        <w:numPr>
          <w:ilvl w:val="0"/>
          <w:numId w:val="51"/>
        </w:numPr>
        <w:spacing w:before="100" w:after="100"/>
        <w:ind w:left="1418"/>
        <w:jc w:val="both"/>
        <w:rPr>
          <w:rFonts w:ascii="Poppins" w:hAnsi="Poppins"/>
          <w:color w:val="auto"/>
          <w:rPrChange w:id="2499" w:author="Stuart McLarnon (NESO)" w:date="2024-11-18T11:12:00Z">
            <w:rPr>
              <w:color w:val="auto"/>
            </w:rPr>
          </w:rPrChange>
        </w:rPr>
        <w:pPrChange w:id="2500" w:author="Stuart McLarnon (NESO)" w:date="2024-11-18T11:12:00Z">
          <w:pPr>
            <w:numPr>
              <w:numId w:val="62"/>
            </w:numPr>
            <w:spacing w:before="100" w:after="100"/>
            <w:ind w:left="1080" w:hanging="371"/>
            <w:jc w:val="both"/>
          </w:pPr>
        </w:pPrChange>
      </w:pPr>
      <w:r w:rsidRPr="00B77E82">
        <w:rPr>
          <w:rFonts w:ascii="Poppins" w:hAnsi="Poppins"/>
          <w:color w:val="auto"/>
          <w:rPrChange w:id="2501" w:author="Stuart McLarnon (NESO)" w:date="2024-11-18T11:12:00Z">
            <w:rPr>
              <w:color w:val="auto"/>
            </w:rPr>
          </w:rPrChange>
        </w:rPr>
        <w:t xml:space="preserve">Tools for monitoring their System including but not limited to, alarms and real time system operation. </w:t>
      </w:r>
    </w:p>
    <w:p w14:paraId="771D41ED" w14:textId="03AE44E5" w:rsidR="000C5396" w:rsidRPr="00B77E82" w:rsidRDefault="000C5396">
      <w:pPr>
        <w:numPr>
          <w:ilvl w:val="0"/>
          <w:numId w:val="51"/>
        </w:numPr>
        <w:spacing w:before="100" w:after="100"/>
        <w:ind w:left="1418"/>
        <w:jc w:val="both"/>
        <w:rPr>
          <w:rFonts w:ascii="Poppins" w:hAnsi="Poppins"/>
          <w:color w:val="auto"/>
          <w:rPrChange w:id="2502" w:author="Stuart McLarnon (NESO)" w:date="2024-11-18T11:12:00Z">
            <w:rPr>
              <w:color w:val="auto"/>
            </w:rPr>
          </w:rPrChange>
        </w:rPr>
        <w:pPrChange w:id="2503" w:author="Stuart McLarnon (NESO)" w:date="2024-11-18T11:12:00Z">
          <w:pPr>
            <w:numPr>
              <w:numId w:val="62"/>
            </w:numPr>
            <w:spacing w:before="100" w:after="100"/>
            <w:ind w:left="1080" w:hanging="371"/>
            <w:jc w:val="both"/>
          </w:pPr>
        </w:pPrChange>
      </w:pPr>
      <w:r w:rsidRPr="00B77E82">
        <w:rPr>
          <w:rFonts w:ascii="Poppins" w:hAnsi="Poppins"/>
          <w:color w:val="auto"/>
          <w:rPrChange w:id="2504" w:author="Stuart McLarnon (NESO)" w:date="2024-11-18T11:12:00Z">
            <w:rPr>
              <w:color w:val="auto"/>
            </w:rPr>
          </w:rPrChange>
        </w:rPr>
        <w:t xml:space="preserve">The ability to control, protect and monitor </w:t>
      </w:r>
      <w:r w:rsidR="0011086B" w:rsidRPr="00B77E82">
        <w:rPr>
          <w:rFonts w:ascii="Poppins" w:hAnsi="Poppins"/>
          <w:color w:val="auto"/>
          <w:rPrChange w:id="2505" w:author="Stuart McLarnon (NESO)" w:date="2024-11-18T11:12:00Z">
            <w:rPr>
              <w:color w:val="auto"/>
            </w:rPr>
          </w:rPrChange>
        </w:rPr>
        <w:t xml:space="preserve">those </w:t>
      </w:r>
      <w:r w:rsidRPr="00B77E82">
        <w:rPr>
          <w:rFonts w:ascii="Poppins" w:hAnsi="Poppins"/>
          <w:color w:val="auto"/>
          <w:rPrChange w:id="2506" w:author="Stuart McLarnon (NESO)" w:date="2024-11-18T11:12:00Z">
            <w:rPr>
              <w:color w:val="auto"/>
            </w:rPr>
          </w:rPrChange>
        </w:rPr>
        <w:t xml:space="preserve">assets </w:t>
      </w:r>
      <w:r w:rsidR="0011086B" w:rsidRPr="00B77E82">
        <w:rPr>
          <w:rFonts w:ascii="Poppins" w:hAnsi="Poppins"/>
          <w:color w:val="auto"/>
          <w:rPrChange w:id="2507" w:author="Stuart McLarnon (NESO)" w:date="2024-11-18T11:12:00Z">
            <w:rPr>
              <w:color w:val="auto"/>
            </w:rPr>
          </w:rPrChange>
        </w:rPr>
        <w:t xml:space="preserve">necessary for </w:t>
      </w:r>
      <w:r w:rsidR="003A5584" w:rsidRPr="00B77E82">
        <w:rPr>
          <w:rFonts w:ascii="Poppins" w:hAnsi="Poppins"/>
          <w:color w:val="auto"/>
          <w:rPrChange w:id="2508" w:author="Stuart McLarnon (NESO)" w:date="2024-11-18T11:12:00Z">
            <w:rPr>
              <w:color w:val="auto"/>
            </w:rPr>
          </w:rPrChange>
        </w:rPr>
        <w:t>System Restoration</w:t>
      </w:r>
      <w:r w:rsidR="0011086B" w:rsidRPr="00B77E82">
        <w:rPr>
          <w:rFonts w:ascii="Poppins" w:hAnsi="Poppins"/>
          <w:color w:val="auto"/>
          <w:rPrChange w:id="2509" w:author="Stuart McLarnon (NESO)" w:date="2024-11-18T11:12:00Z">
            <w:rPr>
              <w:color w:val="auto"/>
            </w:rPr>
          </w:rPrChange>
        </w:rPr>
        <w:t xml:space="preserve"> </w:t>
      </w:r>
      <w:r w:rsidRPr="00B77E82">
        <w:rPr>
          <w:rFonts w:ascii="Poppins" w:hAnsi="Poppins"/>
          <w:color w:val="auto"/>
          <w:rPrChange w:id="2510" w:author="Stuart McLarnon (NESO)" w:date="2024-11-18T11:12:00Z">
            <w:rPr>
              <w:color w:val="auto"/>
            </w:rPr>
          </w:rPrChange>
        </w:rPr>
        <w:t>including switchgear, tap changers and other network equipment including where available auxiliary equipment and to ensure the safe operation of Plant and personnel.</w:t>
      </w:r>
    </w:p>
    <w:p w14:paraId="0CB75DC8" w14:textId="3186A2AA" w:rsidR="006E0795" w:rsidRPr="00B77E82" w:rsidRDefault="000C5396">
      <w:pPr>
        <w:numPr>
          <w:ilvl w:val="0"/>
          <w:numId w:val="51"/>
        </w:numPr>
        <w:spacing w:before="100" w:after="100"/>
        <w:ind w:left="1418"/>
        <w:jc w:val="both"/>
        <w:rPr>
          <w:rFonts w:ascii="Poppins" w:hAnsi="Poppins"/>
          <w:rPrChange w:id="2511" w:author="Stuart McLarnon (NESO)" w:date="2024-11-18T11:12:00Z">
            <w:rPr/>
          </w:rPrChange>
        </w:rPr>
        <w:pPrChange w:id="2512" w:author="Stuart McLarnon (NESO)" w:date="2024-11-18T11:12:00Z">
          <w:pPr>
            <w:numPr>
              <w:numId w:val="62"/>
            </w:numPr>
            <w:spacing w:before="100" w:after="100"/>
            <w:ind w:left="1080" w:hanging="371"/>
            <w:jc w:val="both"/>
          </w:pPr>
        </w:pPrChange>
      </w:pPr>
      <w:r w:rsidRPr="00B77E82">
        <w:rPr>
          <w:rFonts w:ascii="Poppins" w:hAnsi="Poppins"/>
          <w:color w:val="auto"/>
          <w:rPrChange w:id="2513" w:author="Stuart McLarnon (NESO)" w:date="2024-11-18T11:12:00Z">
            <w:rPr>
              <w:color w:val="auto"/>
            </w:rPr>
          </w:rPrChange>
        </w:rPr>
        <w:t xml:space="preserve">Control Telephony as provided for in </w:t>
      </w:r>
      <w:r w:rsidRPr="00B77E82">
        <w:rPr>
          <w:rFonts w:ascii="Poppins" w:hAnsi="Poppins"/>
          <w:i/>
          <w:color w:val="auto"/>
          <w:rPrChange w:id="2514" w:author="Stuart McLarnon (NESO)" w:date="2024-11-18T11:12:00Z">
            <w:rPr>
              <w:i/>
              <w:color w:val="auto"/>
            </w:rPr>
          </w:rPrChange>
        </w:rPr>
        <w:t xml:space="preserve">CC.6.5.1 </w:t>
      </w:r>
      <w:r w:rsidRPr="00B77E82">
        <w:rPr>
          <w:rFonts w:ascii="Poppins" w:hAnsi="Poppins"/>
          <w:color w:val="auto"/>
          <w:rPrChange w:id="2515" w:author="Stuart McLarnon (NESO)" w:date="2024-11-18T11:12:00Z">
            <w:rPr>
              <w:color w:val="auto"/>
            </w:rPr>
          </w:rPrChange>
        </w:rPr>
        <w:t xml:space="preserve">– </w:t>
      </w:r>
      <w:r w:rsidRPr="00B77E82">
        <w:rPr>
          <w:rFonts w:ascii="Poppins" w:hAnsi="Poppins"/>
          <w:i/>
          <w:color w:val="auto"/>
          <w:rPrChange w:id="2516" w:author="Stuart McLarnon (NESO)" w:date="2024-11-18T11:12:00Z">
            <w:rPr>
              <w:i/>
              <w:color w:val="auto"/>
            </w:rPr>
          </w:rPrChange>
        </w:rPr>
        <w:t>CC.6.5.5</w:t>
      </w:r>
      <w:r w:rsidRPr="00B77E82">
        <w:rPr>
          <w:rFonts w:ascii="Poppins" w:hAnsi="Poppins"/>
          <w:color w:val="auto"/>
          <w:rPrChange w:id="2517" w:author="Stuart McLarnon (NESO)" w:date="2024-11-18T11:12:00Z">
            <w:rPr>
              <w:color w:val="auto"/>
            </w:rPr>
          </w:rPrChange>
        </w:rPr>
        <w:t xml:space="preserve"> and </w:t>
      </w:r>
      <w:r w:rsidRPr="00B77E82">
        <w:rPr>
          <w:rFonts w:ascii="Poppins" w:hAnsi="Poppins"/>
          <w:i/>
          <w:color w:val="auto"/>
          <w:rPrChange w:id="2518" w:author="Stuart McLarnon (NESO)" w:date="2024-11-18T11:12:00Z">
            <w:rPr>
              <w:i/>
              <w:color w:val="auto"/>
            </w:rPr>
          </w:rPrChange>
        </w:rPr>
        <w:t>ECC.6.5.</w:t>
      </w:r>
      <w:r w:rsidRPr="00B77E82">
        <w:rPr>
          <w:rFonts w:ascii="Poppins" w:hAnsi="Poppins"/>
          <w:color w:val="auto"/>
          <w:rPrChange w:id="2519" w:author="Stuart McLarnon (NESO)" w:date="2024-11-18T11:12:00Z">
            <w:rPr>
              <w:color w:val="auto"/>
            </w:rPr>
          </w:rPrChange>
        </w:rPr>
        <w:t xml:space="preserve">1 – </w:t>
      </w:r>
      <w:r w:rsidRPr="00B77E82">
        <w:rPr>
          <w:rFonts w:ascii="Poppins" w:hAnsi="Poppins"/>
          <w:i/>
          <w:color w:val="auto"/>
          <w:rPrChange w:id="2520" w:author="Stuart McLarnon (NESO)" w:date="2024-11-18T11:12:00Z">
            <w:rPr>
              <w:i/>
              <w:color w:val="auto"/>
            </w:rPr>
          </w:rPrChange>
        </w:rPr>
        <w:t>ECC.6.5.5</w:t>
      </w:r>
      <w:r w:rsidR="00582C7A" w:rsidRPr="00B77E82">
        <w:rPr>
          <w:rFonts w:ascii="Poppins" w:hAnsi="Poppins"/>
          <w:color w:val="auto"/>
          <w:rPrChange w:id="2521" w:author="Stuart McLarnon (NESO)" w:date="2024-11-18T11:12:00Z">
            <w:rPr>
              <w:color w:val="auto"/>
            </w:rPr>
          </w:rPrChange>
        </w:rPr>
        <w:t xml:space="preserve"> of the </w:t>
      </w:r>
      <w:r w:rsidR="0039354D">
        <w:rPr>
          <w:rFonts w:ascii="Poppins" w:hAnsi="Poppins"/>
          <w:i/>
          <w:color w:val="auto"/>
          <w:rPrChange w:id="2522" w:author="Stuart McLarnon (NESO)" w:date="2024-11-18T11:12:00Z">
            <w:rPr>
              <w:i/>
              <w:color w:val="auto"/>
            </w:rPr>
          </w:rPrChange>
        </w:rPr>
        <w:t>Grid Code</w:t>
      </w:r>
      <w:r w:rsidR="0011086B" w:rsidRPr="00B77E82">
        <w:rPr>
          <w:rFonts w:ascii="Poppins" w:hAnsi="Poppins"/>
          <w:color w:val="auto"/>
          <w:rPrChange w:id="2523" w:author="Stuart McLarnon (NESO)" w:date="2024-11-18T11:12:00Z">
            <w:rPr>
              <w:color w:val="auto"/>
            </w:rPr>
          </w:rPrChange>
        </w:rPr>
        <w:t>.</w:t>
      </w:r>
    </w:p>
    <w:p w14:paraId="1F380612" w14:textId="77777777" w:rsidR="001939C6" w:rsidRPr="00B77E82" w:rsidRDefault="001939C6" w:rsidP="001939C6">
      <w:pPr>
        <w:ind w:left="360"/>
        <w:jc w:val="both"/>
        <w:rPr>
          <w:rFonts w:ascii="Poppins" w:hAnsi="Poppins"/>
          <w:color w:val="auto"/>
          <w:rPrChange w:id="2524" w:author="Stuart McLarnon (NESO)" w:date="2024-11-18T11:12:00Z">
            <w:rPr>
              <w:rFonts w:ascii="Arial" w:hAnsi="Arial"/>
              <w:color w:val="auto"/>
            </w:rPr>
          </w:rPrChange>
        </w:rPr>
      </w:pPr>
    </w:p>
    <w:p w14:paraId="0B7D8A2E" w14:textId="233E8A6D" w:rsidR="001E3438" w:rsidRPr="00B77E82" w:rsidRDefault="001E3438" w:rsidP="00C47A67">
      <w:pPr>
        <w:pStyle w:val="ListParagraph"/>
        <w:numPr>
          <w:ilvl w:val="0"/>
          <w:numId w:val="31"/>
        </w:numPr>
        <w:jc w:val="both"/>
        <w:rPr>
          <w:rFonts w:ascii="Poppins" w:hAnsi="Poppins"/>
          <w:color w:val="auto"/>
          <w:rPrChange w:id="2525" w:author="Stuart McLarnon (NESO)" w:date="2024-11-18T11:12:00Z">
            <w:rPr>
              <w:rFonts w:ascii="Arial" w:hAnsi="Arial"/>
              <w:color w:val="auto"/>
            </w:rPr>
          </w:rPrChange>
        </w:rPr>
      </w:pPr>
      <w:r w:rsidRPr="00B77E82">
        <w:rPr>
          <w:rFonts w:ascii="Poppins" w:hAnsi="Poppins"/>
          <w:color w:val="auto"/>
          <w:rPrChange w:id="2526" w:author="Stuart McLarnon (NESO)" w:date="2024-11-18T11:12:00Z">
            <w:rPr>
              <w:rFonts w:ascii="Arial" w:hAnsi="Arial"/>
              <w:color w:val="auto"/>
            </w:rPr>
          </w:rPrChange>
        </w:rPr>
        <w:lastRenderedPageBreak/>
        <w:t xml:space="preserve">In addition to those listed in </w:t>
      </w:r>
      <w:r w:rsidR="004C7CF5" w:rsidRPr="00B77E82">
        <w:rPr>
          <w:rFonts w:ascii="Poppins" w:hAnsi="Poppins"/>
          <w:color w:val="auto"/>
          <w:rPrChange w:id="2527" w:author="Stuart McLarnon (NESO)" w:date="2024-11-18T11:12:00Z">
            <w:rPr>
              <w:rFonts w:ascii="Arial" w:hAnsi="Arial"/>
              <w:color w:val="auto"/>
            </w:rPr>
          </w:rPrChange>
        </w:rPr>
        <w:t>7.3</w:t>
      </w:r>
      <w:r w:rsidR="00A45331" w:rsidRPr="00B77E82">
        <w:rPr>
          <w:rFonts w:ascii="Poppins" w:hAnsi="Poppins"/>
          <w:color w:val="auto"/>
          <w:rPrChange w:id="2528" w:author="Stuart McLarnon (NESO)" w:date="2024-11-18T11:12:00Z">
            <w:rPr>
              <w:rFonts w:ascii="Arial" w:hAnsi="Arial"/>
              <w:color w:val="auto"/>
            </w:rPr>
          </w:rPrChange>
        </w:rPr>
        <w:t>,</w:t>
      </w:r>
      <w:r w:rsidRPr="00B77E82">
        <w:rPr>
          <w:rFonts w:ascii="Poppins" w:hAnsi="Poppins"/>
          <w:color w:val="auto"/>
          <w:rPrChange w:id="2529" w:author="Stuart McLarnon (NESO)" w:date="2024-11-18T11:12:00Z">
            <w:rPr>
              <w:rFonts w:ascii="Arial" w:hAnsi="Arial"/>
              <w:color w:val="auto"/>
            </w:rPr>
          </w:rPrChange>
        </w:rPr>
        <w:t xml:space="preserve"> critical tools and facilities for </w:t>
      </w:r>
      <w:del w:id="2530" w:author="Stuart McLarnon (NESO)" w:date="2024-11-18T11:12:00Z">
        <w:r w:rsidRPr="00A1461F">
          <w:rPr>
            <w:rFonts w:ascii="Arial" w:eastAsiaTheme="minorEastAsia" w:hAnsi="Arial" w:cs="Times New Roman"/>
            <w:color w:val="auto"/>
            <w:szCs w:val="22"/>
          </w:rPr>
          <w:delText>NGESO</w:delText>
        </w:r>
      </w:del>
      <w:ins w:id="2531" w:author="Stuart McLarnon (NESO)" w:date="2024-11-18T11:12:00Z">
        <w:r w:rsidR="00C34B53">
          <w:rPr>
            <w:rFonts w:ascii="Poppins" w:eastAsiaTheme="minorEastAsia" w:hAnsi="Poppins" w:cs="Poppins"/>
            <w:color w:val="auto"/>
            <w:szCs w:val="22"/>
          </w:rPr>
          <w:t>NESO</w:t>
        </w:r>
      </w:ins>
      <w:r w:rsidRPr="00B77E82">
        <w:rPr>
          <w:rFonts w:ascii="Poppins" w:hAnsi="Poppins"/>
          <w:color w:val="auto"/>
          <w:rPrChange w:id="2532" w:author="Stuart McLarnon (NESO)" w:date="2024-11-18T11:12:00Z">
            <w:rPr>
              <w:rFonts w:ascii="Arial" w:hAnsi="Arial"/>
              <w:color w:val="auto"/>
            </w:rPr>
          </w:rPrChange>
        </w:rPr>
        <w:t xml:space="preserve"> will include state estimation applications, facilities for load-frequency control, security analysis and the means to facilitate cross-border market operations.</w:t>
      </w:r>
    </w:p>
    <w:p w14:paraId="6A2ACC18" w14:textId="77777777" w:rsidR="001E3438" w:rsidRPr="00B77E82" w:rsidRDefault="001E3438" w:rsidP="00AC4F40">
      <w:pPr>
        <w:ind w:left="720" w:hanging="720"/>
        <w:jc w:val="both"/>
        <w:rPr>
          <w:rFonts w:ascii="Poppins" w:hAnsi="Poppins"/>
          <w:color w:val="auto"/>
          <w:rPrChange w:id="2533" w:author="Stuart McLarnon (NESO)" w:date="2024-11-18T11:12:00Z">
            <w:rPr>
              <w:rFonts w:ascii="Arial" w:hAnsi="Arial"/>
              <w:color w:val="auto"/>
            </w:rPr>
          </w:rPrChange>
        </w:rPr>
      </w:pPr>
    </w:p>
    <w:p w14:paraId="06E49634" w14:textId="315140A7" w:rsidR="001E3438" w:rsidRPr="00B77E82" w:rsidRDefault="001E3438" w:rsidP="00C47A67">
      <w:pPr>
        <w:pStyle w:val="ListParagraph"/>
        <w:numPr>
          <w:ilvl w:val="0"/>
          <w:numId w:val="31"/>
        </w:numPr>
        <w:jc w:val="both"/>
        <w:rPr>
          <w:rFonts w:ascii="Poppins" w:hAnsi="Poppins"/>
          <w:color w:val="auto"/>
          <w:rPrChange w:id="2534" w:author="Stuart McLarnon (NESO)" w:date="2024-11-18T11:12:00Z">
            <w:rPr>
              <w:rFonts w:ascii="Arial" w:hAnsi="Arial"/>
              <w:color w:val="auto"/>
            </w:rPr>
          </w:rPrChange>
        </w:rPr>
      </w:pPr>
      <w:del w:id="2535" w:author="Stuart McLarnon (NESO)" w:date="2024-11-18T11:12:00Z">
        <w:r w:rsidRPr="002A74E1">
          <w:rPr>
            <w:rFonts w:ascii="Arial" w:eastAsiaTheme="minorEastAsia" w:hAnsi="Arial" w:cs="Times New Roman"/>
            <w:color w:val="auto"/>
            <w:szCs w:val="22"/>
          </w:rPr>
          <w:delText>NGESO</w:delText>
        </w:r>
      </w:del>
      <w:ins w:id="2536" w:author="Stuart McLarnon (NESO)" w:date="2024-11-18T11:12:00Z">
        <w:r w:rsidR="00C34B53">
          <w:rPr>
            <w:rFonts w:ascii="Poppins" w:eastAsiaTheme="minorEastAsia" w:hAnsi="Poppins" w:cs="Poppins"/>
            <w:color w:val="auto"/>
            <w:szCs w:val="22"/>
          </w:rPr>
          <w:t>NESO</w:t>
        </w:r>
      </w:ins>
      <w:r w:rsidRPr="00B77E82">
        <w:rPr>
          <w:rFonts w:ascii="Poppins" w:hAnsi="Poppins"/>
          <w:color w:val="auto"/>
          <w:rPrChange w:id="2537" w:author="Stuart McLarnon (NESO)" w:date="2024-11-18T11:12:00Z">
            <w:rPr>
              <w:rFonts w:ascii="Arial" w:hAnsi="Arial"/>
              <w:color w:val="auto"/>
            </w:rPr>
          </w:rPrChange>
        </w:rPr>
        <w:t xml:space="preserve"> and </w:t>
      </w:r>
      <w:r w:rsidR="003451EF" w:rsidRPr="00B77E82">
        <w:rPr>
          <w:rFonts w:ascii="Poppins" w:hAnsi="Poppins"/>
          <w:color w:val="auto"/>
          <w:rPrChange w:id="2538" w:author="Stuart McLarnon (NESO)" w:date="2024-11-18T11:12:00Z">
            <w:rPr>
              <w:rFonts w:ascii="Arial" w:hAnsi="Arial"/>
              <w:color w:val="auto"/>
            </w:rPr>
          </w:rPrChange>
        </w:rPr>
        <w:t>Transmission Licensees</w:t>
      </w:r>
      <w:r w:rsidRPr="00B77E82">
        <w:rPr>
          <w:rFonts w:ascii="Poppins" w:hAnsi="Poppins"/>
          <w:color w:val="auto"/>
          <w:rPrChange w:id="2539" w:author="Stuart McLarnon (NESO)" w:date="2024-11-18T11:12:00Z">
            <w:rPr>
              <w:rFonts w:ascii="Arial" w:hAnsi="Arial"/>
              <w:color w:val="auto"/>
            </w:rPr>
          </w:rPrChange>
        </w:rPr>
        <w:t xml:space="preserve"> must also ensure they have at least one geographically separate control room with backup power suppl</w:t>
      </w:r>
      <w:r w:rsidR="0025093C" w:rsidRPr="00B77E82">
        <w:rPr>
          <w:rFonts w:ascii="Poppins" w:hAnsi="Poppins"/>
          <w:color w:val="auto"/>
          <w:rPrChange w:id="2540" w:author="Stuart McLarnon (NESO)" w:date="2024-11-18T11:12:00Z">
            <w:rPr>
              <w:rFonts w:ascii="Arial" w:hAnsi="Arial"/>
              <w:color w:val="auto"/>
            </w:rPr>
          </w:rPrChange>
        </w:rPr>
        <w:t>ies</w:t>
      </w:r>
      <w:r w:rsidRPr="00B77E82">
        <w:rPr>
          <w:rFonts w:ascii="Poppins" w:hAnsi="Poppins"/>
          <w:color w:val="auto"/>
          <w:rPrChange w:id="2541" w:author="Stuart McLarnon (NESO)" w:date="2024-11-18T11:12:00Z">
            <w:rPr>
              <w:rFonts w:ascii="Arial" w:hAnsi="Arial"/>
              <w:color w:val="auto"/>
            </w:rPr>
          </w:rPrChange>
        </w:rPr>
        <w:t xml:space="preserve"> for at least </w:t>
      </w:r>
      <w:r w:rsidR="004842F4" w:rsidRPr="00B77E82">
        <w:rPr>
          <w:rFonts w:ascii="Poppins" w:hAnsi="Poppins"/>
          <w:color w:val="auto"/>
          <w:rPrChange w:id="2542" w:author="Stuart McLarnon (NESO)" w:date="2024-11-18T11:12:00Z">
            <w:rPr>
              <w:rFonts w:ascii="Arial" w:hAnsi="Arial"/>
              <w:color w:val="auto"/>
            </w:rPr>
          </w:rPrChange>
        </w:rPr>
        <w:t>72</w:t>
      </w:r>
      <w:r w:rsidRPr="00B77E82">
        <w:rPr>
          <w:rFonts w:ascii="Poppins" w:hAnsi="Poppins"/>
          <w:color w:val="auto"/>
          <w:rPrChange w:id="2543" w:author="Stuart McLarnon (NESO)" w:date="2024-11-18T11:12:00Z">
            <w:rPr>
              <w:rFonts w:ascii="Arial" w:hAnsi="Arial"/>
              <w:color w:val="auto"/>
            </w:rPr>
          </w:rPrChange>
        </w:rPr>
        <w:t xml:space="preserve"> hours, in case of loss of primary power supply. </w:t>
      </w:r>
      <w:r w:rsidR="0011086B" w:rsidRPr="00B77E82">
        <w:rPr>
          <w:rFonts w:ascii="Poppins" w:hAnsi="Poppins"/>
          <w:color w:val="auto"/>
          <w:rPrChange w:id="2544" w:author="Stuart McLarnon (NESO)" w:date="2024-11-18T11:12:00Z">
            <w:rPr>
              <w:rFonts w:ascii="Arial" w:hAnsi="Arial"/>
              <w:color w:val="auto"/>
            </w:rPr>
          </w:rPrChange>
        </w:rPr>
        <w:t xml:space="preserve"> </w:t>
      </w:r>
      <w:r w:rsidRPr="00B77E82">
        <w:rPr>
          <w:rFonts w:ascii="Poppins" w:hAnsi="Poppins"/>
          <w:color w:val="auto"/>
          <w:rPrChange w:id="2545" w:author="Stuart McLarnon (NESO)" w:date="2024-11-18T11:12:00Z">
            <w:rPr>
              <w:rFonts w:ascii="Arial" w:hAnsi="Arial"/>
              <w:color w:val="auto"/>
            </w:rPr>
          </w:rPrChange>
        </w:rPr>
        <w:t>They must also have a procedure to transfer functions to the Standby Control Room as quickly as possible but in no longer than 3 hours</w:t>
      </w:r>
      <w:r w:rsidR="004C4352" w:rsidRPr="00B77E82">
        <w:rPr>
          <w:rFonts w:ascii="Poppins" w:hAnsi="Poppins"/>
          <w:color w:val="auto"/>
          <w:rPrChange w:id="2546" w:author="Stuart McLarnon (NESO)" w:date="2024-11-18T11:12:00Z">
            <w:rPr>
              <w:rFonts w:ascii="Arial" w:hAnsi="Arial"/>
              <w:color w:val="auto"/>
            </w:rPr>
          </w:rPrChange>
        </w:rPr>
        <w:t>.</w:t>
      </w:r>
      <w:r w:rsidR="00E2111A" w:rsidRPr="00B77E82">
        <w:rPr>
          <w:rFonts w:ascii="Poppins" w:hAnsi="Poppins"/>
          <w:color w:val="auto"/>
          <w:rPrChange w:id="2547" w:author="Stuart McLarnon (NESO)" w:date="2024-11-18T11:12:00Z">
            <w:rPr>
              <w:rFonts w:ascii="Arial" w:hAnsi="Arial"/>
              <w:color w:val="auto"/>
            </w:rPr>
          </w:rPrChange>
        </w:rPr>
        <w:t xml:space="preserve">  For Transmission Licensees these provisions are provided for in the STC.</w:t>
      </w:r>
    </w:p>
    <w:p w14:paraId="7D17E1D5" w14:textId="0ADA632F" w:rsidR="001B0F34" w:rsidRPr="00673823" w:rsidRDefault="001B0F34" w:rsidP="00C47A67">
      <w:pPr>
        <w:pStyle w:val="Heading1"/>
        <w:numPr>
          <w:ilvl w:val="0"/>
          <w:numId w:val="42"/>
        </w:numPr>
        <w:ind w:hanging="720"/>
        <w:rPr>
          <w:rFonts w:ascii="Poppins Medium" w:hAnsi="Poppins Medium"/>
          <w:color w:val="3F0731"/>
          <w:rPrChange w:id="2548" w:author="Stuart McLarnon (NESO)" w:date="2024-11-18T11:12:00Z">
            <w:rPr/>
          </w:rPrChange>
        </w:rPr>
      </w:pPr>
      <w:bookmarkStart w:id="2549" w:name="_Toc532811331"/>
      <w:bookmarkStart w:id="2550" w:name="_Toc104457790"/>
      <w:r w:rsidRPr="00673823">
        <w:rPr>
          <w:rFonts w:ascii="Poppins Medium" w:hAnsi="Poppins Medium"/>
          <w:color w:val="3F0731"/>
          <w:sz w:val="32"/>
          <w:rPrChange w:id="2551" w:author="Stuart McLarnon (NESO)" w:date="2024-11-18T11:12:00Z">
            <w:rPr/>
          </w:rPrChange>
        </w:rPr>
        <w:t>Assurance &amp; Compliance Testing</w:t>
      </w:r>
      <w:bookmarkEnd w:id="2549"/>
      <w:bookmarkEnd w:id="2550"/>
    </w:p>
    <w:p w14:paraId="183F9853" w14:textId="77777777" w:rsidR="001B0F34" w:rsidRPr="00B77E82" w:rsidRDefault="001B0F34" w:rsidP="001B0F34">
      <w:pPr>
        <w:ind w:left="720"/>
        <w:jc w:val="both"/>
        <w:rPr>
          <w:rFonts w:ascii="Poppins" w:hAnsi="Poppins"/>
          <w:color w:val="auto"/>
          <w:rPrChange w:id="2552" w:author="Stuart McLarnon (NESO)" w:date="2024-11-18T11:12:00Z">
            <w:rPr>
              <w:color w:val="auto"/>
            </w:rPr>
          </w:rPrChange>
        </w:rPr>
      </w:pPr>
      <w:r w:rsidRPr="00B77E82">
        <w:rPr>
          <w:rFonts w:ascii="Poppins" w:hAnsi="Poppins"/>
          <w:color w:val="auto"/>
          <w:rPrChange w:id="2553" w:author="Stuart McLarnon (NESO)" w:date="2024-11-18T11:12:00Z">
            <w:rPr>
              <w:color w:val="auto"/>
            </w:rPr>
          </w:rPrChange>
        </w:rPr>
        <w:t>EU NCER Article 43 states the general principles for compliance testing.  Articles 44 to 49 describe the testing requirements and are summarised below.</w:t>
      </w:r>
    </w:p>
    <w:p w14:paraId="5AC36A03" w14:textId="152A2455" w:rsidR="001B0F34" w:rsidRPr="00B77E82" w:rsidRDefault="00AC429A" w:rsidP="001B0F34">
      <w:pPr>
        <w:ind w:left="720" w:hanging="720"/>
        <w:jc w:val="both"/>
        <w:rPr>
          <w:rFonts w:ascii="Poppins" w:hAnsi="Poppins"/>
          <w:rPrChange w:id="2554" w:author="Stuart McLarnon (NESO)" w:date="2024-11-18T11:12:00Z">
            <w:rPr/>
          </w:rPrChange>
        </w:rPr>
      </w:pPr>
      <w:r w:rsidRPr="00B77E82">
        <w:rPr>
          <w:rFonts w:ascii="Poppins" w:hAnsi="Poppins"/>
          <w:color w:val="auto"/>
          <w:rPrChange w:id="2555" w:author="Stuart McLarnon (NESO)" w:date="2024-11-18T11:12:00Z">
            <w:rPr>
              <w:color w:val="auto"/>
            </w:rPr>
          </w:rPrChange>
        </w:rPr>
        <w:t>8</w:t>
      </w:r>
      <w:r w:rsidR="001B0F34" w:rsidRPr="00B77E82">
        <w:rPr>
          <w:rFonts w:ascii="Poppins" w:hAnsi="Poppins"/>
          <w:color w:val="auto"/>
          <w:rPrChange w:id="2556" w:author="Stuart McLarnon (NESO)" w:date="2024-11-18T11:12:00Z">
            <w:rPr>
              <w:color w:val="auto"/>
            </w:rPr>
          </w:rPrChange>
        </w:rPr>
        <w:t>.1</w:t>
      </w:r>
      <w:r w:rsidR="001B0F34" w:rsidRPr="00B77E82">
        <w:rPr>
          <w:rFonts w:ascii="Poppins" w:hAnsi="Poppins"/>
          <w:color w:val="auto"/>
          <w:rPrChange w:id="2557" w:author="Stuart McLarnon (NESO)" w:date="2024-11-18T11:12:00Z">
            <w:rPr>
              <w:color w:val="auto"/>
            </w:rPr>
          </w:rPrChange>
        </w:rPr>
        <w:tab/>
        <w:t>In accordance with Article 43(2) of the EU NCER</w:t>
      </w:r>
      <w:r w:rsidR="005B3CA9" w:rsidRPr="00B77E82">
        <w:rPr>
          <w:rFonts w:ascii="Poppins" w:hAnsi="Poppins"/>
          <w:color w:val="auto"/>
          <w:rPrChange w:id="2558" w:author="Stuart McLarnon (NESO)" w:date="2024-11-18T11:12:00Z">
            <w:rPr>
              <w:color w:val="auto"/>
            </w:rPr>
          </w:rPrChange>
        </w:rPr>
        <w:t>,</w:t>
      </w:r>
      <w:r w:rsidR="001B0F34" w:rsidRPr="00B77E82">
        <w:rPr>
          <w:rFonts w:ascii="Poppins" w:hAnsi="Poppins"/>
          <w:color w:val="auto"/>
          <w:rPrChange w:id="2559" w:author="Stuart McLarnon (NESO)" w:date="2024-11-18T11:12:00Z">
            <w:rPr>
              <w:color w:val="auto"/>
            </w:rPr>
          </w:rPrChange>
        </w:rPr>
        <w:t xml:space="preserve"> </w:t>
      </w:r>
      <w:del w:id="2560" w:author="Stuart McLarnon (NESO)" w:date="2024-11-18T11:12:00Z">
        <w:r w:rsidR="001B0F34" w:rsidRPr="00C62DB2">
          <w:rPr>
            <w:color w:val="auto"/>
          </w:rPr>
          <w:delText>NGESO</w:delText>
        </w:r>
      </w:del>
      <w:ins w:id="2561" w:author="Stuart McLarnon (NESO)" w:date="2024-11-18T11:12:00Z">
        <w:r w:rsidR="00C34B53">
          <w:rPr>
            <w:rFonts w:ascii="Poppins" w:hAnsi="Poppins" w:cs="Poppins"/>
            <w:color w:val="auto"/>
          </w:rPr>
          <w:t>NESO</w:t>
        </w:r>
      </w:ins>
      <w:r w:rsidR="001B0F34" w:rsidRPr="00B77E82">
        <w:rPr>
          <w:rFonts w:ascii="Poppins" w:hAnsi="Poppins"/>
          <w:color w:val="auto"/>
          <w:rPrChange w:id="2562" w:author="Stuart McLarnon (NESO)" w:date="2024-11-18T11:12:00Z">
            <w:rPr>
              <w:color w:val="auto"/>
            </w:rPr>
          </w:rPrChange>
        </w:rPr>
        <w:t xml:space="preserve"> has prepared a Test Plan which details how compliance and compliance testing is assessed against the EU NCER.</w:t>
      </w:r>
    </w:p>
    <w:p w14:paraId="15C6E855" w14:textId="12A44211" w:rsidR="001B0F34" w:rsidRPr="00B77E82" w:rsidRDefault="005B3CA9" w:rsidP="001B0F34">
      <w:pPr>
        <w:ind w:left="720" w:hanging="720"/>
        <w:jc w:val="both"/>
        <w:rPr>
          <w:rFonts w:ascii="Poppins" w:hAnsi="Poppins"/>
          <w:rPrChange w:id="2563" w:author="Stuart McLarnon (NESO)" w:date="2024-11-18T11:12:00Z">
            <w:rPr/>
          </w:rPrChange>
        </w:rPr>
      </w:pPr>
      <w:r w:rsidRPr="00B77E82">
        <w:rPr>
          <w:rFonts w:ascii="Poppins" w:hAnsi="Poppins"/>
          <w:color w:val="auto"/>
          <w:rPrChange w:id="2564" w:author="Stuart McLarnon (NESO)" w:date="2024-11-18T11:12:00Z">
            <w:rPr>
              <w:color w:val="auto"/>
            </w:rPr>
          </w:rPrChange>
        </w:rPr>
        <w:t>8</w:t>
      </w:r>
      <w:r w:rsidR="001B0F34" w:rsidRPr="00B77E82">
        <w:rPr>
          <w:rFonts w:ascii="Poppins" w:hAnsi="Poppins"/>
          <w:color w:val="auto"/>
          <w:rPrChange w:id="2565" w:author="Stuart McLarnon (NESO)" w:date="2024-11-18T11:12:00Z">
            <w:rPr>
              <w:color w:val="auto"/>
            </w:rPr>
          </w:rPrChange>
        </w:rPr>
        <w:t>.2</w:t>
      </w:r>
      <w:r w:rsidR="001B0F34" w:rsidRPr="00B77E82">
        <w:rPr>
          <w:rFonts w:ascii="Poppins" w:hAnsi="Poppins"/>
          <w:color w:val="auto"/>
          <w:rPrChange w:id="2566" w:author="Stuart McLarnon (NESO)" w:date="2024-11-18T11:12:00Z">
            <w:rPr>
              <w:color w:val="auto"/>
            </w:rPr>
          </w:rPrChange>
        </w:rPr>
        <w:tab/>
        <w:t xml:space="preserve">Each EU Code Generator and GB Code Generator (as defined in the </w:t>
      </w:r>
      <w:r w:rsidR="0039354D">
        <w:rPr>
          <w:rFonts w:ascii="Poppins" w:hAnsi="Poppins"/>
          <w:color w:val="auto"/>
          <w:rPrChange w:id="2567" w:author="Stuart McLarnon (NESO)" w:date="2024-11-18T11:12:00Z">
            <w:rPr>
              <w:color w:val="auto"/>
            </w:rPr>
          </w:rPrChange>
        </w:rPr>
        <w:t>Grid Code</w:t>
      </w:r>
      <w:r w:rsidR="001B0F34" w:rsidRPr="00B77E82">
        <w:rPr>
          <w:rFonts w:ascii="Poppins" w:hAnsi="Poppins"/>
          <w:color w:val="auto"/>
          <w:rPrChange w:id="2568" w:author="Stuart McLarnon (NESO)" w:date="2024-11-18T11:12:00Z">
            <w:rPr>
              <w:color w:val="auto"/>
            </w:rPr>
          </w:rPrChange>
        </w:rPr>
        <w:t xml:space="preserve">) or DC Converter </w:t>
      </w:r>
      <w:r w:rsidRPr="00B77E82">
        <w:rPr>
          <w:rFonts w:ascii="Poppins" w:hAnsi="Poppins"/>
          <w:color w:val="auto"/>
          <w:rPrChange w:id="2569" w:author="Stuart McLarnon (NESO)" w:date="2024-11-18T11:12:00Z">
            <w:rPr>
              <w:color w:val="auto"/>
            </w:rPr>
          </w:rPrChange>
        </w:rPr>
        <w:t>o</w:t>
      </w:r>
      <w:r w:rsidR="001B0F34" w:rsidRPr="00B77E82">
        <w:rPr>
          <w:rFonts w:ascii="Poppins" w:hAnsi="Poppins"/>
          <w:color w:val="auto"/>
          <w:rPrChange w:id="2570" w:author="Stuart McLarnon (NESO)" w:date="2024-11-18T11:12:00Z">
            <w:rPr>
              <w:color w:val="auto"/>
            </w:rPr>
          </w:rPrChange>
        </w:rPr>
        <w:t xml:space="preserve">wner or HVDC </w:t>
      </w:r>
      <w:r w:rsidRPr="00B77E82">
        <w:rPr>
          <w:rFonts w:ascii="Poppins" w:hAnsi="Poppins"/>
          <w:color w:val="auto"/>
          <w:rPrChange w:id="2571" w:author="Stuart McLarnon (NESO)" w:date="2024-11-18T11:12:00Z">
            <w:rPr>
              <w:color w:val="auto"/>
            </w:rPr>
          </w:rPrChange>
        </w:rPr>
        <w:t>System</w:t>
      </w:r>
      <w:r w:rsidR="001B0F34" w:rsidRPr="00B77E82">
        <w:rPr>
          <w:rFonts w:ascii="Poppins" w:hAnsi="Poppins"/>
          <w:color w:val="auto"/>
          <w:rPrChange w:id="2572" w:author="Stuart McLarnon (NESO)" w:date="2024-11-18T11:12:00Z">
            <w:rPr>
              <w:color w:val="auto"/>
            </w:rPr>
          </w:rPrChange>
        </w:rPr>
        <w:t xml:space="preserve"> Owner </w:t>
      </w:r>
      <w:r w:rsidR="00443FEB" w:rsidRPr="00B77E82">
        <w:rPr>
          <w:rFonts w:ascii="Poppins" w:hAnsi="Poppins"/>
          <w:color w:val="auto"/>
          <w:rPrChange w:id="2573" w:author="Stuart McLarnon (NESO)" w:date="2024-11-18T11:12:00Z">
            <w:rPr>
              <w:color w:val="auto"/>
            </w:rPr>
          </w:rPrChange>
        </w:rPr>
        <w:t>or</w:t>
      </w:r>
      <w:r w:rsidR="001B0F34" w:rsidRPr="00B77E82">
        <w:rPr>
          <w:rFonts w:ascii="Poppins" w:hAnsi="Poppins"/>
          <w:color w:val="auto"/>
          <w:rPrChange w:id="2574" w:author="Stuart McLarnon (NESO)" w:date="2024-11-18T11:12:00Z">
            <w:rPr>
              <w:color w:val="auto"/>
            </w:rPr>
          </w:rPrChange>
        </w:rPr>
        <w:t xml:space="preserve"> Restoration </w:t>
      </w:r>
      <w:r w:rsidRPr="00B77E82">
        <w:rPr>
          <w:rFonts w:ascii="Poppins" w:hAnsi="Poppins"/>
          <w:color w:val="auto"/>
          <w:rPrChange w:id="2575" w:author="Stuart McLarnon (NESO)" w:date="2024-11-18T11:12:00Z">
            <w:rPr>
              <w:color w:val="auto"/>
            </w:rPr>
          </w:rPrChange>
        </w:rPr>
        <w:t>Contractor</w:t>
      </w:r>
      <w:r w:rsidR="001B0F34" w:rsidRPr="00B77E82">
        <w:rPr>
          <w:rFonts w:ascii="Poppins" w:hAnsi="Poppins"/>
          <w:color w:val="auto"/>
          <w:rPrChange w:id="2576" w:author="Stuart McLarnon (NESO)" w:date="2024-11-18T11:12:00Z">
            <w:rPr>
              <w:color w:val="auto"/>
            </w:rPr>
          </w:rPrChange>
        </w:rPr>
        <w:t xml:space="preserve"> shall be required to execute tests to assess their capability at least every 3 years as provided for in </w:t>
      </w:r>
      <w:r w:rsidR="0039354D">
        <w:rPr>
          <w:rFonts w:ascii="Poppins" w:hAnsi="Poppins"/>
          <w:i/>
          <w:color w:val="auto"/>
          <w:rPrChange w:id="2577" w:author="Stuart McLarnon (NESO)" w:date="2024-11-18T11:12:00Z">
            <w:rPr>
              <w:i/>
              <w:color w:val="auto"/>
            </w:rPr>
          </w:rPrChange>
        </w:rPr>
        <w:t>Grid Code</w:t>
      </w:r>
      <w:r w:rsidR="001B0F34" w:rsidRPr="00B77E82">
        <w:rPr>
          <w:rFonts w:ascii="Poppins" w:hAnsi="Poppins"/>
          <w:i/>
          <w:color w:val="auto"/>
          <w:rPrChange w:id="2578" w:author="Stuart McLarnon (NESO)" w:date="2024-11-18T11:12:00Z">
            <w:rPr>
              <w:i/>
              <w:color w:val="auto"/>
            </w:rPr>
          </w:rPrChange>
        </w:rPr>
        <w:t xml:space="preserve"> OC5.7</w:t>
      </w:r>
      <w:r w:rsidR="001B0F34" w:rsidRPr="00B77E82">
        <w:rPr>
          <w:rFonts w:ascii="Poppins" w:hAnsi="Poppins"/>
          <w:color w:val="auto"/>
          <w:rPrChange w:id="2579" w:author="Stuart McLarnon (NESO)" w:date="2024-11-18T11:12:00Z">
            <w:rPr>
              <w:color w:val="auto"/>
            </w:rPr>
          </w:rPrChange>
        </w:rPr>
        <w:t xml:space="preserve">. </w:t>
      </w:r>
    </w:p>
    <w:p w14:paraId="0ACBC64B" w14:textId="0CC0864E" w:rsidR="001B0F34" w:rsidRPr="00B77E82" w:rsidRDefault="005B3CA9" w:rsidP="001B0F34">
      <w:pPr>
        <w:ind w:left="720" w:hanging="720"/>
        <w:jc w:val="both"/>
        <w:rPr>
          <w:rFonts w:ascii="Poppins" w:hAnsi="Poppins"/>
          <w:color w:val="auto"/>
          <w:rPrChange w:id="2580" w:author="Stuart McLarnon (NESO)" w:date="2024-11-18T11:12:00Z">
            <w:rPr>
              <w:color w:val="auto"/>
            </w:rPr>
          </w:rPrChange>
        </w:rPr>
      </w:pPr>
      <w:r w:rsidRPr="00B77E82">
        <w:rPr>
          <w:rFonts w:ascii="Poppins" w:hAnsi="Poppins"/>
          <w:color w:val="auto"/>
          <w:rPrChange w:id="2581" w:author="Stuart McLarnon (NESO)" w:date="2024-11-18T11:12:00Z">
            <w:rPr>
              <w:color w:val="auto"/>
            </w:rPr>
          </w:rPrChange>
        </w:rPr>
        <w:t>8</w:t>
      </w:r>
      <w:r w:rsidR="001B0F34" w:rsidRPr="00B77E82">
        <w:rPr>
          <w:rFonts w:ascii="Poppins" w:hAnsi="Poppins"/>
          <w:color w:val="auto"/>
          <w:rPrChange w:id="2582" w:author="Stuart McLarnon (NESO)" w:date="2024-11-18T11:12:00Z">
            <w:rPr>
              <w:color w:val="auto"/>
            </w:rPr>
          </w:rPrChange>
        </w:rPr>
        <w:t>.</w:t>
      </w:r>
      <w:r w:rsidRPr="00B77E82">
        <w:rPr>
          <w:rFonts w:ascii="Poppins" w:hAnsi="Poppins"/>
          <w:color w:val="auto"/>
          <w:rPrChange w:id="2583" w:author="Stuart McLarnon (NESO)" w:date="2024-11-18T11:12:00Z">
            <w:rPr>
              <w:color w:val="auto"/>
            </w:rPr>
          </w:rPrChange>
        </w:rPr>
        <w:t>3</w:t>
      </w:r>
      <w:r w:rsidR="001B0F34" w:rsidRPr="00B77E82">
        <w:rPr>
          <w:rFonts w:ascii="Poppins" w:hAnsi="Poppins"/>
          <w:color w:val="auto"/>
          <w:rPrChange w:id="2584" w:author="Stuart McLarnon (NESO)" w:date="2024-11-18T11:12:00Z">
            <w:rPr>
              <w:color w:val="auto"/>
            </w:rPr>
          </w:rPrChange>
        </w:rPr>
        <w:tab/>
        <w:t xml:space="preserve">In addition to these requirements, section CC.7.11 and ECC.7.11 of the </w:t>
      </w:r>
      <w:r w:rsidR="0039354D">
        <w:rPr>
          <w:rFonts w:ascii="Poppins" w:hAnsi="Poppins"/>
          <w:color w:val="auto"/>
          <w:rPrChange w:id="2585" w:author="Stuart McLarnon (NESO)" w:date="2024-11-18T11:12:00Z">
            <w:rPr>
              <w:color w:val="auto"/>
            </w:rPr>
          </w:rPrChange>
        </w:rPr>
        <w:t>Grid Code</w:t>
      </w:r>
      <w:r w:rsidR="001B0F34" w:rsidRPr="00B77E82">
        <w:rPr>
          <w:rFonts w:ascii="Poppins" w:hAnsi="Poppins"/>
          <w:color w:val="auto"/>
          <w:rPrChange w:id="2586" w:author="Stuart McLarnon (NESO)" w:date="2024-11-18T11:12:00Z">
            <w:rPr>
              <w:color w:val="auto"/>
            </w:rPr>
          </w:rPrChange>
        </w:rPr>
        <w:t xml:space="preserve"> includes an Assurance capability assessment.  These assurance obligations which are tested through OC5.7.4 and OC5.7.5 are designed at least every three years are to ensure</w:t>
      </w:r>
      <w:del w:id="2587" w:author="Stuart McLarnon (NESO)" w:date="2024-11-18T11:12:00Z">
        <w:r w:rsidR="001B0F34">
          <w:rPr>
            <w:color w:val="auto"/>
          </w:rPr>
          <w:delText>:-</w:delText>
        </w:r>
      </w:del>
      <w:ins w:id="2588" w:author="Stuart McLarnon (NESO)" w:date="2024-11-18T11:12:00Z">
        <w:r w:rsidR="001B0F34" w:rsidRPr="00B77E82">
          <w:rPr>
            <w:rFonts w:ascii="Poppins" w:hAnsi="Poppins" w:cs="Poppins"/>
            <w:color w:val="auto"/>
          </w:rPr>
          <w:t>:</w:t>
        </w:r>
      </w:ins>
    </w:p>
    <w:p w14:paraId="4682F4AD" w14:textId="50ED255E" w:rsidR="001B0F34" w:rsidRPr="00BA76DA" w:rsidRDefault="001B0F34">
      <w:pPr>
        <w:pStyle w:val="ListParagraph"/>
        <w:numPr>
          <w:ilvl w:val="1"/>
          <w:numId w:val="52"/>
        </w:numPr>
        <w:ind w:left="1560" w:hanging="786"/>
        <w:jc w:val="both"/>
        <w:rPr>
          <w:rFonts w:ascii="Poppins" w:hAnsi="Poppins"/>
          <w:color w:val="auto"/>
          <w:rPrChange w:id="2589" w:author="Stuart McLarnon (NESO)" w:date="2024-11-18T11:12:00Z">
            <w:rPr>
              <w:color w:val="auto"/>
            </w:rPr>
          </w:rPrChange>
        </w:rPr>
        <w:pPrChange w:id="2590" w:author="Stuart McLarnon (NESO)" w:date="2024-11-18T11:12:00Z">
          <w:pPr>
            <w:ind w:left="720" w:firstLine="698"/>
            <w:jc w:val="both"/>
          </w:pPr>
        </w:pPrChange>
      </w:pPr>
      <w:del w:id="2591" w:author="Stuart McLarnon (NESO)" w:date="2024-11-18T11:12:00Z">
        <w:r>
          <w:rPr>
            <w:rFonts w:cstheme="minorHAnsi"/>
            <w:color w:val="auto"/>
          </w:rPr>
          <w:delText>•</w:delText>
        </w:r>
        <w:r>
          <w:rPr>
            <w:color w:val="auto"/>
          </w:rPr>
          <w:delText xml:space="preserve">  </w:delText>
        </w:r>
      </w:del>
      <w:r w:rsidRPr="00BA76DA">
        <w:rPr>
          <w:rFonts w:ascii="Poppins" w:hAnsi="Poppins"/>
          <w:color w:val="auto"/>
          <w:rPrChange w:id="2592" w:author="Stuart McLarnon (NESO)" w:date="2024-11-18T11:12:00Z">
            <w:rPr>
              <w:color w:val="auto"/>
            </w:rPr>
          </w:rPrChange>
        </w:rPr>
        <w:t>Plant can shutdown safely in the event site supplies are lost,</w:t>
      </w:r>
    </w:p>
    <w:p w14:paraId="28F16AFD" w14:textId="07EDDAD5" w:rsidR="001B0F34" w:rsidRPr="00BA76DA" w:rsidRDefault="001B0F34">
      <w:pPr>
        <w:pStyle w:val="ListParagraph"/>
        <w:numPr>
          <w:ilvl w:val="1"/>
          <w:numId w:val="52"/>
        </w:numPr>
        <w:ind w:left="1560" w:hanging="786"/>
        <w:jc w:val="both"/>
        <w:rPr>
          <w:rFonts w:ascii="Poppins" w:hAnsi="Poppins"/>
          <w:color w:val="auto"/>
          <w:rPrChange w:id="2593" w:author="Stuart McLarnon (NESO)" w:date="2024-11-18T11:12:00Z">
            <w:rPr>
              <w:color w:val="auto"/>
            </w:rPr>
          </w:rPrChange>
        </w:rPr>
        <w:pPrChange w:id="2594" w:author="Stuart McLarnon (NESO)" w:date="2024-11-18T11:12:00Z">
          <w:pPr>
            <w:pStyle w:val="ListParagraph"/>
            <w:numPr>
              <w:numId w:val="79"/>
            </w:numPr>
            <w:ind w:left="1560" w:hanging="142"/>
            <w:jc w:val="both"/>
          </w:pPr>
        </w:pPrChange>
      </w:pPr>
      <w:r w:rsidRPr="00BA76DA">
        <w:rPr>
          <w:rFonts w:ascii="Poppins" w:hAnsi="Poppins"/>
          <w:color w:val="auto"/>
          <w:rPrChange w:id="2595" w:author="Stuart McLarnon (NESO)" w:date="2024-11-18T11:12:00Z">
            <w:rPr>
              <w:color w:val="auto"/>
            </w:rPr>
          </w:rPrChange>
        </w:rPr>
        <w:t>The plant can be restarted when site supplies are restored on the basis that supplies are restored within 72 hours of the shutdown</w:t>
      </w:r>
      <w:ins w:id="2596" w:author="Stuart McLarnon (NESO)" w:date="2024-11-18T11:12:00Z">
        <w:r w:rsidR="00BA76DA">
          <w:rPr>
            <w:rFonts w:ascii="Poppins" w:hAnsi="Poppins" w:cs="Poppins"/>
            <w:color w:val="auto"/>
          </w:rPr>
          <w:t>,</w:t>
        </w:r>
      </w:ins>
    </w:p>
    <w:p w14:paraId="798EE89F" w14:textId="34BF687B" w:rsidR="001B0F34" w:rsidRPr="00BA76DA" w:rsidRDefault="001B0F34">
      <w:pPr>
        <w:pStyle w:val="ListParagraph"/>
        <w:numPr>
          <w:ilvl w:val="1"/>
          <w:numId w:val="52"/>
        </w:numPr>
        <w:ind w:left="1560" w:hanging="786"/>
        <w:jc w:val="both"/>
        <w:rPr>
          <w:rFonts w:ascii="Poppins" w:hAnsi="Poppins"/>
          <w:color w:val="auto"/>
          <w:rPrChange w:id="2597" w:author="Stuart McLarnon (NESO)" w:date="2024-11-18T11:12:00Z">
            <w:rPr>
              <w:color w:val="auto"/>
            </w:rPr>
          </w:rPrChange>
        </w:rPr>
        <w:pPrChange w:id="2598" w:author="Stuart McLarnon (NESO)" w:date="2024-11-18T11:12:00Z">
          <w:pPr>
            <w:pStyle w:val="ListParagraph"/>
            <w:numPr>
              <w:numId w:val="79"/>
            </w:numPr>
            <w:ind w:left="1560" w:hanging="142"/>
            <w:jc w:val="both"/>
          </w:pPr>
        </w:pPrChange>
      </w:pPr>
      <w:r w:rsidRPr="00BA76DA">
        <w:rPr>
          <w:rFonts w:ascii="Poppins" w:hAnsi="Poppins"/>
          <w:color w:val="auto"/>
          <w:rPrChange w:id="2599" w:author="Stuart McLarnon (NESO)" w:date="2024-11-18T11:12:00Z">
            <w:rPr>
              <w:color w:val="auto"/>
            </w:rPr>
          </w:rPrChange>
        </w:rPr>
        <w:t xml:space="preserve">Network Operators in coordination with </w:t>
      </w:r>
      <w:del w:id="2600" w:author="Stuart McLarnon (NESO)" w:date="2024-11-18T11:12:00Z">
        <w:r>
          <w:rPr>
            <w:color w:val="auto"/>
          </w:rPr>
          <w:delText>National Grid ESO</w:delText>
        </w:r>
      </w:del>
      <w:ins w:id="2601" w:author="Stuart McLarnon (NESO)" w:date="2024-11-18T11:12:00Z">
        <w:r w:rsidR="00C34B53" w:rsidRPr="00BA76DA">
          <w:rPr>
            <w:rFonts w:ascii="Poppins" w:hAnsi="Poppins" w:cs="Poppins"/>
            <w:color w:val="auto"/>
          </w:rPr>
          <w:t>NESO</w:t>
        </w:r>
      </w:ins>
      <w:r w:rsidRPr="00BA76DA">
        <w:rPr>
          <w:rFonts w:ascii="Poppins" w:hAnsi="Poppins"/>
          <w:color w:val="auto"/>
          <w:rPrChange w:id="2602" w:author="Stuart McLarnon (NESO)" w:date="2024-11-18T11:12:00Z">
            <w:rPr>
              <w:color w:val="auto"/>
            </w:rPr>
          </w:rPrChange>
        </w:rPr>
        <w:t>, Transmission Licensees and other parties have the capability to restore demand at sufficient speed to meet the requirements of the Electricity System Restoration Standard.</w:t>
      </w:r>
    </w:p>
    <w:p w14:paraId="7A7F11D8" w14:textId="4AC0AE97" w:rsidR="001B0F34" w:rsidRPr="00B77E82" w:rsidRDefault="00FC12A8" w:rsidP="001B0F34">
      <w:pPr>
        <w:ind w:left="720" w:hanging="720"/>
        <w:jc w:val="both"/>
        <w:rPr>
          <w:rFonts w:ascii="Poppins" w:hAnsi="Poppins"/>
          <w:rPrChange w:id="2603" w:author="Stuart McLarnon (NESO)" w:date="2024-11-18T11:12:00Z">
            <w:rPr/>
          </w:rPrChange>
        </w:rPr>
      </w:pPr>
      <w:r w:rsidRPr="00B77E82">
        <w:rPr>
          <w:rFonts w:ascii="Poppins" w:hAnsi="Poppins"/>
          <w:color w:val="auto"/>
          <w:rPrChange w:id="2604" w:author="Stuart McLarnon (NESO)" w:date="2024-11-18T11:12:00Z">
            <w:rPr>
              <w:color w:val="auto"/>
            </w:rPr>
          </w:rPrChange>
        </w:rPr>
        <w:lastRenderedPageBreak/>
        <w:t>8</w:t>
      </w:r>
      <w:r w:rsidR="001B0F34" w:rsidRPr="00B77E82">
        <w:rPr>
          <w:rFonts w:ascii="Poppins" w:hAnsi="Poppins"/>
          <w:color w:val="auto"/>
          <w:rPrChange w:id="2605" w:author="Stuart McLarnon (NESO)" w:date="2024-11-18T11:12:00Z">
            <w:rPr>
              <w:color w:val="auto"/>
            </w:rPr>
          </w:rPrChange>
        </w:rPr>
        <w:t>.</w:t>
      </w:r>
      <w:r w:rsidRPr="00B77E82">
        <w:rPr>
          <w:rFonts w:ascii="Poppins" w:hAnsi="Poppins"/>
          <w:color w:val="auto"/>
          <w:rPrChange w:id="2606" w:author="Stuart McLarnon (NESO)" w:date="2024-11-18T11:12:00Z">
            <w:rPr>
              <w:color w:val="auto"/>
            </w:rPr>
          </w:rPrChange>
        </w:rPr>
        <w:t>4</w:t>
      </w:r>
      <w:r w:rsidR="001B0F34" w:rsidRPr="00B77E82">
        <w:rPr>
          <w:rFonts w:ascii="Poppins" w:hAnsi="Poppins"/>
          <w:color w:val="auto"/>
          <w:rPrChange w:id="2607" w:author="Stuart McLarnon (NESO)" w:date="2024-11-18T11:12:00Z">
            <w:rPr>
              <w:color w:val="auto"/>
            </w:rPr>
          </w:rPrChange>
        </w:rPr>
        <w:tab/>
        <w:t xml:space="preserve">Each Generator which owns or operates a Type C or D Power Generating Module shall be capable of delivering a quick re-synchronisation service and shall execute a trip to house load test after any changes of equipment having an impact on its house load operation capability, or after 2 unsuccessful trips in real operation as provided for in </w:t>
      </w:r>
      <w:r w:rsidR="0039354D">
        <w:rPr>
          <w:rFonts w:ascii="Poppins" w:hAnsi="Poppins"/>
          <w:i/>
          <w:color w:val="auto"/>
          <w:rPrChange w:id="2608" w:author="Stuart McLarnon (NESO)" w:date="2024-11-18T11:12:00Z">
            <w:rPr>
              <w:i/>
              <w:color w:val="auto"/>
            </w:rPr>
          </w:rPrChange>
        </w:rPr>
        <w:t>Grid Code</w:t>
      </w:r>
      <w:r w:rsidR="001B0F34" w:rsidRPr="00B77E82">
        <w:rPr>
          <w:rFonts w:ascii="Poppins" w:hAnsi="Poppins"/>
          <w:i/>
          <w:color w:val="auto"/>
          <w:rPrChange w:id="2609" w:author="Stuart McLarnon (NESO)" w:date="2024-11-18T11:12:00Z">
            <w:rPr>
              <w:i/>
              <w:color w:val="auto"/>
            </w:rPr>
          </w:rPrChange>
        </w:rPr>
        <w:t xml:space="preserve"> OC5.7.</w:t>
      </w:r>
      <w:r w:rsidR="00EE581E" w:rsidRPr="00B77E82">
        <w:rPr>
          <w:rFonts w:ascii="Poppins" w:hAnsi="Poppins"/>
          <w:i/>
          <w:color w:val="auto"/>
          <w:rPrChange w:id="2610" w:author="Stuart McLarnon (NESO)" w:date="2024-11-18T11:12:00Z">
            <w:rPr>
              <w:i/>
              <w:color w:val="auto"/>
            </w:rPr>
          </w:rPrChange>
        </w:rPr>
        <w:t>1(a)</w:t>
      </w:r>
      <w:r w:rsidR="001B4486" w:rsidRPr="00B77E82">
        <w:rPr>
          <w:rFonts w:ascii="Poppins" w:hAnsi="Poppins"/>
          <w:i/>
          <w:color w:val="auto"/>
          <w:rPrChange w:id="2611" w:author="Stuart McLarnon (NESO)" w:date="2024-11-18T11:12:00Z">
            <w:rPr>
              <w:i/>
              <w:color w:val="auto"/>
            </w:rPr>
          </w:rPrChange>
        </w:rPr>
        <w:t>(iii)</w:t>
      </w:r>
      <w:r w:rsidR="00EE581E" w:rsidRPr="00B77E82">
        <w:rPr>
          <w:rFonts w:ascii="Poppins" w:hAnsi="Poppins"/>
          <w:i/>
          <w:color w:val="auto"/>
          <w:rPrChange w:id="2612" w:author="Stuart McLarnon (NESO)" w:date="2024-11-18T11:12:00Z">
            <w:rPr>
              <w:i/>
              <w:color w:val="auto"/>
            </w:rPr>
          </w:rPrChange>
        </w:rPr>
        <w:t xml:space="preserve"> and OC5.7.1(b)(</w:t>
      </w:r>
      <w:r w:rsidR="00DA5EFA" w:rsidRPr="00B77E82">
        <w:rPr>
          <w:rFonts w:ascii="Poppins" w:hAnsi="Poppins"/>
          <w:i/>
          <w:color w:val="auto"/>
          <w:rPrChange w:id="2613" w:author="Stuart McLarnon (NESO)" w:date="2024-11-18T11:12:00Z">
            <w:rPr>
              <w:i/>
              <w:color w:val="auto"/>
            </w:rPr>
          </w:rPrChange>
        </w:rPr>
        <w:t>iv)</w:t>
      </w:r>
      <w:r w:rsidR="001B0F34" w:rsidRPr="00B77E82">
        <w:rPr>
          <w:rFonts w:ascii="Poppins" w:hAnsi="Poppins"/>
          <w:color w:val="auto"/>
          <w:rPrChange w:id="2614" w:author="Stuart McLarnon (NESO)" w:date="2024-11-18T11:12:00Z">
            <w:rPr>
              <w:color w:val="auto"/>
            </w:rPr>
          </w:rPrChange>
        </w:rPr>
        <w:t xml:space="preserve">. </w:t>
      </w:r>
    </w:p>
    <w:p w14:paraId="58323B4C" w14:textId="2E180EA7" w:rsidR="001B0F34" w:rsidRPr="00B77E82" w:rsidRDefault="00FC12A8" w:rsidP="001B0F34">
      <w:pPr>
        <w:ind w:left="720" w:hanging="720"/>
        <w:jc w:val="both"/>
        <w:rPr>
          <w:rFonts w:ascii="Poppins" w:hAnsi="Poppins"/>
          <w:rPrChange w:id="2615" w:author="Stuart McLarnon (NESO)" w:date="2024-11-18T11:12:00Z">
            <w:rPr/>
          </w:rPrChange>
        </w:rPr>
      </w:pPr>
      <w:r w:rsidRPr="00B77E82">
        <w:rPr>
          <w:rFonts w:ascii="Poppins" w:hAnsi="Poppins"/>
          <w:color w:val="auto"/>
          <w:rPrChange w:id="2616" w:author="Stuart McLarnon (NESO)" w:date="2024-11-18T11:12:00Z">
            <w:rPr>
              <w:color w:val="auto"/>
            </w:rPr>
          </w:rPrChange>
        </w:rPr>
        <w:t>8</w:t>
      </w:r>
      <w:r w:rsidR="001B0F34" w:rsidRPr="00B77E82">
        <w:rPr>
          <w:rFonts w:ascii="Poppins" w:hAnsi="Poppins"/>
          <w:color w:val="auto"/>
          <w:rPrChange w:id="2617" w:author="Stuart McLarnon (NESO)" w:date="2024-11-18T11:12:00Z">
            <w:rPr>
              <w:color w:val="auto"/>
            </w:rPr>
          </w:rPrChange>
        </w:rPr>
        <w:t>.</w:t>
      </w:r>
      <w:r w:rsidRPr="00B77E82">
        <w:rPr>
          <w:rFonts w:ascii="Poppins" w:hAnsi="Poppins"/>
          <w:color w:val="auto"/>
          <w:rPrChange w:id="2618" w:author="Stuart McLarnon (NESO)" w:date="2024-11-18T11:12:00Z">
            <w:rPr>
              <w:color w:val="auto"/>
            </w:rPr>
          </w:rPrChange>
        </w:rPr>
        <w:t>5</w:t>
      </w:r>
      <w:r w:rsidR="001B0F34" w:rsidRPr="00B77E82">
        <w:rPr>
          <w:rFonts w:ascii="Poppins" w:hAnsi="Poppins"/>
          <w:color w:val="auto"/>
          <w:rPrChange w:id="2619" w:author="Stuart McLarnon (NESO)" w:date="2024-11-18T11:12:00Z">
            <w:rPr>
              <w:color w:val="auto"/>
            </w:rPr>
          </w:rPrChange>
        </w:rPr>
        <w:tab/>
      </w:r>
      <w:del w:id="2620" w:author="Stuart McLarnon (NESO)" w:date="2024-11-18T11:12:00Z">
        <w:r w:rsidR="001B0F34" w:rsidRPr="00157370">
          <w:rPr>
            <w:color w:val="auto"/>
          </w:rPr>
          <w:delText>NG</w:delText>
        </w:r>
        <w:r w:rsidR="001B0F34" w:rsidRPr="00F8653D">
          <w:rPr>
            <w:color w:val="auto"/>
          </w:rPr>
          <w:delText>ES</w:delText>
        </w:r>
        <w:r w:rsidR="001B0F34" w:rsidRPr="00157370">
          <w:rPr>
            <w:color w:val="auto"/>
          </w:rPr>
          <w:delText>O</w:delText>
        </w:r>
      </w:del>
      <w:ins w:id="2621" w:author="Stuart McLarnon (NESO)" w:date="2024-11-18T11:12:00Z">
        <w:r w:rsidR="00C34B53">
          <w:rPr>
            <w:rFonts w:ascii="Poppins" w:hAnsi="Poppins" w:cs="Poppins"/>
            <w:color w:val="auto"/>
          </w:rPr>
          <w:t>NESO</w:t>
        </w:r>
      </w:ins>
      <w:r w:rsidR="001B0F34" w:rsidRPr="00B77E82">
        <w:rPr>
          <w:rFonts w:ascii="Poppins" w:hAnsi="Poppins"/>
          <w:color w:val="auto"/>
          <w:rPrChange w:id="2622" w:author="Stuart McLarnon (NESO)" w:date="2024-11-18T11:12:00Z">
            <w:rPr>
              <w:color w:val="auto"/>
            </w:rPr>
          </w:rPrChange>
        </w:rPr>
        <w:t xml:space="preserve">, Transmission Licensees, Network Operators and CUSC Parties shall test their communication systems at least every year as provided for in </w:t>
      </w:r>
      <w:r w:rsidR="0039354D">
        <w:rPr>
          <w:rFonts w:ascii="Poppins" w:hAnsi="Poppins"/>
          <w:i/>
          <w:color w:val="auto"/>
          <w:rPrChange w:id="2623" w:author="Stuart McLarnon (NESO)" w:date="2024-11-18T11:12:00Z">
            <w:rPr>
              <w:i/>
              <w:color w:val="auto"/>
            </w:rPr>
          </w:rPrChange>
        </w:rPr>
        <w:t>Grid Code</w:t>
      </w:r>
      <w:r w:rsidR="001B0F34" w:rsidRPr="00B77E82">
        <w:rPr>
          <w:rFonts w:ascii="Poppins" w:hAnsi="Poppins"/>
          <w:i/>
          <w:color w:val="auto"/>
          <w:rPrChange w:id="2624" w:author="Stuart McLarnon (NESO)" w:date="2024-11-18T11:12:00Z">
            <w:rPr>
              <w:i/>
              <w:color w:val="auto"/>
            </w:rPr>
          </w:rPrChange>
        </w:rPr>
        <w:t xml:space="preserve"> CC/ECC.6.5.4.4.</w:t>
      </w:r>
    </w:p>
    <w:p w14:paraId="1A19AE8D" w14:textId="6BF6D995" w:rsidR="001B0F34" w:rsidRPr="00B77E82" w:rsidRDefault="00300848" w:rsidP="001B0F34">
      <w:pPr>
        <w:ind w:left="720" w:hanging="720"/>
        <w:jc w:val="both"/>
        <w:rPr>
          <w:rFonts w:ascii="Poppins" w:hAnsi="Poppins"/>
          <w:i/>
          <w:rPrChange w:id="2625" w:author="Stuart McLarnon (NESO)" w:date="2024-11-18T11:12:00Z">
            <w:rPr>
              <w:i/>
            </w:rPr>
          </w:rPrChange>
        </w:rPr>
      </w:pPr>
      <w:r w:rsidRPr="00B77E82">
        <w:rPr>
          <w:rFonts w:ascii="Poppins" w:hAnsi="Poppins"/>
          <w:color w:val="auto"/>
          <w:rPrChange w:id="2626" w:author="Stuart McLarnon (NESO)" w:date="2024-11-18T11:12:00Z">
            <w:rPr>
              <w:color w:val="auto"/>
            </w:rPr>
          </w:rPrChange>
        </w:rPr>
        <w:t>8.6</w:t>
      </w:r>
      <w:r w:rsidR="001B0F34" w:rsidRPr="00B77E82">
        <w:rPr>
          <w:rFonts w:ascii="Poppins" w:hAnsi="Poppins"/>
          <w:color w:val="auto"/>
          <w:rPrChange w:id="2627" w:author="Stuart McLarnon (NESO)" w:date="2024-11-18T11:12:00Z">
            <w:rPr>
              <w:color w:val="auto"/>
            </w:rPr>
          </w:rPrChange>
        </w:rPr>
        <w:tab/>
      </w:r>
      <w:del w:id="2628" w:author="Stuart McLarnon (NESO)" w:date="2024-11-18T11:12:00Z">
        <w:r w:rsidR="001B0F34" w:rsidRPr="00157370">
          <w:rPr>
            <w:color w:val="auto"/>
          </w:rPr>
          <w:delText>NGESO</w:delText>
        </w:r>
      </w:del>
      <w:ins w:id="2629" w:author="Stuart McLarnon (NESO)" w:date="2024-11-18T11:12:00Z">
        <w:r w:rsidR="00C34B53">
          <w:rPr>
            <w:rFonts w:ascii="Poppins" w:hAnsi="Poppins" w:cs="Poppins"/>
            <w:color w:val="auto"/>
          </w:rPr>
          <w:t>NESO</w:t>
        </w:r>
      </w:ins>
      <w:r w:rsidR="001B0F34" w:rsidRPr="00B77E82">
        <w:rPr>
          <w:rFonts w:ascii="Poppins" w:hAnsi="Poppins"/>
          <w:color w:val="auto"/>
          <w:rPrChange w:id="2630" w:author="Stuart McLarnon (NESO)" w:date="2024-11-18T11:12:00Z">
            <w:rPr>
              <w:color w:val="auto"/>
            </w:rPr>
          </w:rPrChange>
        </w:rPr>
        <w:t xml:space="preserve">, Transmission Licensees, Network Operators and CUSC Parties shall test the backup power supplies of their communication systems at least every 5 years as provided for in </w:t>
      </w:r>
      <w:r w:rsidR="0039354D">
        <w:rPr>
          <w:rFonts w:ascii="Poppins" w:hAnsi="Poppins"/>
          <w:i/>
          <w:color w:val="auto"/>
          <w:rPrChange w:id="2631" w:author="Stuart McLarnon (NESO)" w:date="2024-11-18T11:12:00Z">
            <w:rPr>
              <w:i/>
              <w:color w:val="auto"/>
            </w:rPr>
          </w:rPrChange>
        </w:rPr>
        <w:t>Grid Code</w:t>
      </w:r>
      <w:r w:rsidR="001B0F34" w:rsidRPr="00B77E82">
        <w:rPr>
          <w:rFonts w:ascii="Poppins" w:hAnsi="Poppins"/>
          <w:i/>
          <w:color w:val="auto"/>
          <w:rPrChange w:id="2632" w:author="Stuart McLarnon (NESO)" w:date="2024-11-18T11:12:00Z">
            <w:rPr>
              <w:i/>
              <w:color w:val="auto"/>
            </w:rPr>
          </w:rPrChange>
        </w:rPr>
        <w:t xml:space="preserve"> CC/ECC.6.5.4.4.</w:t>
      </w:r>
    </w:p>
    <w:p w14:paraId="664A05D3" w14:textId="78061CD1" w:rsidR="001B0F34" w:rsidRPr="00B77E82" w:rsidRDefault="00300848" w:rsidP="001B0F34">
      <w:pPr>
        <w:ind w:left="720" w:hanging="720"/>
        <w:jc w:val="both"/>
        <w:rPr>
          <w:rFonts w:ascii="Poppins" w:hAnsi="Poppins"/>
          <w:rPrChange w:id="2633" w:author="Stuart McLarnon (NESO)" w:date="2024-11-18T11:12:00Z">
            <w:rPr/>
          </w:rPrChange>
        </w:rPr>
      </w:pPr>
      <w:r w:rsidRPr="00B77E82">
        <w:rPr>
          <w:rFonts w:ascii="Poppins" w:hAnsi="Poppins"/>
          <w:color w:val="auto"/>
          <w:rPrChange w:id="2634" w:author="Stuart McLarnon (NESO)" w:date="2024-11-18T11:12:00Z">
            <w:rPr>
              <w:color w:val="auto"/>
            </w:rPr>
          </w:rPrChange>
        </w:rPr>
        <w:t>8.7</w:t>
      </w:r>
      <w:r w:rsidR="001B0F34" w:rsidRPr="00B77E82">
        <w:rPr>
          <w:rFonts w:ascii="Poppins" w:hAnsi="Poppins"/>
          <w:color w:val="auto"/>
          <w:rPrChange w:id="2635" w:author="Stuart McLarnon (NESO)" w:date="2024-11-18T11:12:00Z">
            <w:rPr>
              <w:color w:val="auto"/>
            </w:rPr>
          </w:rPrChange>
        </w:rPr>
        <w:tab/>
      </w:r>
      <w:del w:id="2636" w:author="Stuart McLarnon (NESO)" w:date="2024-11-18T11:12:00Z">
        <w:r w:rsidR="001B0F34" w:rsidRPr="00157370">
          <w:rPr>
            <w:color w:val="auto"/>
          </w:rPr>
          <w:delText>NGESO</w:delText>
        </w:r>
      </w:del>
      <w:ins w:id="2637" w:author="Stuart McLarnon (NESO)" w:date="2024-11-18T11:12:00Z">
        <w:r w:rsidR="00C34B53">
          <w:rPr>
            <w:rFonts w:ascii="Poppins" w:hAnsi="Poppins" w:cs="Poppins"/>
            <w:color w:val="auto"/>
          </w:rPr>
          <w:t>NESO</w:t>
        </w:r>
      </w:ins>
      <w:r w:rsidR="001B0F34" w:rsidRPr="00B77E82">
        <w:rPr>
          <w:rFonts w:ascii="Poppins" w:hAnsi="Poppins"/>
          <w:color w:val="auto"/>
          <w:rPrChange w:id="2638" w:author="Stuart McLarnon (NESO)" w:date="2024-11-18T11:12:00Z">
            <w:rPr>
              <w:color w:val="auto"/>
            </w:rPr>
          </w:rPrChange>
        </w:rPr>
        <w:t xml:space="preserve"> and Transmission Licensees shall test the capability of main and backup power sources to supply its main and backup control rooms at least every year.</w:t>
      </w:r>
    </w:p>
    <w:p w14:paraId="40CE6F1B" w14:textId="1D8C6927" w:rsidR="001B0F34" w:rsidRPr="00B77E82" w:rsidRDefault="00300848" w:rsidP="001B0F34">
      <w:pPr>
        <w:ind w:left="720" w:hanging="720"/>
        <w:jc w:val="both"/>
        <w:rPr>
          <w:rFonts w:ascii="Poppins" w:hAnsi="Poppins"/>
          <w:color w:val="auto"/>
          <w:rPrChange w:id="2639" w:author="Stuart McLarnon (NESO)" w:date="2024-11-18T11:12:00Z">
            <w:rPr>
              <w:color w:val="auto"/>
            </w:rPr>
          </w:rPrChange>
        </w:rPr>
      </w:pPr>
      <w:r w:rsidRPr="00B77E82">
        <w:rPr>
          <w:rFonts w:ascii="Poppins" w:hAnsi="Poppins"/>
          <w:color w:val="auto"/>
          <w:rPrChange w:id="2640" w:author="Stuart McLarnon (NESO)" w:date="2024-11-18T11:12:00Z">
            <w:rPr>
              <w:color w:val="auto"/>
            </w:rPr>
          </w:rPrChange>
        </w:rPr>
        <w:t>8.8</w:t>
      </w:r>
      <w:r w:rsidR="001B0F34" w:rsidRPr="00B77E82">
        <w:rPr>
          <w:rFonts w:ascii="Poppins" w:hAnsi="Poppins"/>
          <w:color w:val="auto"/>
          <w:rPrChange w:id="2641" w:author="Stuart McLarnon (NESO)" w:date="2024-11-18T11:12:00Z">
            <w:rPr>
              <w:color w:val="auto"/>
            </w:rPr>
          </w:rPrChange>
        </w:rPr>
        <w:tab/>
      </w:r>
      <w:del w:id="2642" w:author="Stuart McLarnon (NESO)" w:date="2024-11-18T11:12:00Z">
        <w:r w:rsidR="001B0F34" w:rsidRPr="00157370">
          <w:rPr>
            <w:color w:val="auto"/>
          </w:rPr>
          <w:delText>NGESO</w:delText>
        </w:r>
      </w:del>
      <w:ins w:id="2643" w:author="Stuart McLarnon (NESO)" w:date="2024-11-18T11:12:00Z">
        <w:r w:rsidR="00C34B53">
          <w:rPr>
            <w:rFonts w:ascii="Poppins" w:hAnsi="Poppins" w:cs="Poppins"/>
            <w:color w:val="auto"/>
          </w:rPr>
          <w:t>NESO</w:t>
        </w:r>
      </w:ins>
      <w:r w:rsidR="001B0F34" w:rsidRPr="00B77E82">
        <w:rPr>
          <w:rFonts w:ascii="Poppins" w:hAnsi="Poppins"/>
          <w:color w:val="auto"/>
          <w:rPrChange w:id="2644" w:author="Stuart McLarnon (NESO)" w:date="2024-11-18T11:12:00Z">
            <w:rPr>
              <w:color w:val="auto"/>
            </w:rPr>
          </w:rPrChange>
        </w:rPr>
        <w:t xml:space="preserve"> and Transmission Licensees shall test the functionality of critical tools and facilities at least every 3 years in accordance with the requirements of OC5.7.4 and OC5.7.5.  Where these tools involve CUSC Parties</w:t>
      </w:r>
      <w:r w:rsidR="007724ED" w:rsidRPr="00B77E82">
        <w:rPr>
          <w:rFonts w:ascii="Poppins" w:hAnsi="Poppins"/>
          <w:color w:val="auto"/>
          <w:rPrChange w:id="2645" w:author="Stuart McLarnon (NESO)" w:date="2024-11-18T11:12:00Z">
            <w:rPr>
              <w:color w:val="auto"/>
            </w:rPr>
          </w:rPrChange>
        </w:rPr>
        <w:t>, Restoration Con</w:t>
      </w:r>
      <w:r w:rsidRPr="00B77E82">
        <w:rPr>
          <w:rFonts w:ascii="Poppins" w:hAnsi="Poppins"/>
          <w:color w:val="auto"/>
          <w:rPrChange w:id="2646" w:author="Stuart McLarnon (NESO)" w:date="2024-11-18T11:12:00Z">
            <w:rPr>
              <w:color w:val="auto"/>
            </w:rPr>
          </w:rPrChange>
        </w:rPr>
        <w:t>tractors</w:t>
      </w:r>
      <w:r w:rsidR="001B0F34" w:rsidRPr="00B77E82">
        <w:rPr>
          <w:rFonts w:ascii="Poppins" w:hAnsi="Poppins"/>
          <w:color w:val="auto"/>
          <w:rPrChange w:id="2647" w:author="Stuart McLarnon (NESO)" w:date="2024-11-18T11:12:00Z">
            <w:rPr>
              <w:color w:val="auto"/>
            </w:rPr>
          </w:rPrChange>
        </w:rPr>
        <w:t xml:space="preserve"> and Network Operators, these parties shall participate in the tests.  Critical tools and facilities are plant and apparatus, equipment controlling that plant and apparatus and the necessary personnel with the appropriate skill and knowledge to operate and control that plant and apparatus.</w:t>
      </w:r>
    </w:p>
    <w:p w14:paraId="4A893786" w14:textId="2EAAADF3" w:rsidR="001B0F34" w:rsidRPr="00B77E82" w:rsidRDefault="00571B5A" w:rsidP="001B0F34">
      <w:pPr>
        <w:ind w:left="720" w:hanging="720"/>
        <w:jc w:val="both"/>
        <w:rPr>
          <w:rFonts w:ascii="Poppins" w:hAnsi="Poppins"/>
          <w:color w:val="auto"/>
          <w:rPrChange w:id="2648" w:author="Stuart McLarnon (NESO)" w:date="2024-11-18T11:12:00Z">
            <w:rPr>
              <w:color w:val="auto"/>
            </w:rPr>
          </w:rPrChange>
        </w:rPr>
      </w:pPr>
      <w:r w:rsidRPr="00B77E82">
        <w:rPr>
          <w:rFonts w:ascii="Poppins" w:hAnsi="Poppins"/>
          <w:color w:val="auto"/>
          <w:rPrChange w:id="2649" w:author="Stuart McLarnon (NESO)" w:date="2024-11-18T11:12:00Z">
            <w:rPr>
              <w:color w:val="auto"/>
            </w:rPr>
          </w:rPrChange>
        </w:rPr>
        <w:t>8.9</w:t>
      </w:r>
      <w:r w:rsidR="001B0F34" w:rsidRPr="00B77E82">
        <w:rPr>
          <w:rFonts w:ascii="Poppins" w:hAnsi="Poppins"/>
          <w:color w:val="auto"/>
          <w:rPrChange w:id="2650" w:author="Stuart McLarnon (NESO)" w:date="2024-11-18T11:12:00Z">
            <w:rPr>
              <w:color w:val="auto"/>
            </w:rPr>
          </w:rPrChange>
        </w:rPr>
        <w:tab/>
      </w:r>
      <w:del w:id="2651" w:author="Stuart McLarnon (NESO)" w:date="2024-11-18T11:12:00Z">
        <w:r w:rsidR="001B0F34" w:rsidRPr="00157370">
          <w:rPr>
            <w:color w:val="auto"/>
          </w:rPr>
          <w:delText>NGESO</w:delText>
        </w:r>
      </w:del>
      <w:ins w:id="2652" w:author="Stuart McLarnon (NESO)" w:date="2024-11-18T11:12:00Z">
        <w:r w:rsidR="00C34B53">
          <w:rPr>
            <w:rFonts w:ascii="Poppins" w:hAnsi="Poppins" w:cs="Poppins"/>
            <w:color w:val="auto"/>
          </w:rPr>
          <w:t>NESO</w:t>
        </w:r>
      </w:ins>
      <w:r w:rsidR="001B0F34" w:rsidRPr="00B77E82">
        <w:rPr>
          <w:rFonts w:ascii="Poppins" w:hAnsi="Poppins"/>
          <w:color w:val="auto"/>
          <w:rPrChange w:id="2653" w:author="Stuart McLarnon (NESO)" w:date="2024-11-18T11:12:00Z">
            <w:rPr>
              <w:color w:val="auto"/>
            </w:rPr>
          </w:rPrChange>
        </w:rPr>
        <w:t xml:space="preserve"> and Transmission Licensees shall test the capability of backup power sources to supply essential services of critical substations at least every 3 years.</w:t>
      </w:r>
    </w:p>
    <w:p w14:paraId="0D23EBEB" w14:textId="64E00044" w:rsidR="001B0F34" w:rsidRPr="00B77E82" w:rsidRDefault="00571B5A" w:rsidP="001B0F34">
      <w:pPr>
        <w:ind w:left="720" w:hanging="720"/>
        <w:jc w:val="both"/>
        <w:rPr>
          <w:rFonts w:ascii="Poppins" w:hAnsi="Poppins"/>
          <w:color w:val="auto"/>
          <w:rPrChange w:id="2654" w:author="Stuart McLarnon (NESO)" w:date="2024-11-18T11:12:00Z">
            <w:rPr>
              <w:color w:val="auto"/>
            </w:rPr>
          </w:rPrChange>
        </w:rPr>
      </w:pPr>
      <w:r w:rsidRPr="00B77E82">
        <w:rPr>
          <w:rFonts w:ascii="Poppins" w:hAnsi="Poppins"/>
          <w:color w:val="auto"/>
          <w:rPrChange w:id="2655" w:author="Stuart McLarnon (NESO)" w:date="2024-11-18T11:12:00Z">
            <w:rPr>
              <w:color w:val="auto"/>
            </w:rPr>
          </w:rPrChange>
        </w:rPr>
        <w:t>8.10</w:t>
      </w:r>
      <w:r w:rsidR="001B0F34" w:rsidRPr="00B77E82">
        <w:rPr>
          <w:rFonts w:ascii="Poppins" w:hAnsi="Poppins"/>
          <w:color w:val="auto"/>
          <w:rPrChange w:id="2656" w:author="Stuart McLarnon (NESO)" w:date="2024-11-18T11:12:00Z">
            <w:rPr>
              <w:color w:val="auto"/>
            </w:rPr>
          </w:rPrChange>
        </w:rPr>
        <w:tab/>
      </w:r>
      <w:del w:id="2657" w:author="Stuart McLarnon (NESO)" w:date="2024-11-18T11:12:00Z">
        <w:r w:rsidR="001B0F34" w:rsidRPr="00157370">
          <w:rPr>
            <w:color w:val="auto"/>
          </w:rPr>
          <w:delText>NGESO</w:delText>
        </w:r>
      </w:del>
      <w:ins w:id="2658" w:author="Stuart McLarnon (NESO)" w:date="2024-11-18T11:12:00Z">
        <w:r w:rsidR="00C34B53">
          <w:rPr>
            <w:rFonts w:ascii="Poppins" w:hAnsi="Poppins" w:cs="Poppins"/>
            <w:color w:val="auto"/>
          </w:rPr>
          <w:t>NESO</w:t>
        </w:r>
      </w:ins>
      <w:r w:rsidR="001B0F34" w:rsidRPr="00B77E82">
        <w:rPr>
          <w:rFonts w:ascii="Poppins" w:hAnsi="Poppins"/>
          <w:color w:val="auto"/>
          <w:rPrChange w:id="2659" w:author="Stuart McLarnon (NESO)" w:date="2024-11-18T11:12:00Z">
            <w:rPr>
              <w:color w:val="auto"/>
            </w:rPr>
          </w:rPrChange>
        </w:rPr>
        <w:t xml:space="preserve"> and Transmission Licensees shall test the transfer procedure for moving from the main control room to the backup control room at least every year.  For Transmission Licensees these requirements are provided for in STCP-06-4 (Contingency Arrangements).</w:t>
      </w:r>
    </w:p>
    <w:p w14:paraId="7B5B92D3" w14:textId="00772B5D" w:rsidR="00C12049" w:rsidRDefault="00571B5A" w:rsidP="00C12049">
      <w:pPr>
        <w:ind w:left="720" w:hanging="720"/>
        <w:jc w:val="both"/>
        <w:rPr>
          <w:rFonts w:ascii="Poppins" w:hAnsi="Poppins"/>
          <w:color w:val="auto"/>
          <w:rPrChange w:id="2660" w:author="Stuart McLarnon (NESO)" w:date="2024-11-18T11:12:00Z">
            <w:rPr>
              <w:color w:val="auto"/>
            </w:rPr>
          </w:rPrChange>
        </w:rPr>
      </w:pPr>
      <w:r w:rsidRPr="00B77E82">
        <w:rPr>
          <w:rFonts w:ascii="Poppins" w:hAnsi="Poppins"/>
          <w:color w:val="auto"/>
          <w:rPrChange w:id="2661" w:author="Stuart McLarnon (NESO)" w:date="2024-11-18T11:12:00Z">
            <w:rPr>
              <w:color w:val="auto"/>
            </w:rPr>
          </w:rPrChange>
        </w:rPr>
        <w:t>8.11</w:t>
      </w:r>
      <w:r w:rsidR="001B0F34" w:rsidRPr="00B77E82">
        <w:rPr>
          <w:rFonts w:ascii="Poppins" w:hAnsi="Poppins"/>
          <w:color w:val="auto"/>
          <w:rPrChange w:id="2662" w:author="Stuart McLarnon (NESO)" w:date="2024-11-18T11:12:00Z">
            <w:rPr>
              <w:color w:val="auto"/>
            </w:rPr>
          </w:rPrChange>
        </w:rPr>
        <w:tab/>
      </w:r>
      <w:del w:id="2663" w:author="Stuart McLarnon (NESO)" w:date="2024-11-18T11:12:00Z">
        <w:r w:rsidR="001B0F34">
          <w:rPr>
            <w:color w:val="auto"/>
          </w:rPr>
          <w:delText>NGESO</w:delText>
        </w:r>
      </w:del>
      <w:ins w:id="2664" w:author="Stuart McLarnon (NESO)" w:date="2024-11-18T11:12:00Z">
        <w:r w:rsidR="00C34B53">
          <w:rPr>
            <w:rFonts w:ascii="Poppins" w:hAnsi="Poppins" w:cs="Poppins"/>
            <w:color w:val="auto"/>
          </w:rPr>
          <w:t>NESO</w:t>
        </w:r>
      </w:ins>
      <w:r w:rsidR="001B0F34" w:rsidRPr="00B77E82">
        <w:rPr>
          <w:rFonts w:ascii="Poppins" w:hAnsi="Poppins"/>
          <w:color w:val="auto"/>
          <w:rPrChange w:id="2665" w:author="Stuart McLarnon (NESO)" w:date="2024-11-18T11:12:00Z">
            <w:rPr>
              <w:color w:val="auto"/>
            </w:rPr>
          </w:rPrChange>
        </w:rPr>
        <w:t xml:space="preserve"> and User’s shall ensure their systems </w:t>
      </w:r>
      <w:proofErr w:type="gramStart"/>
      <w:r w:rsidR="001B0F34" w:rsidRPr="00B77E82">
        <w:rPr>
          <w:rFonts w:ascii="Poppins" w:hAnsi="Poppins"/>
          <w:color w:val="auto"/>
          <w:rPrChange w:id="2666" w:author="Stuart McLarnon (NESO)" w:date="2024-11-18T11:12:00Z">
            <w:rPr>
              <w:color w:val="auto"/>
            </w:rPr>
          </w:rPrChange>
        </w:rPr>
        <w:t>are capable of handling</w:t>
      </w:r>
      <w:proofErr w:type="gramEnd"/>
      <w:r w:rsidR="001B0F34" w:rsidRPr="00B77E82">
        <w:rPr>
          <w:rFonts w:ascii="Poppins" w:hAnsi="Poppins"/>
          <w:color w:val="auto"/>
          <w:rPrChange w:id="2667" w:author="Stuart McLarnon (NESO)" w:date="2024-11-18T11:12:00Z">
            <w:rPr>
              <w:color w:val="auto"/>
            </w:rPr>
          </w:rPrChange>
        </w:rPr>
        <w:t xml:space="preserve"> the large volumes of data that would be expected to occur during emergency circumstances such as loss of significant volumes of demand or a System Restoration event.</w:t>
      </w:r>
    </w:p>
    <w:p w14:paraId="3FE43AD5" w14:textId="49185623" w:rsidR="00C12049" w:rsidRDefault="00C12049">
      <w:pPr>
        <w:rPr>
          <w:rFonts w:ascii="Poppins" w:hAnsi="Poppins"/>
          <w:color w:val="auto"/>
          <w:rPrChange w:id="2668" w:author="Stuart McLarnon (NESO)" w:date="2024-11-18T11:12:00Z">
            <w:rPr/>
          </w:rPrChange>
        </w:rPr>
        <w:pPrChange w:id="2669" w:author="Stuart McLarnon (NESO)" w:date="2024-11-18T11:12:00Z">
          <w:pPr>
            <w:jc w:val="both"/>
          </w:pPr>
        </w:pPrChange>
      </w:pPr>
      <w:ins w:id="2670" w:author="Stuart McLarnon (NESO)" w:date="2024-11-18T11:12:00Z">
        <w:r>
          <w:rPr>
            <w:rFonts w:ascii="Poppins" w:hAnsi="Poppins" w:cs="Poppins"/>
            <w:color w:val="auto"/>
          </w:rPr>
          <w:br w:type="page"/>
        </w:r>
      </w:ins>
    </w:p>
    <w:p w14:paraId="4CA1F9BA" w14:textId="49185623" w:rsidR="00036035" w:rsidRPr="00673823" w:rsidRDefault="00684B9E">
      <w:pPr>
        <w:pStyle w:val="Heading1"/>
        <w:numPr>
          <w:ilvl w:val="0"/>
          <w:numId w:val="0"/>
        </w:numPr>
        <w:rPr>
          <w:rFonts w:ascii="Poppins Medium" w:hAnsi="Poppins Medium"/>
          <w:sz w:val="32"/>
          <w:rPrChange w:id="2671" w:author="Stuart McLarnon (NESO)" w:date="2024-11-18T11:12:00Z">
            <w:rPr/>
          </w:rPrChange>
        </w:rPr>
      </w:pPr>
      <w:bookmarkStart w:id="2672" w:name="_Toc524093835"/>
      <w:bookmarkStart w:id="2673" w:name="_Toc104197305"/>
      <w:bookmarkStart w:id="2674" w:name="_Toc16950012"/>
      <w:r w:rsidRPr="00673823">
        <w:rPr>
          <w:rFonts w:ascii="Poppins Medium" w:hAnsi="Poppins Medium"/>
          <w:color w:val="3F0731"/>
          <w:sz w:val="32"/>
          <w:rPrChange w:id="2675" w:author="Stuart McLarnon (NESO)" w:date="2024-11-18T11:12:00Z">
            <w:rPr/>
          </w:rPrChange>
        </w:rPr>
        <w:lastRenderedPageBreak/>
        <w:t>9</w:t>
      </w:r>
      <w:r w:rsidRPr="00673823">
        <w:rPr>
          <w:rFonts w:ascii="Poppins Medium" w:hAnsi="Poppins Medium"/>
          <w:color w:val="3F0731"/>
          <w:sz w:val="32"/>
          <w:rPrChange w:id="2676" w:author="Stuart McLarnon (NESO)" w:date="2024-11-18T11:12:00Z">
            <w:rPr/>
          </w:rPrChange>
        </w:rPr>
        <w:tab/>
      </w:r>
      <w:r w:rsidR="002E6A47" w:rsidRPr="00673823">
        <w:rPr>
          <w:rFonts w:ascii="Poppins Medium" w:hAnsi="Poppins Medium"/>
          <w:color w:val="3F0731"/>
          <w:sz w:val="32"/>
          <w:rPrChange w:id="2677" w:author="Stuart McLarnon (NESO)" w:date="2024-11-18T11:12:00Z">
            <w:rPr/>
          </w:rPrChange>
        </w:rPr>
        <w:t>Plan Review</w:t>
      </w:r>
      <w:bookmarkEnd w:id="2672"/>
      <w:bookmarkEnd w:id="2673"/>
      <w:bookmarkEnd w:id="2674"/>
    </w:p>
    <w:p w14:paraId="68095558" w14:textId="7A699A48" w:rsidR="00036035" w:rsidRPr="00B77E82" w:rsidRDefault="00036035" w:rsidP="00036035">
      <w:pPr>
        <w:pStyle w:val="BodyText"/>
        <w:rPr>
          <w:rFonts w:ascii="Poppins" w:hAnsi="Poppins"/>
          <w:rPrChange w:id="2678" w:author="Stuart McLarnon (NESO)" w:date="2024-11-18T11:12:00Z">
            <w:rPr/>
          </w:rPrChange>
        </w:rPr>
      </w:pPr>
    </w:p>
    <w:p w14:paraId="3C390210" w14:textId="76C74F85" w:rsidR="002E6A47" w:rsidRPr="00B77E82" w:rsidRDefault="00544BB9" w:rsidP="00407FF3">
      <w:pPr>
        <w:pStyle w:val="BodyText"/>
        <w:ind w:left="851" w:hanging="851"/>
        <w:jc w:val="both"/>
        <w:rPr>
          <w:rFonts w:ascii="Poppins" w:hAnsi="Poppins"/>
          <w:color w:val="auto"/>
          <w:rPrChange w:id="2679" w:author="Stuart McLarnon (NESO)" w:date="2024-11-18T11:12:00Z">
            <w:rPr>
              <w:rFonts w:ascii="Arial" w:hAnsi="Arial"/>
              <w:color w:val="auto"/>
            </w:rPr>
          </w:rPrChange>
        </w:rPr>
      </w:pPr>
      <w:r w:rsidRPr="00B77E82">
        <w:rPr>
          <w:rFonts w:ascii="Poppins" w:hAnsi="Poppins"/>
          <w:color w:val="auto"/>
          <w:rPrChange w:id="2680" w:author="Stuart McLarnon (NESO)" w:date="2024-11-18T11:12:00Z">
            <w:rPr>
              <w:rFonts w:ascii="Arial" w:hAnsi="Arial"/>
              <w:color w:val="auto"/>
            </w:rPr>
          </w:rPrChange>
        </w:rPr>
        <w:t>9.</w:t>
      </w:r>
      <w:r w:rsidR="00684B9E" w:rsidRPr="00B77E82">
        <w:rPr>
          <w:rFonts w:ascii="Poppins" w:hAnsi="Poppins"/>
          <w:color w:val="auto"/>
          <w:rPrChange w:id="2681" w:author="Stuart McLarnon (NESO)" w:date="2024-11-18T11:12:00Z">
            <w:rPr>
              <w:rFonts w:ascii="Arial" w:hAnsi="Arial"/>
              <w:color w:val="auto"/>
            </w:rPr>
          </w:rPrChange>
        </w:rPr>
        <w:t>1</w:t>
      </w:r>
      <w:r w:rsidR="00684B9E" w:rsidRPr="00B77E82">
        <w:rPr>
          <w:rFonts w:ascii="Poppins" w:hAnsi="Poppins"/>
          <w:color w:val="auto"/>
          <w:rPrChange w:id="2682" w:author="Stuart McLarnon (NESO)" w:date="2024-11-18T11:12:00Z">
            <w:rPr>
              <w:rFonts w:ascii="Arial" w:hAnsi="Arial"/>
              <w:color w:val="auto"/>
            </w:rPr>
          </w:rPrChange>
        </w:rPr>
        <w:tab/>
      </w:r>
      <w:r w:rsidR="007F7D75" w:rsidRPr="00B77E82">
        <w:rPr>
          <w:rFonts w:ascii="Poppins" w:hAnsi="Poppins"/>
          <w:color w:val="auto"/>
          <w:rPrChange w:id="2683" w:author="Stuart McLarnon (NESO)" w:date="2024-11-18T11:12:00Z">
            <w:rPr>
              <w:rFonts w:ascii="Arial" w:hAnsi="Arial"/>
              <w:color w:val="auto"/>
            </w:rPr>
          </w:rPrChange>
        </w:rPr>
        <w:t>EU NCER</w:t>
      </w:r>
      <w:r w:rsidR="002E6A47" w:rsidRPr="00B77E82">
        <w:rPr>
          <w:rFonts w:ascii="Poppins" w:hAnsi="Poppins"/>
          <w:color w:val="auto"/>
          <w:rPrChange w:id="2684" w:author="Stuart McLarnon (NESO)" w:date="2024-11-18T11:12:00Z">
            <w:rPr>
              <w:rFonts w:ascii="Arial" w:hAnsi="Arial"/>
              <w:color w:val="auto"/>
            </w:rPr>
          </w:rPrChange>
        </w:rPr>
        <w:t xml:space="preserve"> Article 51 requires </w:t>
      </w:r>
      <w:del w:id="2685" w:author="Stuart McLarnon (NESO)" w:date="2024-11-18T11:12:00Z">
        <w:r w:rsidR="00900958" w:rsidRPr="000D6781">
          <w:rPr>
            <w:rFonts w:ascii="Arial" w:eastAsiaTheme="minorEastAsia" w:hAnsi="Arial" w:cs="Times New Roman"/>
            <w:color w:val="auto"/>
            <w:szCs w:val="22"/>
          </w:rPr>
          <w:delText>NGESO</w:delText>
        </w:r>
      </w:del>
      <w:ins w:id="2686" w:author="Stuart McLarnon (NESO)" w:date="2024-11-18T11:12:00Z">
        <w:r w:rsidR="00C34B53">
          <w:rPr>
            <w:rFonts w:ascii="Poppins" w:eastAsiaTheme="minorEastAsia" w:hAnsi="Poppins" w:cs="Poppins"/>
            <w:color w:val="auto"/>
            <w:szCs w:val="22"/>
          </w:rPr>
          <w:t>NESO</w:t>
        </w:r>
      </w:ins>
      <w:r w:rsidR="002E6A47" w:rsidRPr="00B77E82">
        <w:rPr>
          <w:rFonts w:ascii="Poppins" w:hAnsi="Poppins"/>
          <w:color w:val="auto"/>
          <w:rPrChange w:id="2687" w:author="Stuart McLarnon (NESO)" w:date="2024-11-18T11:12:00Z">
            <w:rPr>
              <w:rFonts w:ascii="Arial" w:hAnsi="Arial"/>
              <w:color w:val="auto"/>
            </w:rPr>
          </w:rPrChange>
        </w:rPr>
        <w:t xml:space="preserve"> to review the measures of the System Restoration Plan using computer simulation tests to assess </w:t>
      </w:r>
      <w:r w:rsidR="003001BE" w:rsidRPr="00B77E82">
        <w:rPr>
          <w:rFonts w:ascii="Poppins" w:hAnsi="Poppins"/>
          <w:color w:val="auto"/>
          <w:rPrChange w:id="2688" w:author="Stuart McLarnon (NESO)" w:date="2024-11-18T11:12:00Z">
            <w:rPr>
              <w:rFonts w:ascii="Arial" w:hAnsi="Arial"/>
              <w:color w:val="auto"/>
            </w:rPr>
          </w:rPrChange>
        </w:rPr>
        <w:t xml:space="preserve">its </w:t>
      </w:r>
      <w:r w:rsidR="002E6A47" w:rsidRPr="00B77E82">
        <w:rPr>
          <w:rFonts w:ascii="Poppins" w:hAnsi="Poppins"/>
          <w:color w:val="auto"/>
          <w:rPrChange w:id="2689" w:author="Stuart McLarnon (NESO)" w:date="2024-11-18T11:12:00Z">
            <w:rPr>
              <w:rFonts w:ascii="Arial" w:hAnsi="Arial"/>
              <w:color w:val="auto"/>
            </w:rPr>
          </w:rPrChange>
        </w:rPr>
        <w:t>effectiveness at least every five years</w:t>
      </w:r>
      <w:r w:rsidR="002310C9" w:rsidRPr="00B77E82">
        <w:rPr>
          <w:rFonts w:ascii="Poppins" w:hAnsi="Poppins"/>
          <w:color w:val="auto"/>
          <w:rPrChange w:id="2690" w:author="Stuart McLarnon (NESO)" w:date="2024-11-18T11:12:00Z">
            <w:rPr>
              <w:rFonts w:ascii="Arial" w:hAnsi="Arial"/>
              <w:color w:val="auto"/>
            </w:rPr>
          </w:rPrChange>
        </w:rPr>
        <w:t xml:space="preserve"> which is provided for under the Assurance work detailed in </w:t>
      </w:r>
      <w:r w:rsidR="0039354D">
        <w:rPr>
          <w:rFonts w:ascii="Poppins" w:hAnsi="Poppins"/>
          <w:color w:val="auto"/>
          <w:rPrChange w:id="2691" w:author="Stuart McLarnon (NESO)" w:date="2024-11-18T11:12:00Z">
            <w:rPr>
              <w:rFonts w:ascii="Arial" w:hAnsi="Arial"/>
              <w:color w:val="auto"/>
            </w:rPr>
          </w:rPrChange>
        </w:rPr>
        <w:t>Grid Code</w:t>
      </w:r>
      <w:r w:rsidR="002310C9" w:rsidRPr="00B77E82">
        <w:rPr>
          <w:rFonts w:ascii="Poppins" w:hAnsi="Poppins"/>
          <w:color w:val="auto"/>
          <w:rPrChange w:id="2692" w:author="Stuart McLarnon (NESO)" w:date="2024-11-18T11:12:00Z">
            <w:rPr>
              <w:rFonts w:ascii="Arial" w:hAnsi="Arial"/>
              <w:color w:val="auto"/>
            </w:rPr>
          </w:rPrChange>
        </w:rPr>
        <w:t xml:space="preserve"> OC5.7.4</w:t>
      </w:r>
      <w:r w:rsidR="0099601E" w:rsidRPr="00B77E82">
        <w:rPr>
          <w:rFonts w:ascii="Poppins" w:hAnsi="Poppins"/>
          <w:color w:val="auto"/>
          <w:rPrChange w:id="2693" w:author="Stuart McLarnon (NESO)" w:date="2024-11-18T11:12:00Z">
            <w:rPr>
              <w:rFonts w:ascii="Arial" w:hAnsi="Arial"/>
              <w:color w:val="auto"/>
            </w:rPr>
          </w:rPrChange>
        </w:rPr>
        <w:t xml:space="preserve">.  Such exercises </w:t>
      </w:r>
      <w:r w:rsidR="00DD65E3" w:rsidRPr="00B77E82">
        <w:rPr>
          <w:rFonts w:ascii="Poppins" w:hAnsi="Poppins"/>
          <w:color w:val="auto"/>
          <w:rPrChange w:id="2694" w:author="Stuart McLarnon (NESO)" w:date="2024-11-18T11:12:00Z">
            <w:rPr>
              <w:rFonts w:ascii="Arial" w:hAnsi="Arial"/>
              <w:color w:val="auto"/>
            </w:rPr>
          </w:rPrChange>
        </w:rPr>
        <w:t>shall be undertaken at least once every three years</w:t>
      </w:r>
      <w:r w:rsidR="001C77FB" w:rsidRPr="00B77E82">
        <w:rPr>
          <w:rFonts w:ascii="Poppins" w:hAnsi="Poppins"/>
          <w:color w:val="auto"/>
          <w:rPrChange w:id="2695" w:author="Stuart McLarnon (NESO)" w:date="2024-11-18T11:12:00Z">
            <w:rPr>
              <w:rFonts w:ascii="Arial" w:hAnsi="Arial"/>
              <w:color w:val="auto"/>
            </w:rPr>
          </w:rPrChange>
        </w:rPr>
        <w:t xml:space="preserve">.  Further tests will be undertaken </w:t>
      </w:r>
      <w:r w:rsidR="00883A57" w:rsidRPr="00B77E82">
        <w:rPr>
          <w:rFonts w:ascii="Poppins" w:hAnsi="Poppins"/>
          <w:color w:val="auto"/>
          <w:rPrChange w:id="2696" w:author="Stuart McLarnon (NESO)" w:date="2024-11-18T11:12:00Z">
            <w:rPr>
              <w:rFonts w:ascii="Arial" w:hAnsi="Arial"/>
              <w:color w:val="auto"/>
            </w:rPr>
          </w:rPrChange>
        </w:rPr>
        <w:t>at least on</w:t>
      </w:r>
      <w:r w:rsidR="00CC3520" w:rsidRPr="00B77E82">
        <w:rPr>
          <w:rFonts w:ascii="Poppins" w:hAnsi="Poppins"/>
          <w:color w:val="auto"/>
          <w:rPrChange w:id="2697" w:author="Stuart McLarnon (NESO)" w:date="2024-11-18T11:12:00Z">
            <w:rPr>
              <w:rFonts w:ascii="Arial" w:hAnsi="Arial"/>
              <w:color w:val="auto"/>
            </w:rPr>
          </w:rPrChange>
        </w:rPr>
        <w:t>c</w:t>
      </w:r>
      <w:r w:rsidR="00883A57" w:rsidRPr="00B77E82">
        <w:rPr>
          <w:rFonts w:ascii="Poppins" w:hAnsi="Poppins"/>
          <w:color w:val="auto"/>
          <w:rPrChange w:id="2698" w:author="Stuart McLarnon (NESO)" w:date="2024-11-18T11:12:00Z">
            <w:rPr>
              <w:rFonts w:ascii="Arial" w:hAnsi="Arial"/>
              <w:color w:val="auto"/>
            </w:rPr>
          </w:rPrChange>
        </w:rPr>
        <w:t>e every year in accordance with OC5.7.5.</w:t>
      </w:r>
    </w:p>
    <w:p w14:paraId="25AA3710" w14:textId="77777777" w:rsidR="00036035" w:rsidRPr="00B77E82" w:rsidRDefault="00036035" w:rsidP="00407FF3">
      <w:pPr>
        <w:pStyle w:val="BodyText"/>
        <w:jc w:val="both"/>
        <w:rPr>
          <w:rFonts w:ascii="Poppins" w:hAnsi="Poppins"/>
          <w:color w:val="auto"/>
          <w:rPrChange w:id="2699" w:author="Stuart McLarnon (NESO)" w:date="2024-11-18T11:12:00Z">
            <w:rPr>
              <w:rFonts w:ascii="Arial" w:hAnsi="Arial"/>
              <w:color w:val="auto"/>
            </w:rPr>
          </w:rPrChange>
        </w:rPr>
      </w:pPr>
    </w:p>
    <w:p w14:paraId="107CEAE3" w14:textId="2DDCC380" w:rsidR="002E6A47" w:rsidRPr="00B77E82" w:rsidRDefault="00684B9E" w:rsidP="00407FF3">
      <w:pPr>
        <w:pStyle w:val="BodyText"/>
        <w:jc w:val="both"/>
        <w:rPr>
          <w:rFonts w:ascii="Poppins" w:hAnsi="Poppins"/>
          <w:color w:val="auto"/>
          <w:rPrChange w:id="2700" w:author="Stuart McLarnon (NESO)" w:date="2024-11-18T11:12:00Z">
            <w:rPr>
              <w:rFonts w:ascii="Arial" w:hAnsi="Arial"/>
              <w:color w:val="auto"/>
            </w:rPr>
          </w:rPrChange>
        </w:rPr>
      </w:pPr>
      <w:r w:rsidRPr="00B77E82">
        <w:rPr>
          <w:rFonts w:ascii="Poppins" w:hAnsi="Poppins"/>
          <w:color w:val="auto"/>
          <w:rPrChange w:id="2701" w:author="Stuart McLarnon (NESO)" w:date="2024-11-18T11:12:00Z">
            <w:rPr>
              <w:rFonts w:ascii="Arial" w:hAnsi="Arial"/>
              <w:color w:val="auto"/>
            </w:rPr>
          </w:rPrChange>
        </w:rPr>
        <w:t>9.2</w:t>
      </w:r>
      <w:r w:rsidRPr="00B77E82">
        <w:rPr>
          <w:rFonts w:ascii="Poppins" w:hAnsi="Poppins"/>
          <w:color w:val="auto"/>
          <w:rPrChange w:id="2702" w:author="Stuart McLarnon (NESO)" w:date="2024-11-18T11:12:00Z">
            <w:rPr>
              <w:rFonts w:ascii="Arial" w:hAnsi="Arial"/>
              <w:color w:val="auto"/>
            </w:rPr>
          </w:rPrChange>
        </w:rPr>
        <w:tab/>
      </w:r>
      <w:r w:rsidR="002E6A47" w:rsidRPr="00B77E82">
        <w:rPr>
          <w:rFonts w:ascii="Poppins" w:hAnsi="Poppins"/>
          <w:color w:val="auto"/>
          <w:rPrChange w:id="2703" w:author="Stuart McLarnon (NESO)" w:date="2024-11-18T11:12:00Z">
            <w:rPr>
              <w:rFonts w:ascii="Arial" w:hAnsi="Arial"/>
              <w:color w:val="auto"/>
            </w:rPr>
          </w:rPrChange>
        </w:rPr>
        <w:t>The review will cover:</w:t>
      </w:r>
    </w:p>
    <w:p w14:paraId="234BB7FF" w14:textId="1E9D88E5" w:rsidR="002E6A47" w:rsidRPr="00B77E82" w:rsidRDefault="002E6A47" w:rsidP="001939C6">
      <w:pPr>
        <w:pStyle w:val="CFBody4"/>
        <w:numPr>
          <w:ilvl w:val="0"/>
          <w:numId w:val="24"/>
        </w:numPr>
        <w:ind w:left="1080"/>
        <w:rPr>
          <w:rFonts w:ascii="Poppins" w:hAnsi="Poppins"/>
          <w:rPrChange w:id="2704" w:author="Stuart McLarnon (NESO)" w:date="2024-11-18T11:12:00Z">
            <w:rPr/>
          </w:rPrChange>
        </w:rPr>
      </w:pPr>
      <w:r w:rsidRPr="00B77E82">
        <w:rPr>
          <w:rFonts w:ascii="Poppins" w:hAnsi="Poppins"/>
          <w:rPrChange w:id="2705" w:author="Stuart McLarnon (NESO)" w:date="2024-11-18T11:12:00Z">
            <w:rPr/>
          </w:rPrChange>
        </w:rPr>
        <w:t xml:space="preserve">Simulating the </w:t>
      </w:r>
      <w:r w:rsidR="00742636" w:rsidRPr="00B77E82">
        <w:rPr>
          <w:rFonts w:ascii="Poppins" w:hAnsi="Poppins"/>
          <w:rPrChange w:id="2706" w:author="Stuart McLarnon (NESO)" w:date="2024-11-18T11:12:00Z">
            <w:rPr/>
          </w:rPrChange>
        </w:rPr>
        <w:t>creation of Power Islands</w:t>
      </w:r>
      <w:r w:rsidRPr="00B77E82">
        <w:rPr>
          <w:rFonts w:ascii="Poppins" w:hAnsi="Poppins"/>
          <w:rPrChange w:id="2707" w:author="Stuart McLarnon (NESO)" w:date="2024-11-18T11:12:00Z">
            <w:rPr/>
          </w:rPrChange>
        </w:rPr>
        <w:t xml:space="preserve"> </w:t>
      </w:r>
      <w:proofErr w:type="gramStart"/>
      <w:r w:rsidRPr="00B77E82">
        <w:rPr>
          <w:rFonts w:ascii="Poppins" w:hAnsi="Poppins"/>
          <w:rPrChange w:id="2708" w:author="Stuart McLarnon (NESO)" w:date="2024-11-18T11:12:00Z">
            <w:rPr/>
          </w:rPrChange>
        </w:rPr>
        <w:t>using;</w:t>
      </w:r>
      <w:proofErr w:type="gramEnd"/>
    </w:p>
    <w:p w14:paraId="2ADE6796" w14:textId="77777777" w:rsidR="002E6A47" w:rsidRPr="00B77E82" w:rsidRDefault="002E6A47" w:rsidP="001939C6">
      <w:pPr>
        <w:pStyle w:val="CFBody4"/>
        <w:numPr>
          <w:ilvl w:val="0"/>
          <w:numId w:val="24"/>
        </w:numPr>
        <w:ind w:left="1080"/>
        <w:rPr>
          <w:rFonts w:ascii="Poppins" w:hAnsi="Poppins"/>
          <w:rPrChange w:id="2709" w:author="Stuart McLarnon (NESO)" w:date="2024-11-18T11:12:00Z">
            <w:rPr/>
          </w:rPrChange>
        </w:rPr>
      </w:pPr>
      <w:r w:rsidRPr="00B77E82">
        <w:rPr>
          <w:rFonts w:ascii="Poppins" w:hAnsi="Poppins"/>
          <w:rPrChange w:id="2710" w:author="Stuart McLarnon (NESO)" w:date="2024-11-18T11:12:00Z">
            <w:rPr/>
          </w:rPrChange>
        </w:rPr>
        <w:t xml:space="preserve">Demand reconnection </w:t>
      </w:r>
      <w:proofErr w:type="gramStart"/>
      <w:r w:rsidRPr="00B77E82">
        <w:rPr>
          <w:rFonts w:ascii="Poppins" w:hAnsi="Poppins"/>
          <w:rPrChange w:id="2711" w:author="Stuart McLarnon (NESO)" w:date="2024-11-18T11:12:00Z">
            <w:rPr/>
          </w:rPrChange>
        </w:rPr>
        <w:t>process;</w:t>
      </w:r>
      <w:proofErr w:type="gramEnd"/>
    </w:p>
    <w:p w14:paraId="3138B6F1" w14:textId="1C996BD8" w:rsidR="002E6A47" w:rsidRPr="00B77E82" w:rsidRDefault="00F21D1D" w:rsidP="001939C6">
      <w:pPr>
        <w:pStyle w:val="CFBody4"/>
        <w:numPr>
          <w:ilvl w:val="0"/>
          <w:numId w:val="24"/>
        </w:numPr>
        <w:ind w:left="1080"/>
        <w:rPr>
          <w:rFonts w:ascii="Poppins" w:hAnsi="Poppins"/>
          <w:rPrChange w:id="2712" w:author="Stuart McLarnon (NESO)" w:date="2024-11-18T11:12:00Z">
            <w:rPr/>
          </w:rPrChange>
        </w:rPr>
      </w:pPr>
      <w:r w:rsidRPr="00B77E82">
        <w:rPr>
          <w:rFonts w:ascii="Poppins" w:hAnsi="Poppins"/>
          <w:rPrChange w:id="2713" w:author="Stuart McLarnon (NESO)" w:date="2024-11-18T11:12:00Z">
            <w:rPr/>
          </w:rPrChange>
        </w:rPr>
        <w:t>The p</w:t>
      </w:r>
      <w:r w:rsidR="002E6A47" w:rsidRPr="00B77E82">
        <w:rPr>
          <w:rFonts w:ascii="Poppins" w:hAnsi="Poppins"/>
          <w:rPrChange w:id="2714" w:author="Stuart McLarnon (NESO)" w:date="2024-11-18T11:12:00Z">
            <w:rPr/>
          </w:rPrChange>
        </w:rPr>
        <w:t xml:space="preserve">rocess for </w:t>
      </w:r>
      <w:r w:rsidR="00BF018B" w:rsidRPr="00B77E82">
        <w:rPr>
          <w:rFonts w:ascii="Poppins" w:hAnsi="Poppins"/>
          <w:rPrChange w:id="2715" w:author="Stuart McLarnon (NESO)" w:date="2024-11-18T11:12:00Z">
            <w:rPr/>
          </w:rPrChange>
        </w:rPr>
        <w:t>R</w:t>
      </w:r>
      <w:r w:rsidR="002E6A47" w:rsidRPr="00B77E82">
        <w:rPr>
          <w:rFonts w:ascii="Poppins" w:hAnsi="Poppins"/>
          <w:rPrChange w:id="2716" w:author="Stuart McLarnon (NESO)" w:date="2024-11-18T11:12:00Z">
            <w:rPr/>
          </w:rPrChange>
        </w:rPr>
        <w:t>e</w:t>
      </w:r>
      <w:r w:rsidR="00BF018B" w:rsidRPr="00B77E82">
        <w:rPr>
          <w:rFonts w:ascii="Poppins" w:hAnsi="Poppins"/>
          <w:rPrChange w:id="2717" w:author="Stuart McLarnon (NESO)" w:date="2024-11-18T11:12:00Z">
            <w:rPr/>
          </w:rPrChange>
        </w:rPr>
        <w:t>-</w:t>
      </w:r>
      <w:r w:rsidR="002E6A47" w:rsidRPr="00B77E82">
        <w:rPr>
          <w:rFonts w:ascii="Poppins" w:hAnsi="Poppins"/>
          <w:rPrChange w:id="2718" w:author="Stuart McLarnon (NESO)" w:date="2024-11-18T11:12:00Z">
            <w:rPr/>
          </w:rPrChange>
        </w:rPr>
        <w:t>synchronisation of Power Islands; and</w:t>
      </w:r>
    </w:p>
    <w:p w14:paraId="58F316B9" w14:textId="4A1BC1C2" w:rsidR="00036035" w:rsidRPr="00B77E82" w:rsidRDefault="002E6A47" w:rsidP="001939C6">
      <w:pPr>
        <w:pStyle w:val="CFBody4"/>
        <w:numPr>
          <w:ilvl w:val="0"/>
          <w:numId w:val="24"/>
        </w:numPr>
        <w:ind w:left="1080"/>
        <w:rPr>
          <w:rFonts w:ascii="Poppins" w:hAnsi="Poppins"/>
          <w:rPrChange w:id="2719" w:author="Stuart McLarnon (NESO)" w:date="2024-11-18T11:12:00Z">
            <w:rPr/>
          </w:rPrChange>
        </w:rPr>
      </w:pPr>
      <w:r w:rsidRPr="00B77E82">
        <w:rPr>
          <w:rFonts w:ascii="Poppins" w:hAnsi="Poppins"/>
          <w:rPrChange w:id="2720" w:author="Stuart McLarnon (NESO)" w:date="2024-11-18T11:12:00Z">
            <w:rPr/>
          </w:rPrChange>
        </w:rPr>
        <w:t>Learning from operational testing as per the testing procedure</w:t>
      </w:r>
    </w:p>
    <w:p w14:paraId="25E50978" w14:textId="77777777" w:rsidR="00692D33" w:rsidRPr="00B77E82" w:rsidRDefault="00692D33" w:rsidP="00AC4F40">
      <w:pPr>
        <w:pStyle w:val="ListParagraph"/>
        <w:tabs>
          <w:tab w:val="left" w:pos="567"/>
        </w:tabs>
        <w:spacing w:after="60" w:line="288" w:lineRule="auto"/>
        <w:ind w:left="1080"/>
        <w:jc w:val="both"/>
        <w:rPr>
          <w:rFonts w:ascii="Poppins" w:hAnsi="Poppins"/>
          <w:rPrChange w:id="2721" w:author="Stuart McLarnon (NESO)" w:date="2024-11-18T11:12:00Z">
            <w:rPr/>
          </w:rPrChange>
        </w:rPr>
      </w:pPr>
    </w:p>
    <w:p w14:paraId="0B4133DD" w14:textId="44CB0F37" w:rsidR="002E6A47" w:rsidRPr="00B77E82" w:rsidRDefault="0016668E" w:rsidP="00407FF3">
      <w:pPr>
        <w:tabs>
          <w:tab w:val="left" w:pos="709"/>
        </w:tabs>
        <w:spacing w:after="60" w:line="288" w:lineRule="auto"/>
        <w:ind w:left="709" w:hanging="709"/>
        <w:jc w:val="both"/>
        <w:rPr>
          <w:rFonts w:ascii="Poppins" w:hAnsi="Poppins"/>
          <w:color w:val="auto"/>
          <w:rPrChange w:id="2722" w:author="Stuart McLarnon (NESO)" w:date="2024-11-18T11:12:00Z">
            <w:rPr>
              <w:rFonts w:ascii="Arial" w:hAnsi="Arial"/>
              <w:color w:val="auto"/>
            </w:rPr>
          </w:rPrChange>
        </w:rPr>
      </w:pPr>
      <w:r w:rsidRPr="00B77E82">
        <w:rPr>
          <w:rFonts w:ascii="Poppins" w:hAnsi="Poppins"/>
          <w:color w:val="auto"/>
          <w:rPrChange w:id="2723" w:author="Stuart McLarnon (NESO)" w:date="2024-11-18T11:12:00Z">
            <w:rPr>
              <w:rFonts w:ascii="Arial" w:hAnsi="Arial"/>
              <w:color w:val="auto"/>
            </w:rPr>
          </w:rPrChange>
        </w:rPr>
        <w:t>9.3</w:t>
      </w:r>
      <w:r w:rsidR="004C7CF5" w:rsidRPr="00B77E82">
        <w:rPr>
          <w:rFonts w:ascii="Poppins" w:hAnsi="Poppins"/>
          <w:color w:val="auto"/>
          <w:rPrChange w:id="2724" w:author="Stuart McLarnon (NESO)" w:date="2024-11-18T11:12:00Z">
            <w:rPr>
              <w:rFonts w:ascii="Arial" w:hAnsi="Arial"/>
              <w:color w:val="auto"/>
            </w:rPr>
          </w:rPrChange>
        </w:rPr>
        <w:tab/>
      </w:r>
      <w:r w:rsidR="002E6A47" w:rsidRPr="00B77E82">
        <w:rPr>
          <w:rFonts w:ascii="Poppins" w:hAnsi="Poppins"/>
          <w:color w:val="auto"/>
          <w:rPrChange w:id="2725" w:author="Stuart McLarnon (NESO)" w:date="2024-11-18T11:12:00Z">
            <w:rPr>
              <w:rFonts w:ascii="Arial" w:hAnsi="Arial"/>
              <w:color w:val="auto"/>
            </w:rPr>
          </w:rPrChange>
        </w:rPr>
        <w:t xml:space="preserve">Operational testing of the System Restoration Plan will be in line with the Assurance and Compliance Testing requirements within the </w:t>
      </w:r>
      <w:r w:rsidRPr="00B77E82">
        <w:rPr>
          <w:rFonts w:ascii="Poppins" w:hAnsi="Poppins"/>
          <w:color w:val="auto"/>
          <w:rPrChange w:id="2726" w:author="Stuart McLarnon (NESO)" w:date="2024-11-18T11:12:00Z">
            <w:rPr>
              <w:rFonts w:ascii="Arial" w:hAnsi="Arial"/>
              <w:color w:val="auto"/>
            </w:rPr>
          </w:rPrChange>
        </w:rPr>
        <w:t>Section 8 of this System Restoration Plan</w:t>
      </w:r>
      <w:r w:rsidR="00EE6AA2" w:rsidRPr="00B77E82">
        <w:rPr>
          <w:rFonts w:ascii="Poppins" w:hAnsi="Poppins"/>
          <w:color w:val="auto"/>
          <w:rPrChange w:id="2727" w:author="Stuart McLarnon (NESO)" w:date="2024-11-18T11:12:00Z">
            <w:rPr>
              <w:rFonts w:ascii="Arial" w:hAnsi="Arial"/>
              <w:color w:val="auto"/>
            </w:rPr>
          </w:rPrChange>
        </w:rPr>
        <w:t>.</w:t>
      </w:r>
    </w:p>
    <w:p w14:paraId="4BF7FE5F" w14:textId="77777777" w:rsidR="00692D33" w:rsidRPr="00B77E82" w:rsidRDefault="00692D33" w:rsidP="00AC4F40">
      <w:pPr>
        <w:tabs>
          <w:tab w:val="left" w:pos="567"/>
        </w:tabs>
        <w:spacing w:after="60" w:line="288" w:lineRule="auto"/>
        <w:ind w:left="567" w:hanging="567"/>
        <w:jc w:val="both"/>
        <w:rPr>
          <w:rFonts w:ascii="Poppins" w:hAnsi="Poppins"/>
          <w:color w:val="auto"/>
          <w:rPrChange w:id="2728" w:author="Stuart McLarnon (NESO)" w:date="2024-11-18T11:12:00Z">
            <w:rPr>
              <w:rFonts w:ascii="Arial" w:hAnsi="Arial"/>
              <w:color w:val="auto"/>
            </w:rPr>
          </w:rPrChange>
        </w:rPr>
      </w:pPr>
    </w:p>
    <w:p w14:paraId="4B657CC4" w14:textId="57429F1F" w:rsidR="002E6A47" w:rsidRPr="00B77E82" w:rsidRDefault="0016668E" w:rsidP="00407FF3">
      <w:pPr>
        <w:tabs>
          <w:tab w:val="left" w:pos="709"/>
        </w:tabs>
        <w:spacing w:after="60" w:line="288" w:lineRule="auto"/>
        <w:ind w:left="709" w:hanging="709"/>
        <w:jc w:val="both"/>
        <w:rPr>
          <w:rFonts w:ascii="Poppins" w:hAnsi="Poppins"/>
          <w:color w:val="auto"/>
          <w:rPrChange w:id="2729" w:author="Stuart McLarnon (NESO)" w:date="2024-11-18T11:12:00Z">
            <w:rPr>
              <w:rFonts w:ascii="Arial" w:hAnsi="Arial"/>
              <w:color w:val="auto"/>
            </w:rPr>
          </w:rPrChange>
        </w:rPr>
      </w:pPr>
      <w:r w:rsidRPr="00B77E82">
        <w:rPr>
          <w:rFonts w:ascii="Poppins" w:hAnsi="Poppins"/>
          <w:color w:val="auto"/>
          <w:rPrChange w:id="2730" w:author="Stuart McLarnon (NESO)" w:date="2024-11-18T11:12:00Z">
            <w:rPr>
              <w:rFonts w:ascii="Arial" w:hAnsi="Arial"/>
              <w:color w:val="auto"/>
            </w:rPr>
          </w:rPrChange>
        </w:rPr>
        <w:t>9.4</w:t>
      </w:r>
      <w:r w:rsidR="00CF141E" w:rsidRPr="00B77E82">
        <w:rPr>
          <w:rFonts w:ascii="Poppins" w:hAnsi="Poppins"/>
          <w:color w:val="auto"/>
          <w:rPrChange w:id="2731" w:author="Stuart McLarnon (NESO)" w:date="2024-11-18T11:12:00Z">
            <w:rPr>
              <w:rFonts w:ascii="Arial" w:hAnsi="Arial"/>
              <w:color w:val="auto"/>
            </w:rPr>
          </w:rPrChange>
        </w:rPr>
        <w:tab/>
      </w:r>
      <w:del w:id="2732" w:author="Stuart McLarnon (NESO)" w:date="2024-11-18T11:12:00Z">
        <w:r w:rsidR="00900958" w:rsidRPr="0016668E">
          <w:rPr>
            <w:rFonts w:ascii="Arial" w:eastAsiaTheme="minorEastAsia" w:hAnsi="Arial" w:cs="Times New Roman"/>
            <w:color w:val="auto"/>
            <w:szCs w:val="22"/>
          </w:rPr>
          <w:delText>NGESO</w:delText>
        </w:r>
      </w:del>
      <w:ins w:id="2733" w:author="Stuart McLarnon (NESO)" w:date="2024-11-18T11:12:00Z">
        <w:r w:rsidR="00C34B53">
          <w:rPr>
            <w:rFonts w:ascii="Poppins" w:eastAsiaTheme="minorEastAsia" w:hAnsi="Poppins" w:cs="Poppins"/>
            <w:color w:val="auto"/>
            <w:szCs w:val="22"/>
          </w:rPr>
          <w:t>NESO</w:t>
        </w:r>
      </w:ins>
      <w:r w:rsidR="002E6A47" w:rsidRPr="00B77E82">
        <w:rPr>
          <w:rFonts w:ascii="Poppins" w:hAnsi="Poppins"/>
          <w:color w:val="auto"/>
          <w:rPrChange w:id="2734" w:author="Stuart McLarnon (NESO)" w:date="2024-11-18T11:12:00Z">
            <w:rPr>
              <w:rFonts w:ascii="Arial" w:hAnsi="Arial"/>
              <w:color w:val="auto"/>
            </w:rPr>
          </w:rPrChange>
        </w:rPr>
        <w:t xml:space="preserve"> will review the System Restoration Plan to assess its effectiveness at least every five years</w:t>
      </w:r>
      <w:r w:rsidR="00883A57" w:rsidRPr="00B77E82">
        <w:rPr>
          <w:rFonts w:ascii="Poppins" w:hAnsi="Poppins"/>
          <w:color w:val="auto"/>
          <w:rPrChange w:id="2735" w:author="Stuart McLarnon (NESO)" w:date="2024-11-18T11:12:00Z">
            <w:rPr>
              <w:rFonts w:ascii="Arial" w:hAnsi="Arial"/>
              <w:color w:val="auto"/>
            </w:rPr>
          </w:rPrChange>
        </w:rPr>
        <w:t xml:space="preserve"> although under the </w:t>
      </w:r>
      <w:r w:rsidR="0039354D">
        <w:rPr>
          <w:rFonts w:ascii="Poppins" w:hAnsi="Poppins"/>
          <w:color w:val="auto"/>
          <w:rPrChange w:id="2736" w:author="Stuart McLarnon (NESO)" w:date="2024-11-18T11:12:00Z">
            <w:rPr>
              <w:rFonts w:ascii="Arial" w:hAnsi="Arial"/>
              <w:color w:val="auto"/>
            </w:rPr>
          </w:rPrChange>
        </w:rPr>
        <w:t>Grid Code</w:t>
      </w:r>
      <w:r w:rsidR="00883A57" w:rsidRPr="00B77E82">
        <w:rPr>
          <w:rFonts w:ascii="Poppins" w:hAnsi="Poppins"/>
          <w:color w:val="auto"/>
          <w:rPrChange w:id="2737" w:author="Stuart McLarnon (NESO)" w:date="2024-11-18T11:12:00Z">
            <w:rPr>
              <w:rFonts w:ascii="Arial" w:hAnsi="Arial"/>
              <w:color w:val="auto"/>
            </w:rPr>
          </w:rPrChange>
        </w:rPr>
        <w:t xml:space="preserve"> actual tests and simulations are performed once every three years.</w:t>
      </w:r>
    </w:p>
    <w:p w14:paraId="2C763DC7" w14:textId="77777777" w:rsidR="00692D33" w:rsidRPr="00B77E82" w:rsidRDefault="00692D33" w:rsidP="00AC4F40">
      <w:pPr>
        <w:tabs>
          <w:tab w:val="left" w:pos="567"/>
        </w:tabs>
        <w:spacing w:after="60" w:line="288" w:lineRule="auto"/>
        <w:ind w:left="567" w:hanging="567"/>
        <w:jc w:val="both"/>
        <w:rPr>
          <w:rFonts w:ascii="Poppins" w:hAnsi="Poppins"/>
          <w:color w:val="auto"/>
          <w:rPrChange w:id="2738" w:author="Stuart McLarnon (NESO)" w:date="2024-11-18T11:12:00Z">
            <w:rPr>
              <w:rFonts w:ascii="Arial" w:hAnsi="Arial"/>
              <w:color w:val="auto"/>
            </w:rPr>
          </w:rPrChange>
        </w:rPr>
      </w:pPr>
    </w:p>
    <w:p w14:paraId="5FE7B63F" w14:textId="5E8FDEC0" w:rsidR="002E6A47" w:rsidRPr="00B77E82" w:rsidRDefault="00C864CE" w:rsidP="00407FF3">
      <w:pPr>
        <w:tabs>
          <w:tab w:val="left" w:pos="709"/>
        </w:tabs>
        <w:spacing w:after="60" w:line="288" w:lineRule="auto"/>
        <w:ind w:left="709" w:hanging="709"/>
        <w:jc w:val="both"/>
        <w:rPr>
          <w:rFonts w:ascii="Poppins" w:hAnsi="Poppins"/>
          <w:color w:val="auto"/>
          <w:rPrChange w:id="2739" w:author="Stuart McLarnon (NESO)" w:date="2024-11-18T11:12:00Z">
            <w:rPr>
              <w:rFonts w:ascii="Arial" w:hAnsi="Arial"/>
              <w:color w:val="auto"/>
            </w:rPr>
          </w:rPrChange>
        </w:rPr>
      </w:pPr>
      <w:r w:rsidRPr="00B77E82">
        <w:rPr>
          <w:rFonts w:ascii="Poppins" w:hAnsi="Poppins"/>
          <w:color w:val="auto"/>
          <w:rPrChange w:id="2740" w:author="Stuart McLarnon (NESO)" w:date="2024-11-18T11:12:00Z">
            <w:rPr>
              <w:rFonts w:ascii="Arial" w:hAnsi="Arial"/>
              <w:color w:val="auto"/>
            </w:rPr>
          </w:rPrChange>
        </w:rPr>
        <w:t>9.5</w:t>
      </w:r>
      <w:r w:rsidR="001A0338" w:rsidRPr="00B77E82">
        <w:rPr>
          <w:rFonts w:ascii="Poppins" w:hAnsi="Poppins"/>
          <w:color w:val="auto"/>
          <w:rPrChange w:id="2741" w:author="Stuart McLarnon (NESO)" w:date="2024-11-18T11:12:00Z">
            <w:rPr>
              <w:rFonts w:ascii="Arial" w:hAnsi="Arial"/>
              <w:color w:val="auto"/>
            </w:rPr>
          </w:rPrChange>
        </w:rPr>
        <w:tab/>
      </w:r>
      <w:del w:id="2742" w:author="Stuart McLarnon (NESO)" w:date="2024-11-18T11:12:00Z">
        <w:r w:rsidR="00900958" w:rsidRPr="00CF141E">
          <w:rPr>
            <w:rFonts w:ascii="Arial" w:eastAsiaTheme="minorEastAsia" w:hAnsi="Arial" w:cs="Times New Roman"/>
            <w:color w:val="auto"/>
            <w:szCs w:val="22"/>
          </w:rPr>
          <w:delText>NGESO</w:delText>
        </w:r>
      </w:del>
      <w:ins w:id="2743" w:author="Stuart McLarnon (NESO)" w:date="2024-11-18T11:12:00Z">
        <w:r w:rsidR="00C34B53">
          <w:rPr>
            <w:rFonts w:ascii="Poppins" w:eastAsiaTheme="minorEastAsia" w:hAnsi="Poppins" w:cs="Poppins"/>
            <w:color w:val="auto"/>
            <w:szCs w:val="22"/>
          </w:rPr>
          <w:t>NESO</w:t>
        </w:r>
      </w:ins>
      <w:r w:rsidR="002E6A47" w:rsidRPr="00B77E82">
        <w:rPr>
          <w:rFonts w:ascii="Poppins" w:hAnsi="Poppins"/>
          <w:color w:val="auto"/>
          <w:rPrChange w:id="2744" w:author="Stuart McLarnon (NESO)" w:date="2024-11-18T11:12:00Z">
            <w:rPr>
              <w:rFonts w:ascii="Arial" w:hAnsi="Arial"/>
              <w:color w:val="auto"/>
            </w:rPr>
          </w:rPrChange>
        </w:rPr>
        <w:t xml:space="preserve"> will also review the relevant measures of the System Restoration Plan in advance of </w:t>
      </w:r>
      <w:r w:rsidR="00C9574D" w:rsidRPr="00B77E82">
        <w:rPr>
          <w:rFonts w:ascii="Poppins" w:hAnsi="Poppins"/>
          <w:color w:val="auto"/>
          <w:rPrChange w:id="2745" w:author="Stuart McLarnon (NESO)" w:date="2024-11-18T11:12:00Z">
            <w:rPr>
              <w:rFonts w:ascii="Arial" w:hAnsi="Arial"/>
              <w:color w:val="auto"/>
            </w:rPr>
          </w:rPrChange>
        </w:rPr>
        <w:t xml:space="preserve">what </w:t>
      </w:r>
      <w:del w:id="2746" w:author="Stuart McLarnon (NESO)" w:date="2024-11-18T11:12:00Z">
        <w:r w:rsidR="00C9574D" w:rsidRPr="001A0338">
          <w:rPr>
            <w:rFonts w:ascii="Arial" w:eastAsiaTheme="minorEastAsia" w:hAnsi="Arial" w:cs="Times New Roman"/>
            <w:color w:val="auto"/>
            <w:szCs w:val="22"/>
          </w:rPr>
          <w:delText>NGESO</w:delText>
        </w:r>
      </w:del>
      <w:ins w:id="2747" w:author="Stuart McLarnon (NESO)" w:date="2024-11-18T11:12:00Z">
        <w:r w:rsidR="00C34B53">
          <w:rPr>
            <w:rFonts w:ascii="Poppins" w:eastAsiaTheme="minorEastAsia" w:hAnsi="Poppins" w:cs="Poppins"/>
            <w:color w:val="auto"/>
            <w:szCs w:val="22"/>
          </w:rPr>
          <w:t>NESO</w:t>
        </w:r>
      </w:ins>
      <w:r w:rsidR="00C9574D" w:rsidRPr="00B77E82">
        <w:rPr>
          <w:rFonts w:ascii="Poppins" w:hAnsi="Poppins"/>
          <w:color w:val="auto"/>
          <w:rPrChange w:id="2748" w:author="Stuart McLarnon (NESO)" w:date="2024-11-18T11:12:00Z">
            <w:rPr>
              <w:rFonts w:ascii="Arial" w:hAnsi="Arial"/>
              <w:color w:val="auto"/>
            </w:rPr>
          </w:rPrChange>
        </w:rPr>
        <w:t xml:space="preserve"> </w:t>
      </w:r>
      <w:r w:rsidR="00C306CB" w:rsidRPr="00B77E82">
        <w:rPr>
          <w:rFonts w:ascii="Poppins" w:hAnsi="Poppins"/>
          <w:color w:val="auto"/>
          <w:rPrChange w:id="2749" w:author="Stuart McLarnon (NESO)" w:date="2024-11-18T11:12:00Z">
            <w:rPr>
              <w:rFonts w:ascii="Arial" w:hAnsi="Arial"/>
              <w:color w:val="auto"/>
            </w:rPr>
          </w:rPrChange>
        </w:rPr>
        <w:t>consider to be</w:t>
      </w:r>
      <w:r w:rsidR="00C9574D" w:rsidRPr="00B77E82">
        <w:rPr>
          <w:rFonts w:ascii="Poppins" w:hAnsi="Poppins"/>
          <w:color w:val="auto"/>
          <w:rPrChange w:id="2750" w:author="Stuart McLarnon (NESO)" w:date="2024-11-18T11:12:00Z">
            <w:rPr>
              <w:rFonts w:ascii="Arial" w:hAnsi="Arial"/>
              <w:color w:val="auto"/>
            </w:rPr>
          </w:rPrChange>
        </w:rPr>
        <w:t xml:space="preserve"> </w:t>
      </w:r>
      <w:r w:rsidR="002E6A47" w:rsidRPr="00B77E82">
        <w:rPr>
          <w:rFonts w:ascii="Poppins" w:hAnsi="Poppins"/>
          <w:color w:val="auto"/>
          <w:rPrChange w:id="2751" w:author="Stuart McLarnon (NESO)" w:date="2024-11-18T11:12:00Z">
            <w:rPr>
              <w:rFonts w:ascii="Arial" w:hAnsi="Arial"/>
              <w:color w:val="auto"/>
            </w:rPr>
          </w:rPrChange>
        </w:rPr>
        <w:t>a substantial change to the configuration of the National Electricity Transmission System.</w:t>
      </w:r>
    </w:p>
    <w:p w14:paraId="17FFB577" w14:textId="77777777" w:rsidR="00692D33" w:rsidRPr="00B77E82" w:rsidRDefault="00692D33" w:rsidP="00036035">
      <w:pPr>
        <w:tabs>
          <w:tab w:val="left" w:pos="567"/>
        </w:tabs>
        <w:spacing w:after="60" w:line="288" w:lineRule="auto"/>
        <w:ind w:left="567" w:hanging="567"/>
        <w:jc w:val="both"/>
        <w:rPr>
          <w:rFonts w:ascii="Poppins" w:hAnsi="Poppins"/>
          <w:color w:val="auto"/>
          <w:rPrChange w:id="2752" w:author="Stuart McLarnon (NESO)" w:date="2024-11-18T11:12:00Z">
            <w:rPr>
              <w:rFonts w:ascii="Arial" w:hAnsi="Arial"/>
              <w:color w:val="auto"/>
            </w:rPr>
          </w:rPrChange>
        </w:rPr>
      </w:pPr>
    </w:p>
    <w:p w14:paraId="16FC90AC" w14:textId="30EF129B" w:rsidR="0096738C" w:rsidRPr="00B77E82" w:rsidRDefault="0096738C" w:rsidP="00C47A67">
      <w:pPr>
        <w:pStyle w:val="ListParagraph"/>
        <w:numPr>
          <w:ilvl w:val="1"/>
          <w:numId w:val="44"/>
        </w:numPr>
        <w:tabs>
          <w:tab w:val="left" w:pos="709"/>
        </w:tabs>
        <w:spacing w:after="60" w:line="288" w:lineRule="auto"/>
        <w:ind w:left="709" w:hanging="709"/>
        <w:jc w:val="both"/>
        <w:rPr>
          <w:rFonts w:ascii="Poppins" w:hAnsi="Poppins"/>
          <w:color w:val="auto"/>
          <w:rPrChange w:id="2753" w:author="Stuart McLarnon (NESO)" w:date="2024-11-18T11:12:00Z">
            <w:rPr>
              <w:rFonts w:ascii="Arial" w:hAnsi="Arial"/>
              <w:color w:val="auto"/>
            </w:rPr>
          </w:rPrChange>
        </w:rPr>
      </w:pPr>
      <w:r w:rsidRPr="00B77E82">
        <w:rPr>
          <w:rFonts w:ascii="Poppins" w:hAnsi="Poppins"/>
          <w:color w:val="auto"/>
          <w:rPrChange w:id="2754" w:author="Stuart McLarnon (NESO)" w:date="2024-11-18T11:12:00Z">
            <w:rPr>
              <w:rFonts w:ascii="Arial" w:hAnsi="Arial"/>
              <w:color w:val="auto"/>
            </w:rPr>
          </w:rPrChange>
        </w:rPr>
        <w:t xml:space="preserve">Any substantive changes identified in the review of the System Restoration Plan will be </w:t>
      </w:r>
      <w:r w:rsidR="003739DB" w:rsidRPr="00B77E82">
        <w:rPr>
          <w:rFonts w:ascii="Poppins" w:hAnsi="Poppins"/>
          <w:color w:val="auto"/>
          <w:rPrChange w:id="2755" w:author="Stuart McLarnon (NESO)" w:date="2024-11-18T11:12:00Z">
            <w:rPr>
              <w:rFonts w:ascii="Arial" w:hAnsi="Arial"/>
              <w:color w:val="auto"/>
            </w:rPr>
          </w:rPrChange>
        </w:rPr>
        <w:t xml:space="preserve">developed through the </w:t>
      </w:r>
      <w:r w:rsidR="00EA3C52" w:rsidRPr="00B77E82">
        <w:rPr>
          <w:rFonts w:ascii="Poppins" w:hAnsi="Poppins"/>
          <w:color w:val="auto"/>
          <w:rPrChange w:id="2756" w:author="Stuart McLarnon (NESO)" w:date="2024-11-18T11:12:00Z">
            <w:rPr>
              <w:rFonts w:ascii="Arial" w:hAnsi="Arial"/>
              <w:color w:val="auto"/>
            </w:rPr>
          </w:rPrChange>
        </w:rPr>
        <w:t xml:space="preserve">Governance </w:t>
      </w:r>
      <w:r w:rsidR="00657D9C" w:rsidRPr="00B77E82">
        <w:rPr>
          <w:rFonts w:ascii="Poppins" w:hAnsi="Poppins"/>
          <w:color w:val="auto"/>
          <w:rPrChange w:id="2757" w:author="Stuart McLarnon (NESO)" w:date="2024-11-18T11:12:00Z">
            <w:rPr>
              <w:rFonts w:ascii="Arial" w:hAnsi="Arial"/>
              <w:color w:val="auto"/>
            </w:rPr>
          </w:rPrChange>
        </w:rPr>
        <w:t xml:space="preserve">arrangements in GC16 of the </w:t>
      </w:r>
      <w:r w:rsidR="0039354D">
        <w:rPr>
          <w:rFonts w:ascii="Poppins" w:hAnsi="Poppins"/>
          <w:color w:val="auto"/>
          <w:rPrChange w:id="2758" w:author="Stuart McLarnon (NESO)" w:date="2024-11-18T11:12:00Z">
            <w:rPr>
              <w:rFonts w:ascii="Arial" w:hAnsi="Arial"/>
              <w:color w:val="auto"/>
            </w:rPr>
          </w:rPrChange>
        </w:rPr>
        <w:t>Grid Code</w:t>
      </w:r>
      <w:r w:rsidR="00D462E4" w:rsidRPr="00B77E82">
        <w:rPr>
          <w:rFonts w:ascii="Poppins" w:hAnsi="Poppins"/>
          <w:color w:val="auto"/>
          <w:rPrChange w:id="2759" w:author="Stuart McLarnon (NESO)" w:date="2024-11-18T11:12:00Z">
            <w:rPr>
              <w:rFonts w:ascii="Arial" w:hAnsi="Arial"/>
              <w:color w:val="auto"/>
            </w:rPr>
          </w:rPrChange>
        </w:rPr>
        <w:t xml:space="preserve"> General Conditions.</w:t>
      </w:r>
    </w:p>
    <w:p w14:paraId="681A207E" w14:textId="68E8D097" w:rsidR="008322FC" w:rsidRPr="00B77E82" w:rsidRDefault="008322FC">
      <w:pPr>
        <w:jc w:val="both"/>
        <w:rPr>
          <w:rFonts w:ascii="Poppins" w:hAnsi="Poppins"/>
          <w:rPrChange w:id="2760" w:author="Stuart McLarnon (NESO)" w:date="2024-11-18T11:12:00Z">
            <w:rPr>
              <w:rFonts w:asciiTheme="minorHAnsi" w:hAnsiTheme="minorHAnsi"/>
              <w:color w:val="454545" w:themeColor="text1"/>
            </w:rPr>
          </w:rPrChange>
        </w:rPr>
        <w:pPrChange w:id="2761" w:author="Stuart McLarnon (NESO)" w:date="2024-11-18T11:12:00Z">
          <w:pPr>
            <w:pStyle w:val="CFBody4"/>
            <w:numPr>
              <w:numId w:val="0"/>
            </w:numPr>
            <w:ind w:left="0" w:firstLine="0"/>
          </w:pPr>
        </w:pPrChange>
      </w:pPr>
    </w:p>
    <w:p w14:paraId="506161C3" w14:textId="77777777" w:rsidR="008322FC" w:rsidRDefault="008322FC" w:rsidP="008322FC">
      <w:pPr>
        <w:jc w:val="both"/>
        <w:rPr>
          <w:del w:id="2762" w:author="Stuart McLarnon (NESO)" w:date="2024-11-18T11:12:00Z"/>
          <w:szCs w:val="72"/>
        </w:rPr>
      </w:pPr>
    </w:p>
    <w:p w14:paraId="4D5D5DB6" w14:textId="599E177C" w:rsidR="008322FC" w:rsidRPr="001720AA" w:rsidRDefault="008322FC">
      <w:pPr>
        <w:pStyle w:val="AppendixPageTitle"/>
        <w:framePr w:wrap="notBeside" w:x="3332" w:y="602"/>
        <w:rPr>
          <w:rFonts w:ascii="Poppins Medium" w:hAnsi="Poppins Medium"/>
          <w:color w:val="3F0731"/>
          <w:rPrChange w:id="2763" w:author="Stuart McLarnon (NESO)" w:date="2024-11-18T11:12:00Z">
            <w:rPr/>
          </w:rPrChange>
        </w:rPr>
        <w:pPrChange w:id="2764" w:author="Stuart McLarnon (NESO)" w:date="2024-11-18T11:12:00Z">
          <w:pPr>
            <w:pStyle w:val="AppendixPageTitle"/>
            <w:framePr w:wrap="notBeside" w:x="3461" w:y="1"/>
          </w:pPr>
        </w:pPrChange>
      </w:pPr>
      <w:bookmarkStart w:id="2765" w:name="_Toc532811335"/>
      <w:bookmarkStart w:id="2766" w:name="_Toc532894367"/>
      <w:bookmarkStart w:id="2767" w:name="_Toc104197306"/>
      <w:bookmarkStart w:id="2768" w:name="_Toc16950013"/>
      <w:r w:rsidRPr="001720AA">
        <w:rPr>
          <w:rFonts w:ascii="Poppins Medium" w:hAnsi="Poppins Medium"/>
          <w:color w:val="3F0731"/>
          <w:rPrChange w:id="2769" w:author="Stuart McLarnon (NESO)" w:date="2024-11-18T11:12:00Z">
            <w:rPr/>
          </w:rPrChange>
        </w:rPr>
        <w:lastRenderedPageBreak/>
        <w:t xml:space="preserve">Appendix </w:t>
      </w:r>
      <w:r w:rsidR="00110202" w:rsidRPr="001720AA">
        <w:rPr>
          <w:rFonts w:ascii="Poppins Medium" w:hAnsi="Poppins Medium"/>
          <w:color w:val="3F0731"/>
          <w:rPrChange w:id="2770" w:author="Stuart McLarnon (NESO)" w:date="2024-11-18T11:12:00Z">
            <w:rPr/>
          </w:rPrChange>
        </w:rPr>
        <w:t>A</w:t>
      </w:r>
      <w:r w:rsidRPr="001720AA">
        <w:rPr>
          <w:rFonts w:ascii="Poppins Medium" w:hAnsi="Poppins Medium"/>
          <w:color w:val="3F0731"/>
          <w:rPrChange w:id="2771" w:author="Stuart McLarnon (NESO)" w:date="2024-11-18T11:12:00Z">
            <w:rPr/>
          </w:rPrChange>
        </w:rPr>
        <w:t>: GB Parties within</w:t>
      </w:r>
      <w:r w:rsidR="007929EC" w:rsidRPr="001720AA">
        <w:rPr>
          <w:rFonts w:ascii="Poppins Medium" w:hAnsi="Poppins Medium"/>
          <w:color w:val="3F0731"/>
          <w:rPrChange w:id="2772" w:author="Stuart McLarnon (NESO)" w:date="2024-11-18T11:12:00Z">
            <w:rPr/>
          </w:rPrChange>
        </w:rPr>
        <w:t xml:space="preserve"> the scope of the System Restoration</w:t>
      </w:r>
      <w:r w:rsidRPr="001720AA">
        <w:rPr>
          <w:rFonts w:ascii="Poppins Medium" w:hAnsi="Poppins Medium"/>
          <w:color w:val="3F0731"/>
          <w:rPrChange w:id="2773" w:author="Stuart McLarnon (NESO)" w:date="2024-11-18T11:12:00Z">
            <w:rPr/>
          </w:rPrChange>
        </w:rPr>
        <w:t xml:space="preserve"> Plan</w:t>
      </w:r>
      <w:bookmarkEnd w:id="2765"/>
      <w:bookmarkEnd w:id="2766"/>
      <w:bookmarkEnd w:id="2767"/>
      <w:bookmarkEnd w:id="2768"/>
    </w:p>
    <w:p w14:paraId="5130362B" w14:textId="77777777" w:rsidR="00BC33F2" w:rsidRPr="00B77E82" w:rsidRDefault="00BC33F2" w:rsidP="00BC33F2">
      <w:pPr>
        <w:jc w:val="both"/>
        <w:rPr>
          <w:rFonts w:ascii="Poppins" w:hAnsi="Poppins"/>
          <w:rPrChange w:id="2774" w:author="Stuart McLarnon (NESO)" w:date="2024-11-18T11:12:00Z">
            <w:rPr/>
          </w:rPrChange>
        </w:rPr>
      </w:pPr>
    </w:p>
    <w:p w14:paraId="73C01450" w14:textId="77777777" w:rsidR="0025104F" w:rsidRPr="00B77E82" w:rsidRDefault="0025104F" w:rsidP="008322FC">
      <w:pPr>
        <w:jc w:val="both"/>
        <w:rPr>
          <w:rFonts w:ascii="Poppins" w:hAnsi="Poppins"/>
          <w:color w:val="auto"/>
          <w:rPrChange w:id="2775" w:author="Stuart McLarnon (NESO)" w:date="2024-11-18T11:12:00Z">
            <w:rPr>
              <w:color w:val="auto"/>
            </w:rPr>
          </w:rPrChange>
        </w:rPr>
      </w:pPr>
    </w:p>
    <w:p w14:paraId="382511A2" w14:textId="77777777" w:rsidR="0025104F" w:rsidRPr="00B77E82" w:rsidRDefault="0025104F" w:rsidP="008322FC">
      <w:pPr>
        <w:jc w:val="both"/>
        <w:rPr>
          <w:rFonts w:ascii="Poppins" w:hAnsi="Poppins"/>
          <w:color w:val="auto"/>
          <w:rPrChange w:id="2776" w:author="Stuart McLarnon (NESO)" w:date="2024-11-18T11:12:00Z">
            <w:rPr>
              <w:color w:val="auto"/>
            </w:rPr>
          </w:rPrChange>
        </w:rPr>
      </w:pPr>
    </w:p>
    <w:p w14:paraId="42F052E7" w14:textId="77777777" w:rsidR="0025104F" w:rsidRDefault="0025104F" w:rsidP="008322FC">
      <w:pPr>
        <w:jc w:val="both"/>
        <w:rPr>
          <w:del w:id="2777" w:author="Stuart McLarnon (NESO)" w:date="2024-11-18T11:12:00Z"/>
          <w:color w:val="auto"/>
        </w:rPr>
      </w:pPr>
    </w:p>
    <w:p w14:paraId="18A93253" w14:textId="77777777" w:rsidR="0025104F" w:rsidRDefault="0025104F" w:rsidP="008322FC">
      <w:pPr>
        <w:jc w:val="both"/>
        <w:rPr>
          <w:del w:id="2778" w:author="Stuart McLarnon (NESO)" w:date="2024-11-18T11:12:00Z"/>
          <w:color w:val="auto"/>
        </w:rPr>
      </w:pPr>
    </w:p>
    <w:p w14:paraId="59C1FDAC" w14:textId="6B07A765" w:rsidR="006A07CD" w:rsidRPr="00B77E82" w:rsidRDefault="00BC33F2" w:rsidP="008322FC">
      <w:pPr>
        <w:jc w:val="both"/>
        <w:rPr>
          <w:rFonts w:ascii="Poppins" w:hAnsi="Poppins"/>
          <w:color w:val="auto"/>
          <w:rPrChange w:id="2779" w:author="Stuart McLarnon (NESO)" w:date="2024-11-18T11:12:00Z">
            <w:rPr>
              <w:color w:val="auto"/>
            </w:rPr>
          </w:rPrChange>
        </w:rPr>
        <w:sectPr w:rsidR="006A07CD" w:rsidRPr="00B77E82" w:rsidSect="005D2C9F">
          <w:headerReference w:type="first" r:id="rId24"/>
          <w:footerReference w:type="first" r:id="rId25"/>
          <w:pgSz w:w="11906" w:h="16838" w:code="9"/>
          <w:pgMar w:top="2608" w:right="1588" w:bottom="1134" w:left="3402" w:header="567" w:footer="567" w:gutter="0"/>
          <w:cols w:space="708"/>
          <w:docGrid w:linePitch="360"/>
        </w:sectPr>
      </w:pPr>
      <w:r w:rsidRPr="00B77E82">
        <w:rPr>
          <w:rFonts w:ascii="Poppins" w:hAnsi="Poppins"/>
          <w:color w:val="auto"/>
          <w:rPrChange w:id="2784" w:author="Stuart McLarnon (NESO)" w:date="2024-11-18T11:12:00Z">
            <w:rPr>
              <w:color w:val="auto"/>
            </w:rPr>
          </w:rPrChange>
        </w:rPr>
        <w:t xml:space="preserve">In accordance with EU NCER, Art 2 defines the SGU’s who fall within the scope of the European Emergency and Restoration Code.  Table A1 defines the EU Criteria and how this translates to </w:t>
      </w:r>
      <w:r w:rsidR="00710ABF" w:rsidRPr="00B77E82">
        <w:rPr>
          <w:rFonts w:ascii="Poppins" w:hAnsi="Poppins"/>
          <w:color w:val="auto"/>
          <w:rPrChange w:id="2785" w:author="Stuart McLarnon (NESO)" w:date="2024-11-18T11:12:00Z">
            <w:rPr>
              <w:color w:val="auto"/>
            </w:rPr>
          </w:rPrChange>
        </w:rPr>
        <w:t xml:space="preserve">which </w:t>
      </w:r>
      <w:r w:rsidR="005F43DF" w:rsidRPr="00B77E82">
        <w:rPr>
          <w:rFonts w:ascii="Poppins" w:hAnsi="Poppins"/>
          <w:color w:val="auto"/>
          <w:rPrChange w:id="2786" w:author="Stuart McLarnon (NESO)" w:date="2024-11-18T11:12:00Z">
            <w:rPr>
              <w:color w:val="auto"/>
            </w:rPr>
          </w:rPrChange>
        </w:rPr>
        <w:t>p</w:t>
      </w:r>
      <w:r w:rsidRPr="00B77E82">
        <w:rPr>
          <w:rFonts w:ascii="Poppins" w:hAnsi="Poppins"/>
          <w:color w:val="auto"/>
          <w:rPrChange w:id="2787" w:author="Stuart McLarnon (NESO)" w:date="2024-11-18T11:12:00Z">
            <w:rPr>
              <w:color w:val="auto"/>
            </w:rPr>
          </w:rPrChange>
        </w:rPr>
        <w:t>arties</w:t>
      </w:r>
      <w:r w:rsidR="00710ABF" w:rsidRPr="00B77E82">
        <w:rPr>
          <w:rFonts w:ascii="Poppins" w:hAnsi="Poppins"/>
          <w:color w:val="auto"/>
          <w:rPrChange w:id="2788" w:author="Stuart McLarnon (NESO)" w:date="2024-11-18T11:12:00Z">
            <w:rPr>
              <w:color w:val="auto"/>
            </w:rPr>
          </w:rPrChange>
        </w:rPr>
        <w:t xml:space="preserve"> within GB </w:t>
      </w:r>
      <w:r w:rsidR="007D4A7A" w:rsidRPr="00B77E82">
        <w:rPr>
          <w:rFonts w:ascii="Poppins" w:hAnsi="Poppins"/>
          <w:color w:val="auto"/>
          <w:rPrChange w:id="2789" w:author="Stuart McLarnon (NESO)" w:date="2024-11-18T11:12:00Z">
            <w:rPr>
              <w:color w:val="auto"/>
            </w:rPr>
          </w:rPrChange>
        </w:rPr>
        <w:t xml:space="preserve">(Restoration Service Providers) </w:t>
      </w:r>
      <w:r w:rsidR="009809F6" w:rsidRPr="00B77E82">
        <w:rPr>
          <w:rFonts w:ascii="Poppins" w:hAnsi="Poppins"/>
          <w:color w:val="auto"/>
          <w:rPrChange w:id="2790" w:author="Stuart McLarnon (NESO)" w:date="2024-11-18T11:12:00Z">
            <w:rPr>
              <w:color w:val="auto"/>
            </w:rPr>
          </w:rPrChange>
        </w:rPr>
        <w:t xml:space="preserve">fall </w:t>
      </w:r>
      <w:r w:rsidRPr="00B77E82">
        <w:rPr>
          <w:rFonts w:ascii="Poppins" w:hAnsi="Poppins"/>
          <w:color w:val="auto"/>
          <w:rPrChange w:id="2791" w:author="Stuart McLarnon (NESO)" w:date="2024-11-18T11:12:00Z">
            <w:rPr>
              <w:color w:val="auto"/>
            </w:rPr>
          </w:rPrChange>
        </w:rPr>
        <w:t>within the scope of the EU Emergency and Restoration Code</w:t>
      </w:r>
      <w:r w:rsidR="009809F6" w:rsidRPr="00B77E82">
        <w:rPr>
          <w:rFonts w:ascii="Poppins" w:hAnsi="Poppins"/>
          <w:color w:val="auto"/>
          <w:rPrChange w:id="2792" w:author="Stuart McLarnon (NESO)" w:date="2024-11-18T11:12:00Z">
            <w:rPr>
              <w:color w:val="auto"/>
            </w:rPr>
          </w:rPrChange>
        </w:rPr>
        <w:t>.</w:t>
      </w:r>
    </w:p>
    <w:p w14:paraId="75B0F239" w14:textId="63397AE0" w:rsidR="00BC33F2" w:rsidRPr="00B77E82" w:rsidRDefault="00BC33F2" w:rsidP="001A5487">
      <w:pPr>
        <w:jc w:val="both"/>
        <w:rPr>
          <w:rFonts w:ascii="Poppins" w:hAnsi="Poppins"/>
          <w:rPrChange w:id="2793" w:author="Stuart McLarnon (NESO)" w:date="2024-11-18T11:12:00Z">
            <w:rPr/>
          </w:rPrChange>
        </w:rPr>
      </w:pPr>
    </w:p>
    <w:tbl>
      <w:tblPr>
        <w:tblStyle w:val="TableGrid"/>
        <w:tblW w:w="13745" w:type="dxa"/>
        <w:tblLook w:val="04A0" w:firstRow="1" w:lastRow="0" w:firstColumn="1" w:lastColumn="0" w:noHBand="0" w:noVBand="1"/>
      </w:tblPr>
      <w:tblGrid>
        <w:gridCol w:w="1775"/>
        <w:gridCol w:w="994"/>
        <w:gridCol w:w="5873"/>
        <w:gridCol w:w="5103"/>
      </w:tblGrid>
      <w:tr w:rsidR="004C7CF5" w:rsidRPr="00B77E82" w14:paraId="5C64BD3C" w14:textId="7B5F0767" w:rsidTr="00281A9E">
        <w:trPr>
          <w:tblHeader/>
        </w:trPr>
        <w:tc>
          <w:tcPr>
            <w:tcW w:w="1775" w:type="dxa"/>
          </w:tcPr>
          <w:p w14:paraId="20497BE1" w14:textId="3E421FDD" w:rsidR="00BC33F2" w:rsidRPr="00B77E82" w:rsidRDefault="00BC33F2" w:rsidP="003E1EE5">
            <w:pPr>
              <w:jc w:val="both"/>
              <w:rPr>
                <w:rFonts w:ascii="Poppins" w:hAnsi="Poppins"/>
                <w:b/>
                <w:color w:val="auto"/>
                <w:sz w:val="18"/>
                <w:rPrChange w:id="2794" w:author="Stuart McLarnon (NESO)" w:date="2024-11-18T11:12:00Z">
                  <w:rPr>
                    <w:b/>
                    <w:color w:val="auto"/>
                    <w:sz w:val="18"/>
                  </w:rPr>
                </w:rPrChange>
              </w:rPr>
            </w:pPr>
            <w:r w:rsidRPr="00B77E82">
              <w:rPr>
                <w:rFonts w:ascii="Poppins" w:hAnsi="Poppins"/>
                <w:b/>
                <w:color w:val="auto"/>
                <w:sz w:val="18"/>
                <w:rPrChange w:id="2795" w:author="Stuart McLarnon (NESO)" w:date="2024-11-18T11:12:00Z">
                  <w:rPr>
                    <w:b/>
                    <w:color w:val="auto"/>
                    <w:sz w:val="18"/>
                  </w:rPr>
                </w:rPrChange>
              </w:rPr>
              <w:t>EU Criteria</w:t>
            </w:r>
          </w:p>
        </w:tc>
        <w:tc>
          <w:tcPr>
            <w:tcW w:w="994" w:type="dxa"/>
          </w:tcPr>
          <w:p w14:paraId="3E22344A" w14:textId="1F45A49D" w:rsidR="00BC33F2" w:rsidRPr="00B77E82" w:rsidRDefault="00BC33F2" w:rsidP="003E1EE5">
            <w:pPr>
              <w:jc w:val="both"/>
              <w:rPr>
                <w:rFonts w:ascii="Poppins" w:hAnsi="Poppins"/>
                <w:b/>
                <w:color w:val="auto"/>
                <w:sz w:val="18"/>
                <w:rPrChange w:id="2796" w:author="Stuart McLarnon (NESO)" w:date="2024-11-18T11:12:00Z">
                  <w:rPr>
                    <w:b/>
                    <w:color w:val="auto"/>
                    <w:sz w:val="18"/>
                  </w:rPr>
                </w:rPrChange>
              </w:rPr>
            </w:pPr>
            <w:r w:rsidRPr="00B77E82">
              <w:rPr>
                <w:rFonts w:ascii="Poppins" w:hAnsi="Poppins"/>
                <w:b/>
                <w:color w:val="auto"/>
                <w:sz w:val="18"/>
                <w:rPrChange w:id="2797" w:author="Stuart McLarnon (NESO)" w:date="2024-11-18T11:12:00Z">
                  <w:rPr>
                    <w:b/>
                    <w:color w:val="auto"/>
                    <w:sz w:val="18"/>
                  </w:rPr>
                </w:rPrChange>
              </w:rPr>
              <w:t>New or Existing</w:t>
            </w:r>
          </w:p>
        </w:tc>
        <w:tc>
          <w:tcPr>
            <w:tcW w:w="5873" w:type="dxa"/>
          </w:tcPr>
          <w:p w14:paraId="413CD4A6" w14:textId="1FADBE76" w:rsidR="00BC33F2" w:rsidRPr="00B77E82" w:rsidRDefault="00BC33F2" w:rsidP="003E1EE5">
            <w:pPr>
              <w:jc w:val="both"/>
              <w:rPr>
                <w:rFonts w:ascii="Poppins" w:hAnsi="Poppins"/>
                <w:b/>
                <w:color w:val="auto"/>
                <w:sz w:val="18"/>
                <w:rPrChange w:id="2798" w:author="Stuart McLarnon (NESO)" w:date="2024-11-18T11:12:00Z">
                  <w:rPr>
                    <w:b/>
                    <w:color w:val="auto"/>
                    <w:sz w:val="18"/>
                  </w:rPr>
                </w:rPrChange>
              </w:rPr>
            </w:pPr>
            <w:r w:rsidRPr="00B77E82">
              <w:rPr>
                <w:rFonts w:ascii="Poppins" w:hAnsi="Poppins"/>
                <w:b/>
                <w:color w:val="auto"/>
                <w:sz w:val="18"/>
                <w:rPrChange w:id="2799" w:author="Stuart McLarnon (NESO)" w:date="2024-11-18T11:12:00Z">
                  <w:rPr>
                    <w:b/>
                    <w:color w:val="auto"/>
                    <w:sz w:val="18"/>
                  </w:rPr>
                </w:rPrChange>
              </w:rPr>
              <w:t xml:space="preserve">List of GB Parties </w:t>
            </w:r>
            <w:r w:rsidR="00FC7715" w:rsidRPr="00B77E82">
              <w:rPr>
                <w:rFonts w:ascii="Poppins" w:hAnsi="Poppins"/>
                <w:b/>
                <w:color w:val="auto"/>
                <w:sz w:val="18"/>
                <w:rPrChange w:id="2800" w:author="Stuart McLarnon (NESO)" w:date="2024-11-18T11:12:00Z">
                  <w:rPr>
                    <w:b/>
                    <w:color w:val="auto"/>
                    <w:sz w:val="18"/>
                  </w:rPr>
                </w:rPrChange>
              </w:rPr>
              <w:t xml:space="preserve">(Restoration Service Providers) </w:t>
            </w:r>
            <w:r w:rsidRPr="00B77E82">
              <w:rPr>
                <w:rFonts w:ascii="Poppins" w:hAnsi="Poppins"/>
                <w:b/>
                <w:color w:val="auto"/>
                <w:sz w:val="18"/>
                <w:rPrChange w:id="2801" w:author="Stuart McLarnon (NESO)" w:date="2024-11-18T11:12:00Z">
                  <w:rPr>
                    <w:b/>
                    <w:color w:val="auto"/>
                    <w:sz w:val="18"/>
                  </w:rPr>
                </w:rPrChange>
              </w:rPr>
              <w:t xml:space="preserve">considered to be SGUs for purposes of the System </w:t>
            </w:r>
            <w:r w:rsidR="00FB0FF6" w:rsidRPr="00B77E82">
              <w:rPr>
                <w:rFonts w:ascii="Poppins" w:hAnsi="Poppins"/>
                <w:b/>
                <w:color w:val="auto"/>
                <w:sz w:val="18"/>
                <w:rPrChange w:id="2802" w:author="Stuart McLarnon (NESO)" w:date="2024-11-18T11:12:00Z">
                  <w:rPr>
                    <w:b/>
                    <w:color w:val="auto"/>
                    <w:sz w:val="18"/>
                  </w:rPr>
                </w:rPrChange>
              </w:rPr>
              <w:t>Restoration</w:t>
            </w:r>
            <w:r w:rsidRPr="00B77E82">
              <w:rPr>
                <w:rFonts w:ascii="Poppins" w:hAnsi="Poppins"/>
                <w:b/>
                <w:color w:val="auto"/>
                <w:sz w:val="18"/>
                <w:rPrChange w:id="2803" w:author="Stuart McLarnon (NESO)" w:date="2024-11-18T11:12:00Z">
                  <w:rPr>
                    <w:b/>
                    <w:color w:val="auto"/>
                    <w:sz w:val="18"/>
                  </w:rPr>
                </w:rPrChange>
              </w:rPr>
              <w:t xml:space="preserve"> Plan (GB SGU’s) </w:t>
            </w:r>
          </w:p>
        </w:tc>
        <w:tc>
          <w:tcPr>
            <w:tcW w:w="5103" w:type="dxa"/>
          </w:tcPr>
          <w:p w14:paraId="55B6AF02" w14:textId="0FF5AC4D" w:rsidR="00BC33F2" w:rsidRPr="00B77E82" w:rsidRDefault="00BC33F2" w:rsidP="003E1EE5">
            <w:pPr>
              <w:jc w:val="both"/>
              <w:rPr>
                <w:rFonts w:ascii="Poppins" w:hAnsi="Poppins"/>
                <w:b/>
                <w:color w:val="auto"/>
                <w:sz w:val="18"/>
                <w:rPrChange w:id="2804" w:author="Stuart McLarnon (NESO)" w:date="2024-11-18T11:12:00Z">
                  <w:rPr>
                    <w:b/>
                    <w:color w:val="auto"/>
                    <w:sz w:val="18"/>
                  </w:rPr>
                </w:rPrChange>
              </w:rPr>
            </w:pPr>
            <w:r w:rsidRPr="00B77E82">
              <w:rPr>
                <w:rFonts w:ascii="Poppins" w:hAnsi="Poppins"/>
                <w:b/>
                <w:color w:val="auto"/>
                <w:sz w:val="18"/>
                <w:rPrChange w:id="2805" w:author="Stuart McLarnon (NESO)" w:date="2024-11-18T11:12:00Z">
                  <w:rPr>
                    <w:b/>
                    <w:color w:val="auto"/>
                    <w:sz w:val="18"/>
                  </w:rPr>
                </w:rPrChange>
              </w:rPr>
              <w:t xml:space="preserve">Measures of the System </w:t>
            </w:r>
            <w:r w:rsidR="008A50E3" w:rsidRPr="00B77E82">
              <w:rPr>
                <w:rFonts w:ascii="Poppins" w:hAnsi="Poppins"/>
                <w:b/>
                <w:color w:val="auto"/>
                <w:sz w:val="18"/>
                <w:rPrChange w:id="2806" w:author="Stuart McLarnon (NESO)" w:date="2024-11-18T11:12:00Z">
                  <w:rPr>
                    <w:b/>
                    <w:color w:val="auto"/>
                    <w:sz w:val="18"/>
                  </w:rPr>
                </w:rPrChange>
              </w:rPr>
              <w:t xml:space="preserve">Restoration </w:t>
            </w:r>
            <w:r w:rsidRPr="00B77E82">
              <w:rPr>
                <w:rFonts w:ascii="Poppins" w:hAnsi="Poppins"/>
                <w:b/>
                <w:color w:val="auto"/>
                <w:sz w:val="18"/>
                <w:rPrChange w:id="2807" w:author="Stuart McLarnon (NESO)" w:date="2024-11-18T11:12:00Z">
                  <w:rPr>
                    <w:b/>
                    <w:color w:val="auto"/>
                    <w:sz w:val="18"/>
                  </w:rPr>
                </w:rPrChange>
              </w:rPr>
              <w:t>Plan</w:t>
            </w:r>
            <w:r w:rsidR="00106E5E" w:rsidRPr="00B77E82">
              <w:rPr>
                <w:rFonts w:ascii="Poppins" w:hAnsi="Poppins"/>
                <w:b/>
                <w:color w:val="auto"/>
                <w:sz w:val="18"/>
                <w:rPrChange w:id="2808" w:author="Stuart McLarnon (NESO)" w:date="2024-11-18T11:12:00Z">
                  <w:rPr>
                    <w:b/>
                    <w:color w:val="auto"/>
                    <w:sz w:val="18"/>
                  </w:rPr>
                </w:rPrChange>
              </w:rPr>
              <w:t>t</w:t>
            </w:r>
          </w:p>
        </w:tc>
      </w:tr>
      <w:tr w:rsidR="004C7CF5" w:rsidRPr="00B77E82" w14:paraId="421A04FD" w14:textId="5B10BC2E" w:rsidTr="00281A9E">
        <w:trPr>
          <w:trHeight w:val="2293"/>
        </w:trPr>
        <w:tc>
          <w:tcPr>
            <w:tcW w:w="1775" w:type="dxa"/>
            <w:vMerge w:val="restart"/>
          </w:tcPr>
          <w:p w14:paraId="70420BA3" w14:textId="1A0DAC45" w:rsidR="00BC33F2" w:rsidRPr="00B77E82" w:rsidDel="00153424" w:rsidRDefault="00BC33F2" w:rsidP="001A5487">
            <w:pPr>
              <w:jc w:val="both"/>
              <w:rPr>
                <w:del w:id="2809" w:author="Stuart McLarnon (NESO)" w:date="2025-03-12T10:19:00Z" w16du:dateUtc="2025-03-12T10:19:00Z"/>
                <w:rFonts w:ascii="Poppins" w:hAnsi="Poppins"/>
                <w:color w:val="auto"/>
                <w:sz w:val="18"/>
                <w:rPrChange w:id="2810" w:author="Stuart McLarnon (NESO)" w:date="2024-11-18T11:12:00Z">
                  <w:rPr>
                    <w:del w:id="2811" w:author="Stuart McLarnon (NESO)" w:date="2025-03-12T10:19:00Z" w16du:dateUtc="2025-03-12T10:19:00Z"/>
                    <w:color w:val="auto"/>
                    <w:sz w:val="18"/>
                  </w:rPr>
                </w:rPrChange>
              </w:rPr>
            </w:pPr>
            <w:r w:rsidRPr="00B77E82">
              <w:rPr>
                <w:rFonts w:ascii="Poppins" w:hAnsi="Poppins"/>
                <w:color w:val="auto"/>
                <w:sz w:val="18"/>
                <w:rPrChange w:id="2812" w:author="Stuart McLarnon (NESO)" w:date="2024-11-18T11:12:00Z">
                  <w:rPr>
                    <w:color w:val="auto"/>
                    <w:sz w:val="18"/>
                  </w:rPr>
                </w:rPrChange>
              </w:rPr>
              <w:t>Existing and new Power Generating modules classified as Type C and D in accordance with the criteria set out in Article 5 of Commission Regulation (EU) 2016/631</w:t>
            </w:r>
            <w:ins w:id="2813" w:author="Stuart McLarnon (NESO)" w:date="2025-03-12T10:19:00Z" w16du:dateUtc="2025-03-12T10:19:00Z">
              <w:r w:rsidR="00153424">
                <w:rPr>
                  <w:rFonts w:ascii="Poppins" w:hAnsi="Poppins"/>
                  <w:color w:val="auto"/>
                  <w:sz w:val="18"/>
                </w:rPr>
                <w:t>.</w:t>
              </w:r>
            </w:ins>
          </w:p>
          <w:p w14:paraId="71925A33" w14:textId="77777777" w:rsidR="00D51388" w:rsidRPr="00B77E82" w:rsidRDefault="00D51388" w:rsidP="001A5487">
            <w:pPr>
              <w:jc w:val="both"/>
              <w:rPr>
                <w:rFonts w:ascii="Poppins" w:hAnsi="Poppins"/>
                <w:color w:val="auto"/>
                <w:sz w:val="18"/>
                <w:rPrChange w:id="2814" w:author="Stuart McLarnon (NESO)" w:date="2024-11-18T11:12:00Z">
                  <w:rPr>
                    <w:color w:val="auto"/>
                    <w:sz w:val="18"/>
                  </w:rPr>
                </w:rPrChange>
              </w:rPr>
            </w:pPr>
          </w:p>
          <w:p w14:paraId="1FBC9B03" w14:textId="784E5EA8" w:rsidR="00D51388" w:rsidRPr="00B77E82" w:rsidRDefault="00D51388" w:rsidP="003E1EE5">
            <w:pPr>
              <w:jc w:val="both"/>
              <w:rPr>
                <w:rFonts w:ascii="Poppins" w:hAnsi="Poppins"/>
                <w:color w:val="auto"/>
                <w:sz w:val="18"/>
                <w:rPrChange w:id="2815" w:author="Stuart McLarnon (NESO)" w:date="2024-11-18T11:12:00Z">
                  <w:rPr>
                    <w:color w:val="auto"/>
                    <w:sz w:val="18"/>
                  </w:rPr>
                </w:rPrChange>
              </w:rPr>
            </w:pPr>
          </w:p>
        </w:tc>
        <w:tc>
          <w:tcPr>
            <w:tcW w:w="994" w:type="dxa"/>
            <w:vMerge w:val="restart"/>
          </w:tcPr>
          <w:p w14:paraId="2193915E" w14:textId="526830F2" w:rsidR="00BC33F2" w:rsidRPr="00B77E82" w:rsidRDefault="00BC33F2" w:rsidP="003E1EE5">
            <w:pPr>
              <w:jc w:val="both"/>
              <w:rPr>
                <w:rFonts w:ascii="Poppins" w:hAnsi="Poppins"/>
                <w:color w:val="auto"/>
                <w:sz w:val="18"/>
                <w:rPrChange w:id="2816" w:author="Stuart McLarnon (NESO)" w:date="2024-11-18T11:12:00Z">
                  <w:rPr>
                    <w:color w:val="auto"/>
                    <w:sz w:val="18"/>
                  </w:rPr>
                </w:rPrChange>
              </w:rPr>
            </w:pPr>
            <w:r w:rsidRPr="00B77E82">
              <w:rPr>
                <w:rFonts w:ascii="Poppins" w:hAnsi="Poppins"/>
                <w:color w:val="auto"/>
                <w:sz w:val="18"/>
                <w:rPrChange w:id="2817" w:author="Stuart McLarnon (NESO)" w:date="2024-11-18T11:12:00Z">
                  <w:rPr>
                    <w:color w:val="auto"/>
                    <w:sz w:val="18"/>
                  </w:rPr>
                </w:rPrChange>
              </w:rPr>
              <w:t>New</w:t>
            </w:r>
          </w:p>
        </w:tc>
        <w:tc>
          <w:tcPr>
            <w:tcW w:w="5873" w:type="dxa"/>
          </w:tcPr>
          <w:p w14:paraId="353C7D5E" w14:textId="58CCFF64" w:rsidR="00BC33F2" w:rsidRPr="00B77E82" w:rsidRDefault="00BC33F2" w:rsidP="003E1EE5">
            <w:pPr>
              <w:jc w:val="both"/>
              <w:rPr>
                <w:rFonts w:ascii="Poppins" w:hAnsi="Poppins"/>
                <w:color w:val="auto"/>
                <w:sz w:val="18"/>
                <w:rPrChange w:id="2818" w:author="Stuart McLarnon (NESO)" w:date="2024-11-18T11:12:00Z">
                  <w:rPr>
                    <w:color w:val="auto"/>
                    <w:sz w:val="18"/>
                  </w:rPr>
                </w:rPrChange>
              </w:rPr>
            </w:pPr>
            <w:r w:rsidRPr="00B77E82">
              <w:rPr>
                <w:rFonts w:ascii="Poppins" w:hAnsi="Poppins"/>
                <w:color w:val="auto"/>
                <w:sz w:val="18"/>
                <w:rPrChange w:id="2819" w:author="Stuart McLarnon (NESO)" w:date="2024-11-18T11:12:00Z">
                  <w:rPr>
                    <w:color w:val="auto"/>
                    <w:sz w:val="18"/>
                  </w:rPr>
                </w:rPrChange>
              </w:rPr>
              <w:t xml:space="preserve">Any Generator who is an EU Code User who has a CUSC Contract with </w:t>
            </w:r>
            <w:del w:id="2820" w:author="Stuart McLarnon (NESO)" w:date="2024-11-18T11:12:00Z">
              <w:r w:rsidR="00E917F9" w:rsidRPr="004C7CF5">
                <w:rPr>
                  <w:rFonts w:cstheme="minorHAnsi"/>
                  <w:color w:val="auto"/>
                  <w:sz w:val="18"/>
                  <w:szCs w:val="18"/>
                </w:rPr>
                <w:delText>NG</w:delText>
              </w:r>
              <w:r w:rsidRPr="004C7CF5">
                <w:rPr>
                  <w:rFonts w:cstheme="minorHAnsi"/>
                  <w:color w:val="auto"/>
                  <w:sz w:val="18"/>
                  <w:szCs w:val="18"/>
                </w:rPr>
                <w:delText>ESO</w:delText>
              </w:r>
            </w:del>
            <w:ins w:id="2821" w:author="Stuart McLarnon (NESO)" w:date="2024-11-18T11:12:00Z">
              <w:r w:rsidR="00C34B53">
                <w:rPr>
                  <w:rFonts w:ascii="Poppins" w:hAnsi="Poppins" w:cs="Poppins"/>
                  <w:color w:val="auto"/>
                  <w:sz w:val="18"/>
                  <w:szCs w:val="18"/>
                </w:rPr>
                <w:t>NESO</w:t>
              </w:r>
            </w:ins>
            <w:r w:rsidRPr="00B77E82">
              <w:rPr>
                <w:rFonts w:ascii="Poppins" w:hAnsi="Poppins"/>
                <w:color w:val="auto"/>
                <w:sz w:val="18"/>
                <w:rPrChange w:id="2822" w:author="Stuart McLarnon (NESO)" w:date="2024-11-18T11:12:00Z">
                  <w:rPr>
                    <w:color w:val="auto"/>
                    <w:sz w:val="18"/>
                  </w:rPr>
                </w:rPrChange>
              </w:rPr>
              <w:t xml:space="preserve"> and owns or operates a Type C or Type D Power Generating Module</w:t>
            </w:r>
            <w:ins w:id="2823" w:author="Stuart McLarnon (NESO)" w:date="2025-01-22T13:50:00Z" w16du:dateUtc="2025-01-22T13:50:00Z">
              <w:r w:rsidR="00E64748">
                <w:rPr>
                  <w:rFonts w:ascii="Poppins" w:hAnsi="Poppins"/>
                  <w:color w:val="auto"/>
                  <w:sz w:val="18"/>
                </w:rPr>
                <w:t>.</w:t>
              </w:r>
            </w:ins>
          </w:p>
        </w:tc>
        <w:tc>
          <w:tcPr>
            <w:tcW w:w="5103" w:type="dxa"/>
          </w:tcPr>
          <w:p w14:paraId="6CA25E28" w14:textId="2B6A11E2" w:rsidR="00BC33F2" w:rsidRPr="00B77E82" w:rsidRDefault="00BC33F2" w:rsidP="003E1EE5">
            <w:pPr>
              <w:jc w:val="both"/>
              <w:rPr>
                <w:rFonts w:ascii="Poppins" w:hAnsi="Poppins"/>
                <w:color w:val="auto"/>
                <w:sz w:val="18"/>
                <w:rPrChange w:id="2824" w:author="Stuart McLarnon (NESO)" w:date="2024-11-18T11:12:00Z">
                  <w:rPr>
                    <w:color w:val="auto"/>
                    <w:sz w:val="18"/>
                  </w:rPr>
                </w:rPrChange>
              </w:rPr>
            </w:pPr>
            <w:r w:rsidRPr="00B77E82">
              <w:rPr>
                <w:rFonts w:ascii="Poppins" w:hAnsi="Poppins"/>
                <w:color w:val="auto"/>
                <w:sz w:val="18"/>
                <w:rPrChange w:id="2825" w:author="Stuart McLarnon (NESO)" w:date="2024-11-18T11:12:00Z">
                  <w:rPr>
                    <w:color w:val="auto"/>
                    <w:sz w:val="18"/>
                  </w:rPr>
                </w:rPrChange>
              </w:rPr>
              <w:t xml:space="preserve">Applicable </w:t>
            </w:r>
            <w:r w:rsidR="0039354D">
              <w:rPr>
                <w:rFonts w:ascii="Poppins" w:hAnsi="Poppins"/>
                <w:color w:val="auto"/>
                <w:sz w:val="18"/>
                <w:rPrChange w:id="2826" w:author="Stuart McLarnon (NESO)" w:date="2024-11-18T11:12:00Z">
                  <w:rPr>
                    <w:color w:val="auto"/>
                    <w:sz w:val="18"/>
                  </w:rPr>
                </w:rPrChange>
              </w:rPr>
              <w:t>Grid Code</w:t>
            </w:r>
            <w:r w:rsidRPr="00B77E82">
              <w:rPr>
                <w:rFonts w:ascii="Poppins" w:hAnsi="Poppins"/>
                <w:color w:val="auto"/>
                <w:sz w:val="18"/>
                <w:rPrChange w:id="2827" w:author="Stuart McLarnon (NESO)" w:date="2024-11-18T11:12:00Z">
                  <w:rPr>
                    <w:color w:val="auto"/>
                    <w:sz w:val="18"/>
                  </w:rPr>
                </w:rPrChange>
              </w:rPr>
              <w:t xml:space="preserve"> requirements:</w:t>
            </w:r>
          </w:p>
          <w:p w14:paraId="2C030AA9" w14:textId="7AC368ED" w:rsidR="00BC33F2" w:rsidRPr="00B77E82" w:rsidRDefault="00BC33F2" w:rsidP="003E1EE5">
            <w:pPr>
              <w:jc w:val="both"/>
              <w:rPr>
                <w:rFonts w:ascii="Poppins" w:hAnsi="Poppins"/>
                <w:color w:val="auto"/>
                <w:sz w:val="18"/>
                <w:rPrChange w:id="2828" w:author="Stuart McLarnon (NESO)" w:date="2024-11-18T11:12:00Z">
                  <w:rPr>
                    <w:color w:val="auto"/>
                    <w:sz w:val="18"/>
                  </w:rPr>
                </w:rPrChange>
              </w:rPr>
            </w:pPr>
            <w:r w:rsidRPr="00B77E82">
              <w:rPr>
                <w:rFonts w:ascii="Poppins" w:hAnsi="Poppins"/>
                <w:color w:val="auto"/>
                <w:sz w:val="18"/>
                <w:rPrChange w:id="2829" w:author="Stuart McLarnon (NESO)" w:date="2024-11-18T11:12:00Z">
                  <w:rPr>
                    <w:color w:val="auto"/>
                    <w:sz w:val="18"/>
                  </w:rPr>
                </w:rPrChange>
              </w:rPr>
              <w:t>ECC6.1.2, ECC.6.1.4, ECC.6.2.2.2, ECC.6.3, ECC.6.5,</w:t>
            </w:r>
            <w:r w:rsidR="00A7171F" w:rsidRPr="00B77E82">
              <w:rPr>
                <w:rFonts w:ascii="Poppins" w:hAnsi="Poppins"/>
                <w:color w:val="auto"/>
                <w:sz w:val="18"/>
                <w:rPrChange w:id="2830" w:author="Stuart McLarnon (NESO)" w:date="2024-11-18T11:12:00Z">
                  <w:rPr>
                    <w:color w:val="auto"/>
                    <w:sz w:val="18"/>
                  </w:rPr>
                </w:rPrChange>
              </w:rPr>
              <w:t xml:space="preserve"> ECC.7.</w:t>
            </w:r>
            <w:r w:rsidR="008659CD" w:rsidRPr="00B77E82">
              <w:rPr>
                <w:rFonts w:ascii="Poppins" w:hAnsi="Poppins"/>
                <w:color w:val="auto"/>
                <w:sz w:val="18"/>
                <w:rPrChange w:id="2831" w:author="Stuart McLarnon (NESO)" w:date="2024-11-18T11:12:00Z">
                  <w:rPr>
                    <w:color w:val="auto"/>
                    <w:sz w:val="18"/>
                  </w:rPr>
                </w:rPrChange>
              </w:rPr>
              <w:t>9,</w:t>
            </w:r>
            <w:r w:rsidR="001B41F4" w:rsidRPr="00B77E82">
              <w:rPr>
                <w:rFonts w:ascii="Poppins" w:hAnsi="Poppins"/>
                <w:color w:val="auto"/>
                <w:sz w:val="18"/>
                <w:rPrChange w:id="2832" w:author="Stuart McLarnon (NESO)" w:date="2024-11-18T11:12:00Z">
                  <w:rPr>
                    <w:color w:val="auto"/>
                    <w:sz w:val="18"/>
                  </w:rPr>
                </w:rPrChange>
              </w:rPr>
              <w:t xml:space="preserve"> ECC.7.10, ECC.7.11,</w:t>
            </w:r>
            <w:r w:rsidRPr="00B77E82">
              <w:rPr>
                <w:rFonts w:ascii="Poppins" w:hAnsi="Poppins"/>
                <w:color w:val="auto"/>
                <w:sz w:val="18"/>
                <w:rPrChange w:id="2833" w:author="Stuart McLarnon (NESO)" w:date="2024-11-18T11:12:00Z">
                  <w:rPr>
                    <w:color w:val="auto"/>
                    <w:sz w:val="18"/>
                  </w:rPr>
                </w:rPrChange>
              </w:rPr>
              <w:t xml:space="preserve"> ECC.8, ECC.A.3, ECC.A.4, ECC.A.6, ECC.A.7, ECC.A.8</w:t>
            </w:r>
          </w:p>
          <w:p w14:paraId="0BBCBF0D" w14:textId="13E957A4" w:rsidR="00BC33F2" w:rsidRPr="00B77E82" w:rsidRDefault="00BC33F2" w:rsidP="003E1EE5">
            <w:pPr>
              <w:jc w:val="both"/>
              <w:rPr>
                <w:rFonts w:ascii="Poppins" w:hAnsi="Poppins"/>
                <w:color w:val="auto"/>
                <w:sz w:val="18"/>
                <w:rPrChange w:id="2834" w:author="Stuart McLarnon (NESO)" w:date="2024-11-18T11:12:00Z">
                  <w:rPr>
                    <w:color w:val="auto"/>
                    <w:sz w:val="18"/>
                  </w:rPr>
                </w:rPrChange>
              </w:rPr>
            </w:pPr>
            <w:r w:rsidRPr="00B77E82">
              <w:rPr>
                <w:rFonts w:ascii="Poppins" w:hAnsi="Poppins"/>
                <w:color w:val="auto"/>
                <w:sz w:val="18"/>
                <w:rPrChange w:id="2835" w:author="Stuart McLarnon (NESO)" w:date="2024-11-18T11:12:00Z">
                  <w:rPr>
                    <w:color w:val="auto"/>
                    <w:sz w:val="18"/>
                  </w:rPr>
                </w:rPrChange>
              </w:rPr>
              <w:t>ECP.A.3, ECP.A.5, ECP.A.6</w:t>
            </w:r>
          </w:p>
          <w:p w14:paraId="62FA1E67" w14:textId="3ADCBF95" w:rsidR="00BC33F2" w:rsidRPr="00B77E82" w:rsidRDefault="00BC33F2" w:rsidP="001A5487">
            <w:pPr>
              <w:jc w:val="both"/>
              <w:rPr>
                <w:rFonts w:ascii="Poppins" w:hAnsi="Poppins"/>
                <w:color w:val="auto"/>
                <w:sz w:val="18"/>
                <w:rPrChange w:id="2836" w:author="Stuart McLarnon (NESO)" w:date="2024-11-18T11:12:00Z">
                  <w:rPr>
                    <w:color w:val="auto"/>
                    <w:sz w:val="18"/>
                  </w:rPr>
                </w:rPrChange>
              </w:rPr>
            </w:pPr>
            <w:r w:rsidRPr="00B77E82">
              <w:rPr>
                <w:rFonts w:ascii="Poppins" w:hAnsi="Poppins"/>
                <w:color w:val="auto"/>
                <w:sz w:val="18"/>
                <w:rPrChange w:id="2837" w:author="Stuart McLarnon (NESO)" w:date="2024-11-18T11:12:00Z">
                  <w:rPr>
                    <w:color w:val="auto"/>
                    <w:sz w:val="18"/>
                  </w:rPr>
                </w:rPrChange>
              </w:rPr>
              <w:t>OC5.4, OC5.5</w:t>
            </w:r>
            <w:r w:rsidR="003E6786" w:rsidRPr="00B77E82">
              <w:rPr>
                <w:rFonts w:ascii="Poppins" w:hAnsi="Poppins"/>
                <w:color w:val="auto"/>
                <w:sz w:val="18"/>
                <w:rPrChange w:id="2838" w:author="Stuart McLarnon (NESO)" w:date="2024-11-18T11:12:00Z">
                  <w:rPr>
                    <w:color w:val="auto"/>
                    <w:sz w:val="18"/>
                  </w:rPr>
                </w:rPrChange>
              </w:rPr>
              <w:t>, OC5.7</w:t>
            </w:r>
            <w:r w:rsidR="00E551D5" w:rsidRPr="00B77E82">
              <w:rPr>
                <w:rFonts w:ascii="Poppins" w:hAnsi="Poppins"/>
                <w:color w:val="auto"/>
                <w:sz w:val="18"/>
                <w:rPrChange w:id="2839" w:author="Stuart McLarnon (NESO)" w:date="2024-11-18T11:12:00Z">
                  <w:rPr>
                    <w:color w:val="auto"/>
                    <w:sz w:val="18"/>
                  </w:rPr>
                </w:rPrChange>
              </w:rPr>
              <w:t xml:space="preserve"> </w:t>
            </w:r>
            <w:r w:rsidR="00E551D5" w:rsidRPr="00B77E82">
              <w:rPr>
                <w:rFonts w:ascii="Poppins" w:hAnsi="Poppins"/>
                <w:color w:val="auto"/>
                <w:rPrChange w:id="2840" w:author="Stuart McLarnon (NESO)" w:date="2024-11-18T11:12:00Z">
                  <w:rPr>
                    <w:color w:val="auto"/>
                  </w:rPr>
                </w:rPrChange>
              </w:rPr>
              <w:t>(</w:t>
            </w:r>
            <w:del w:id="2841" w:author="Stuart McLarnon (NESO)" w:date="2025-01-22T13:50:00Z" w16du:dateUtc="2025-01-22T13:50:00Z">
              <w:r w:rsidR="005041D3" w:rsidRPr="00B77E82" w:rsidDel="0047283F">
                <w:rPr>
                  <w:rFonts w:ascii="Poppins" w:hAnsi="Poppins"/>
                  <w:color w:val="auto"/>
                  <w:rPrChange w:id="2842" w:author="Stuart McLarnon (NESO)" w:date="2024-11-18T11:12:00Z">
                    <w:rPr>
                      <w:color w:val="auto"/>
                    </w:rPr>
                  </w:rPrChange>
                </w:rPr>
                <w:delText xml:space="preserve"> </w:delText>
              </w:r>
            </w:del>
            <w:r w:rsidR="005041D3" w:rsidRPr="00B77E82">
              <w:rPr>
                <w:rFonts w:ascii="Poppins" w:hAnsi="Poppins"/>
                <w:color w:val="auto"/>
                <w:rPrChange w:id="2843" w:author="Stuart McLarnon (NESO)" w:date="2024-11-18T11:12:00Z">
                  <w:rPr>
                    <w:color w:val="auto"/>
                  </w:rPr>
                </w:rPrChange>
              </w:rPr>
              <w:t>as applicable</w:t>
            </w:r>
            <w:r w:rsidR="00E551D5" w:rsidRPr="00B77E82">
              <w:rPr>
                <w:rFonts w:ascii="Poppins" w:hAnsi="Poppins"/>
                <w:color w:val="auto"/>
                <w:rPrChange w:id="2844" w:author="Stuart McLarnon (NESO)" w:date="2024-11-18T11:12:00Z">
                  <w:rPr>
                    <w:color w:val="auto"/>
                  </w:rPr>
                </w:rPrChange>
              </w:rPr>
              <w:t>)</w:t>
            </w:r>
          </w:p>
          <w:p w14:paraId="306D369A" w14:textId="6935A40E" w:rsidR="00BC33F2" w:rsidRPr="00B77E82" w:rsidRDefault="00BC33F2" w:rsidP="003E1EE5">
            <w:pPr>
              <w:jc w:val="both"/>
              <w:rPr>
                <w:rFonts w:ascii="Poppins" w:hAnsi="Poppins"/>
                <w:color w:val="auto"/>
                <w:sz w:val="18"/>
                <w:rPrChange w:id="2845" w:author="Stuart McLarnon (NESO)" w:date="2024-11-18T11:12:00Z">
                  <w:rPr>
                    <w:color w:val="auto"/>
                    <w:sz w:val="18"/>
                  </w:rPr>
                </w:rPrChange>
              </w:rPr>
            </w:pPr>
            <w:r w:rsidRPr="00B77E82">
              <w:rPr>
                <w:rFonts w:ascii="Poppins" w:hAnsi="Poppins"/>
                <w:color w:val="auto"/>
                <w:sz w:val="18"/>
                <w:rPrChange w:id="2846" w:author="Stuart McLarnon (NESO)" w:date="2024-11-18T11:12:00Z">
                  <w:rPr>
                    <w:color w:val="auto"/>
                    <w:sz w:val="18"/>
                  </w:rPr>
                </w:rPrChange>
              </w:rPr>
              <w:t>OC.7.4, OC7.6 (OC7.6 - Scotland and Offshore only)</w:t>
            </w:r>
            <w:r w:rsidR="003E6786" w:rsidRPr="00B77E82">
              <w:rPr>
                <w:rFonts w:ascii="Poppins" w:hAnsi="Poppins"/>
                <w:color w:val="auto"/>
                <w:sz w:val="18"/>
                <w:rPrChange w:id="2847" w:author="Stuart McLarnon (NESO)" w:date="2024-11-18T11:12:00Z">
                  <w:rPr>
                    <w:color w:val="auto"/>
                    <w:sz w:val="18"/>
                  </w:rPr>
                </w:rPrChange>
              </w:rPr>
              <w:t xml:space="preserve"> </w:t>
            </w:r>
          </w:p>
          <w:p w14:paraId="68D47BF9" w14:textId="15ABA38F" w:rsidR="00BC33F2" w:rsidRPr="00B77E82" w:rsidRDefault="00BC33F2" w:rsidP="003E1EE5">
            <w:pPr>
              <w:jc w:val="both"/>
              <w:rPr>
                <w:rFonts w:ascii="Poppins" w:hAnsi="Poppins"/>
                <w:color w:val="auto"/>
                <w:sz w:val="18"/>
                <w:rPrChange w:id="2848" w:author="Stuart McLarnon (NESO)" w:date="2024-11-18T11:12:00Z">
                  <w:rPr>
                    <w:color w:val="auto"/>
                    <w:sz w:val="18"/>
                  </w:rPr>
                </w:rPrChange>
              </w:rPr>
            </w:pPr>
            <w:r w:rsidRPr="00B77E82">
              <w:rPr>
                <w:rFonts w:ascii="Poppins" w:hAnsi="Poppins"/>
                <w:color w:val="auto"/>
                <w:sz w:val="18"/>
                <w:rPrChange w:id="2849" w:author="Stuart McLarnon (NESO)" w:date="2024-11-18T11:12:00Z">
                  <w:rPr>
                    <w:color w:val="auto"/>
                    <w:sz w:val="18"/>
                  </w:rPr>
                </w:rPrChange>
              </w:rPr>
              <w:t>OC9</w:t>
            </w:r>
          </w:p>
          <w:p w14:paraId="3AA4EAFB" w14:textId="5FBC9CAE" w:rsidR="00BC33F2" w:rsidRPr="00B77E82" w:rsidRDefault="00BC33F2" w:rsidP="003E1EE5">
            <w:pPr>
              <w:jc w:val="both"/>
              <w:rPr>
                <w:rFonts w:ascii="Poppins" w:hAnsi="Poppins"/>
                <w:color w:val="auto"/>
                <w:sz w:val="18"/>
                <w:rPrChange w:id="2850" w:author="Stuart McLarnon (NESO)" w:date="2024-11-18T11:12:00Z">
                  <w:rPr>
                    <w:color w:val="auto"/>
                    <w:sz w:val="18"/>
                  </w:rPr>
                </w:rPrChange>
              </w:rPr>
            </w:pPr>
            <w:r w:rsidRPr="00B77E82">
              <w:rPr>
                <w:rFonts w:ascii="Poppins" w:hAnsi="Poppins"/>
                <w:color w:val="auto"/>
                <w:sz w:val="18"/>
                <w:rPrChange w:id="2851" w:author="Stuart McLarnon (NESO)" w:date="2024-11-18T11:12:00Z">
                  <w:rPr>
                    <w:color w:val="auto"/>
                    <w:sz w:val="18"/>
                  </w:rPr>
                </w:rPrChange>
              </w:rPr>
              <w:t>OC10</w:t>
            </w:r>
          </w:p>
          <w:p w14:paraId="63D76BC2" w14:textId="127D2187" w:rsidR="00BC33F2" w:rsidRPr="00B77E82" w:rsidRDefault="00BC33F2" w:rsidP="003E1EE5">
            <w:pPr>
              <w:jc w:val="both"/>
              <w:rPr>
                <w:rFonts w:ascii="Poppins" w:hAnsi="Poppins"/>
                <w:color w:val="auto"/>
                <w:sz w:val="18"/>
                <w:rPrChange w:id="2852" w:author="Stuart McLarnon (NESO)" w:date="2024-11-18T11:12:00Z">
                  <w:rPr>
                    <w:color w:val="auto"/>
                    <w:sz w:val="18"/>
                  </w:rPr>
                </w:rPrChange>
              </w:rPr>
            </w:pPr>
            <w:r w:rsidRPr="00B77E82">
              <w:rPr>
                <w:rFonts w:ascii="Poppins" w:hAnsi="Poppins"/>
                <w:color w:val="auto"/>
                <w:sz w:val="18"/>
                <w:rPrChange w:id="2853" w:author="Stuart McLarnon (NESO)" w:date="2024-11-18T11:12:00Z">
                  <w:rPr>
                    <w:color w:val="auto"/>
                    <w:sz w:val="18"/>
                  </w:rPr>
                </w:rPrChange>
              </w:rPr>
              <w:t>OC12</w:t>
            </w:r>
          </w:p>
          <w:p w14:paraId="5A4DE3BE" w14:textId="7DEB476F" w:rsidR="00BC33F2" w:rsidRPr="00B77E82" w:rsidRDefault="00BC33F2" w:rsidP="003E1EE5">
            <w:pPr>
              <w:jc w:val="both"/>
              <w:rPr>
                <w:rFonts w:ascii="Poppins" w:hAnsi="Poppins"/>
                <w:color w:val="auto"/>
                <w:sz w:val="18"/>
                <w:rPrChange w:id="2854" w:author="Stuart McLarnon (NESO)" w:date="2024-11-18T11:12:00Z">
                  <w:rPr>
                    <w:color w:val="auto"/>
                    <w:sz w:val="18"/>
                  </w:rPr>
                </w:rPrChange>
              </w:rPr>
            </w:pPr>
          </w:p>
          <w:p w14:paraId="7926C9EF" w14:textId="530D199F" w:rsidR="00BC33F2" w:rsidRPr="00B77E82" w:rsidRDefault="00BC33F2" w:rsidP="003E1EE5">
            <w:pPr>
              <w:jc w:val="both"/>
              <w:rPr>
                <w:rFonts w:ascii="Poppins" w:hAnsi="Poppins"/>
                <w:color w:val="auto"/>
                <w:sz w:val="18"/>
                <w:rPrChange w:id="2855" w:author="Stuart McLarnon (NESO)" w:date="2024-11-18T11:12:00Z">
                  <w:rPr>
                    <w:color w:val="auto"/>
                    <w:sz w:val="18"/>
                  </w:rPr>
                </w:rPrChange>
              </w:rPr>
            </w:pPr>
            <w:r w:rsidRPr="00B77E82">
              <w:rPr>
                <w:rFonts w:ascii="Poppins" w:hAnsi="Poppins"/>
                <w:color w:val="auto"/>
                <w:sz w:val="18"/>
                <w:rPrChange w:id="2856" w:author="Stuart McLarnon (NESO)" w:date="2024-11-18T11:12:00Z">
                  <w:rPr>
                    <w:color w:val="auto"/>
                    <w:sz w:val="18"/>
                  </w:rPr>
                </w:rPrChange>
              </w:rPr>
              <w:t>BC2 (</w:t>
            </w:r>
            <w:proofErr w:type="gramStart"/>
            <w:r w:rsidRPr="00B77E82">
              <w:rPr>
                <w:rFonts w:ascii="Poppins" w:hAnsi="Poppins"/>
                <w:color w:val="auto"/>
                <w:sz w:val="18"/>
                <w:rPrChange w:id="2857" w:author="Stuart McLarnon (NESO)" w:date="2024-11-18T11:12:00Z">
                  <w:rPr>
                    <w:color w:val="auto"/>
                    <w:sz w:val="18"/>
                  </w:rPr>
                </w:rPrChange>
              </w:rPr>
              <w:t>in particular BC</w:t>
            </w:r>
            <w:proofErr w:type="gramEnd"/>
            <w:r w:rsidRPr="00B77E82">
              <w:rPr>
                <w:rFonts w:ascii="Poppins" w:hAnsi="Poppins"/>
                <w:color w:val="auto"/>
                <w:sz w:val="18"/>
                <w:rPrChange w:id="2858" w:author="Stuart McLarnon (NESO)" w:date="2024-11-18T11:12:00Z">
                  <w:rPr>
                    <w:color w:val="auto"/>
                    <w:sz w:val="18"/>
                  </w:rPr>
                </w:rPrChange>
              </w:rPr>
              <w:t>.2.9)</w:t>
            </w:r>
          </w:p>
          <w:p w14:paraId="601DD4D3" w14:textId="727A8D40" w:rsidR="00BC33F2" w:rsidRPr="00B77E82" w:rsidRDefault="00BC33F2" w:rsidP="003E1EE5">
            <w:pPr>
              <w:jc w:val="both"/>
              <w:rPr>
                <w:rFonts w:ascii="Poppins" w:hAnsi="Poppins"/>
                <w:color w:val="auto"/>
                <w:sz w:val="18"/>
                <w:rPrChange w:id="2859" w:author="Stuart McLarnon (NESO)" w:date="2024-11-18T11:12:00Z">
                  <w:rPr>
                    <w:color w:val="auto"/>
                    <w:sz w:val="18"/>
                  </w:rPr>
                </w:rPrChange>
              </w:rPr>
            </w:pPr>
            <w:r w:rsidRPr="00B77E82">
              <w:rPr>
                <w:rFonts w:ascii="Poppins" w:hAnsi="Poppins"/>
                <w:color w:val="auto"/>
                <w:sz w:val="18"/>
                <w:rPrChange w:id="2860" w:author="Stuart McLarnon (NESO)" w:date="2024-11-18T11:12:00Z">
                  <w:rPr>
                    <w:color w:val="auto"/>
                    <w:sz w:val="18"/>
                  </w:rPr>
                </w:rPrChange>
              </w:rPr>
              <w:t xml:space="preserve">BC3.3, BC3.4, BC3.5, BC.3.6, BC.3.7,  </w:t>
            </w:r>
          </w:p>
          <w:p w14:paraId="737A9E5B" w14:textId="7DFCA529" w:rsidR="00B812E3" w:rsidRPr="00B77E82" w:rsidRDefault="00BC33F2" w:rsidP="003E1EE5">
            <w:pPr>
              <w:jc w:val="both"/>
              <w:rPr>
                <w:rFonts w:ascii="Poppins" w:hAnsi="Poppins"/>
                <w:color w:val="auto"/>
                <w:sz w:val="18"/>
                <w:rPrChange w:id="2861" w:author="Stuart McLarnon (NESO)" w:date="2024-11-18T11:12:00Z">
                  <w:rPr>
                    <w:color w:val="auto"/>
                    <w:sz w:val="18"/>
                  </w:rPr>
                </w:rPrChange>
              </w:rPr>
            </w:pPr>
            <w:r w:rsidRPr="00B77E82">
              <w:rPr>
                <w:rFonts w:ascii="Poppins" w:hAnsi="Poppins"/>
                <w:color w:val="auto"/>
                <w:sz w:val="18"/>
                <w:rPrChange w:id="2862" w:author="Stuart McLarnon (NESO)" w:date="2024-11-18T11:12:00Z">
                  <w:rPr>
                    <w:color w:val="auto"/>
                    <w:sz w:val="18"/>
                  </w:rPr>
                </w:rPrChange>
              </w:rPr>
              <w:t xml:space="preserve">In satisfying the above </w:t>
            </w:r>
            <w:r w:rsidR="0039354D">
              <w:rPr>
                <w:rFonts w:ascii="Poppins" w:hAnsi="Poppins"/>
                <w:color w:val="auto"/>
                <w:sz w:val="18"/>
                <w:rPrChange w:id="2863" w:author="Stuart McLarnon (NESO)" w:date="2024-11-18T11:12:00Z">
                  <w:rPr>
                    <w:color w:val="auto"/>
                    <w:sz w:val="18"/>
                  </w:rPr>
                </w:rPrChange>
              </w:rPr>
              <w:t>Grid Code</w:t>
            </w:r>
            <w:r w:rsidRPr="00B77E82">
              <w:rPr>
                <w:rFonts w:ascii="Poppins" w:hAnsi="Poppins"/>
                <w:color w:val="auto"/>
                <w:sz w:val="18"/>
                <w:rPrChange w:id="2864" w:author="Stuart McLarnon (NESO)" w:date="2024-11-18T11:12:00Z">
                  <w:rPr>
                    <w:color w:val="auto"/>
                    <w:sz w:val="18"/>
                  </w:rPr>
                </w:rPrChange>
              </w:rPr>
              <w:t xml:space="preserve"> requirements, Generators with a CUSC Contract who own or operate a Type C or Type D Power Generating Module would meet one or more of the requirements of the System </w:t>
            </w:r>
            <w:r w:rsidR="00D45124" w:rsidRPr="00B77E82">
              <w:rPr>
                <w:rFonts w:ascii="Poppins" w:hAnsi="Poppins"/>
                <w:color w:val="auto"/>
                <w:sz w:val="18"/>
                <w:rPrChange w:id="2865" w:author="Stuart McLarnon (NESO)" w:date="2024-11-18T11:12:00Z">
                  <w:rPr>
                    <w:color w:val="auto"/>
                    <w:sz w:val="18"/>
                  </w:rPr>
                </w:rPrChange>
              </w:rPr>
              <w:t>Restoration</w:t>
            </w:r>
            <w:r w:rsidRPr="00B77E82">
              <w:rPr>
                <w:rFonts w:ascii="Poppins" w:hAnsi="Poppins"/>
                <w:color w:val="auto"/>
                <w:sz w:val="18"/>
                <w:rPrChange w:id="2866" w:author="Stuart McLarnon (NESO)" w:date="2024-11-18T11:12:00Z">
                  <w:rPr>
                    <w:color w:val="auto"/>
                    <w:sz w:val="18"/>
                  </w:rPr>
                </w:rPrChange>
              </w:rPr>
              <w:t xml:space="preserve"> Plan.  </w:t>
            </w:r>
          </w:p>
        </w:tc>
      </w:tr>
      <w:tr w:rsidR="004C7CF5" w:rsidRPr="00B77E82" w14:paraId="2B79BD34" w14:textId="421C68EA" w:rsidTr="00281A9E">
        <w:trPr>
          <w:trHeight w:val="432"/>
        </w:trPr>
        <w:tc>
          <w:tcPr>
            <w:tcW w:w="1775" w:type="dxa"/>
            <w:vMerge/>
          </w:tcPr>
          <w:p w14:paraId="7B3E4888" w14:textId="2C100F6C" w:rsidR="00BC33F2" w:rsidRPr="00B77E82" w:rsidRDefault="00BC33F2" w:rsidP="003E1EE5">
            <w:pPr>
              <w:jc w:val="both"/>
              <w:rPr>
                <w:rFonts w:ascii="Poppins" w:hAnsi="Poppins"/>
                <w:color w:val="auto"/>
                <w:sz w:val="18"/>
                <w:rPrChange w:id="2867" w:author="Stuart McLarnon (NESO)" w:date="2024-11-18T11:12:00Z">
                  <w:rPr>
                    <w:color w:val="auto"/>
                    <w:sz w:val="18"/>
                  </w:rPr>
                </w:rPrChange>
              </w:rPr>
            </w:pPr>
          </w:p>
        </w:tc>
        <w:tc>
          <w:tcPr>
            <w:tcW w:w="994" w:type="dxa"/>
            <w:vMerge/>
          </w:tcPr>
          <w:p w14:paraId="1F717575" w14:textId="7F2C6C7C" w:rsidR="00BC33F2" w:rsidRPr="00B77E82" w:rsidRDefault="00BC33F2" w:rsidP="003E1EE5">
            <w:pPr>
              <w:jc w:val="both"/>
              <w:rPr>
                <w:rFonts w:ascii="Poppins" w:hAnsi="Poppins"/>
                <w:color w:val="auto"/>
                <w:sz w:val="18"/>
                <w:rPrChange w:id="2868" w:author="Stuart McLarnon (NESO)" w:date="2024-11-18T11:12:00Z">
                  <w:rPr>
                    <w:color w:val="auto"/>
                    <w:sz w:val="18"/>
                  </w:rPr>
                </w:rPrChange>
              </w:rPr>
            </w:pPr>
          </w:p>
        </w:tc>
        <w:tc>
          <w:tcPr>
            <w:tcW w:w="5873" w:type="dxa"/>
          </w:tcPr>
          <w:p w14:paraId="5B5BA416" w14:textId="1133FA19" w:rsidR="00AE243C" w:rsidRPr="00B77E82" w:rsidRDefault="00BC33F2" w:rsidP="00AE243C">
            <w:pPr>
              <w:jc w:val="both"/>
              <w:rPr>
                <w:rFonts w:ascii="Poppins" w:hAnsi="Poppins"/>
                <w:color w:val="auto"/>
                <w:sz w:val="18"/>
                <w:rPrChange w:id="2869" w:author="Stuart McLarnon (NESO)" w:date="2024-11-18T11:12:00Z">
                  <w:rPr>
                    <w:color w:val="auto"/>
                    <w:sz w:val="18"/>
                  </w:rPr>
                </w:rPrChange>
              </w:rPr>
            </w:pPr>
            <w:r w:rsidRPr="00B77E82">
              <w:rPr>
                <w:rFonts w:ascii="Poppins" w:hAnsi="Poppins"/>
                <w:color w:val="auto"/>
                <w:sz w:val="18"/>
                <w:rPrChange w:id="2870" w:author="Stuart McLarnon (NESO)" w:date="2024-11-18T11:12:00Z">
                  <w:rPr>
                    <w:color w:val="auto"/>
                    <w:sz w:val="18"/>
                  </w:rPr>
                </w:rPrChange>
              </w:rPr>
              <w:t>Any Generator who does not have a CUSC Contract (i.e. Embedded) and owns or operates a Power Station comprising one or more Type C or Type D Power Generating Modules</w:t>
            </w:r>
            <w:ins w:id="2871" w:author="Stuart McLarnon (NESO)" w:date="2025-01-22T13:52:00Z" w16du:dateUtc="2025-01-22T13:52:00Z">
              <w:r w:rsidR="00AD6811">
                <w:rPr>
                  <w:rFonts w:ascii="Poppins" w:hAnsi="Poppins"/>
                  <w:color w:val="auto"/>
                  <w:sz w:val="18"/>
                </w:rPr>
                <w:t>.</w:t>
              </w:r>
            </w:ins>
            <w:del w:id="2872" w:author="Stuart McLarnon (NESO)" w:date="2025-01-22T13:52:00Z" w16du:dateUtc="2025-01-22T13:52:00Z">
              <w:r w:rsidR="00AE243C" w:rsidRPr="00B77E82" w:rsidDel="00AD6811">
                <w:rPr>
                  <w:rFonts w:ascii="Poppins" w:hAnsi="Poppins"/>
                  <w:color w:val="auto"/>
                  <w:sz w:val="18"/>
                  <w:rPrChange w:id="2873" w:author="Stuart McLarnon (NESO)" w:date="2024-11-18T11:12:00Z">
                    <w:rPr>
                      <w:color w:val="auto"/>
                      <w:sz w:val="18"/>
                    </w:rPr>
                  </w:rPrChange>
                </w:rPr>
                <w:delText xml:space="preserve"> </w:delText>
              </w:r>
            </w:del>
          </w:p>
          <w:p w14:paraId="2F133D6B" w14:textId="2A31696E" w:rsidR="00BC33F2" w:rsidRPr="00B77E82" w:rsidRDefault="00BC33F2" w:rsidP="001A5487">
            <w:pPr>
              <w:jc w:val="both"/>
              <w:rPr>
                <w:rFonts w:ascii="Poppins" w:hAnsi="Poppins"/>
                <w:color w:val="auto"/>
                <w:sz w:val="18"/>
                <w:rPrChange w:id="2874" w:author="Stuart McLarnon (NESO)" w:date="2024-11-18T11:12:00Z">
                  <w:rPr>
                    <w:color w:val="auto"/>
                    <w:sz w:val="18"/>
                  </w:rPr>
                </w:rPrChange>
              </w:rPr>
            </w:pPr>
            <w:r w:rsidRPr="00B77E82">
              <w:rPr>
                <w:rFonts w:ascii="Poppins" w:hAnsi="Poppins"/>
                <w:color w:val="auto"/>
                <w:sz w:val="18"/>
                <w:rPrChange w:id="2875" w:author="Stuart McLarnon (NESO)" w:date="2024-11-18T11:12:00Z">
                  <w:rPr>
                    <w:color w:val="auto"/>
                    <w:sz w:val="18"/>
                  </w:rPr>
                </w:rPrChange>
              </w:rPr>
              <w:t xml:space="preserve">  </w:t>
            </w:r>
          </w:p>
          <w:p w14:paraId="5EB3BA48" w14:textId="11D56C09" w:rsidR="00E579CA" w:rsidRPr="00B77E82" w:rsidRDefault="00E579CA" w:rsidP="003E1EE5">
            <w:pPr>
              <w:jc w:val="both"/>
              <w:rPr>
                <w:rFonts w:ascii="Poppins" w:hAnsi="Poppins"/>
                <w:color w:val="auto"/>
                <w:sz w:val="18"/>
                <w:rPrChange w:id="2876" w:author="Stuart McLarnon (NESO)" w:date="2024-11-18T11:12:00Z">
                  <w:rPr>
                    <w:color w:val="auto"/>
                    <w:sz w:val="18"/>
                  </w:rPr>
                </w:rPrChange>
              </w:rPr>
            </w:pPr>
          </w:p>
        </w:tc>
        <w:tc>
          <w:tcPr>
            <w:tcW w:w="5103" w:type="dxa"/>
          </w:tcPr>
          <w:p w14:paraId="2FFE3F83" w14:textId="6C359E30" w:rsidR="00BC33F2" w:rsidRPr="00B77E82" w:rsidRDefault="00BC33F2" w:rsidP="001A5487">
            <w:pPr>
              <w:jc w:val="both"/>
              <w:rPr>
                <w:rFonts w:ascii="Poppins" w:hAnsi="Poppins"/>
                <w:color w:val="auto"/>
                <w:sz w:val="18"/>
                <w:rPrChange w:id="2877" w:author="Stuart McLarnon (NESO)" w:date="2024-11-18T11:12:00Z">
                  <w:rPr>
                    <w:color w:val="auto"/>
                    <w:sz w:val="18"/>
                  </w:rPr>
                </w:rPrChange>
              </w:rPr>
            </w:pPr>
            <w:r w:rsidRPr="00B77E82">
              <w:rPr>
                <w:rFonts w:ascii="Poppins" w:hAnsi="Poppins"/>
                <w:color w:val="auto"/>
                <w:sz w:val="18"/>
                <w:rPrChange w:id="2878" w:author="Stuart McLarnon (NESO)" w:date="2024-11-18T11:12:00Z">
                  <w:rPr>
                    <w:color w:val="auto"/>
                    <w:sz w:val="18"/>
                  </w:rPr>
                </w:rPrChange>
              </w:rPr>
              <w:t>Not applicable</w:t>
            </w:r>
            <w:r w:rsidR="00B617FC" w:rsidRPr="00B77E82">
              <w:rPr>
                <w:rFonts w:ascii="Poppins" w:hAnsi="Poppins"/>
                <w:color w:val="auto"/>
                <w:sz w:val="18"/>
                <w:rPrChange w:id="2879" w:author="Stuart McLarnon (NESO)" w:date="2024-11-18T11:12:00Z">
                  <w:rPr>
                    <w:color w:val="auto"/>
                    <w:sz w:val="18"/>
                  </w:rPr>
                </w:rPrChange>
              </w:rPr>
              <w:t xml:space="preserve"> unless that Generator has a</w:t>
            </w:r>
            <w:r w:rsidR="009F2D55" w:rsidRPr="00B77E82">
              <w:rPr>
                <w:rFonts w:ascii="Poppins" w:hAnsi="Poppins"/>
                <w:color w:val="auto"/>
                <w:sz w:val="18"/>
                <w:rPrChange w:id="2880" w:author="Stuart McLarnon (NESO)" w:date="2024-11-18T11:12:00Z">
                  <w:rPr>
                    <w:color w:val="auto"/>
                    <w:sz w:val="18"/>
                  </w:rPr>
                </w:rPrChange>
              </w:rPr>
              <w:t>n Anchor Restoration Contract or Top Up Restoration</w:t>
            </w:r>
            <w:r w:rsidR="00B617FC" w:rsidRPr="00B77E82">
              <w:rPr>
                <w:rFonts w:ascii="Poppins" w:hAnsi="Poppins"/>
                <w:color w:val="auto"/>
                <w:sz w:val="18"/>
                <w:rPrChange w:id="2881" w:author="Stuart McLarnon (NESO)" w:date="2024-11-18T11:12:00Z">
                  <w:rPr>
                    <w:color w:val="auto"/>
                    <w:sz w:val="18"/>
                  </w:rPr>
                </w:rPrChange>
              </w:rPr>
              <w:t xml:space="preserve"> </w:t>
            </w:r>
            <w:r w:rsidR="009F2D55" w:rsidRPr="00B77E82">
              <w:rPr>
                <w:rFonts w:ascii="Poppins" w:hAnsi="Poppins"/>
                <w:color w:val="auto"/>
                <w:sz w:val="18"/>
                <w:rPrChange w:id="2882" w:author="Stuart McLarnon (NESO)" w:date="2024-11-18T11:12:00Z">
                  <w:rPr>
                    <w:color w:val="auto"/>
                    <w:sz w:val="18"/>
                  </w:rPr>
                </w:rPrChange>
              </w:rPr>
              <w:t>C</w:t>
            </w:r>
            <w:r w:rsidR="00B617FC" w:rsidRPr="00B77E82">
              <w:rPr>
                <w:rFonts w:ascii="Poppins" w:hAnsi="Poppins"/>
                <w:color w:val="auto"/>
                <w:sz w:val="18"/>
                <w:rPrChange w:id="2883" w:author="Stuart McLarnon (NESO)" w:date="2024-11-18T11:12:00Z">
                  <w:rPr>
                    <w:color w:val="auto"/>
                    <w:sz w:val="18"/>
                  </w:rPr>
                </w:rPrChange>
              </w:rPr>
              <w:t xml:space="preserve">ontract with </w:t>
            </w:r>
            <w:del w:id="2884" w:author="Stuart McLarnon (NESO)" w:date="2024-11-18T11:12:00Z">
              <w:r w:rsidR="00B617FC">
                <w:rPr>
                  <w:rFonts w:cstheme="minorHAnsi"/>
                  <w:color w:val="auto"/>
                  <w:sz w:val="18"/>
                  <w:szCs w:val="18"/>
                </w:rPr>
                <w:delText>NGESO</w:delText>
              </w:r>
            </w:del>
            <w:ins w:id="2885" w:author="Stuart McLarnon (NESO)" w:date="2024-11-18T11:12:00Z">
              <w:r w:rsidR="00C34B53">
                <w:rPr>
                  <w:rFonts w:ascii="Poppins" w:hAnsi="Poppins" w:cs="Poppins"/>
                  <w:color w:val="auto"/>
                  <w:sz w:val="18"/>
                  <w:szCs w:val="18"/>
                </w:rPr>
                <w:t>NESO</w:t>
              </w:r>
            </w:ins>
            <w:ins w:id="2886" w:author="Stuart McLarnon (NESO)" w:date="2025-03-12T10:20:00Z" w16du:dateUtc="2025-03-12T10:20:00Z">
              <w:r w:rsidR="00386A76">
                <w:rPr>
                  <w:rFonts w:ascii="Poppins" w:hAnsi="Poppins" w:cs="Poppins"/>
                  <w:color w:val="auto"/>
                  <w:sz w:val="18"/>
                  <w:szCs w:val="18"/>
                </w:rPr>
                <w:t>.</w:t>
              </w:r>
            </w:ins>
          </w:p>
          <w:p w14:paraId="47D758E2" w14:textId="6BE46C98" w:rsidR="00BC33F2" w:rsidRPr="00B77E82" w:rsidRDefault="00BC33F2" w:rsidP="001A5487">
            <w:pPr>
              <w:jc w:val="both"/>
              <w:rPr>
                <w:rFonts w:ascii="Poppins" w:hAnsi="Poppins"/>
                <w:color w:val="auto"/>
                <w:sz w:val="18"/>
                <w:rPrChange w:id="2887" w:author="Stuart McLarnon (NESO)" w:date="2024-11-18T11:12:00Z">
                  <w:rPr>
                    <w:color w:val="auto"/>
                    <w:sz w:val="18"/>
                  </w:rPr>
                </w:rPrChange>
              </w:rPr>
            </w:pPr>
          </w:p>
        </w:tc>
      </w:tr>
      <w:tr w:rsidR="004C7CF5" w:rsidRPr="00B77E82" w14:paraId="2F330B3E" w14:textId="1218E274" w:rsidTr="00281A9E">
        <w:trPr>
          <w:trHeight w:val="4500"/>
        </w:trPr>
        <w:tc>
          <w:tcPr>
            <w:tcW w:w="1775" w:type="dxa"/>
            <w:vMerge/>
          </w:tcPr>
          <w:p w14:paraId="785C4B54" w14:textId="56F1B1F2" w:rsidR="00BC33F2" w:rsidRPr="00B77E82" w:rsidRDefault="00BC33F2" w:rsidP="003E1EE5">
            <w:pPr>
              <w:jc w:val="both"/>
              <w:rPr>
                <w:rFonts w:ascii="Poppins" w:hAnsi="Poppins"/>
                <w:color w:val="auto"/>
                <w:sz w:val="18"/>
                <w:rPrChange w:id="2888" w:author="Stuart McLarnon (NESO)" w:date="2024-11-18T11:12:00Z">
                  <w:rPr>
                    <w:color w:val="auto"/>
                    <w:sz w:val="18"/>
                  </w:rPr>
                </w:rPrChange>
              </w:rPr>
            </w:pPr>
          </w:p>
        </w:tc>
        <w:tc>
          <w:tcPr>
            <w:tcW w:w="994" w:type="dxa"/>
            <w:vMerge w:val="restart"/>
          </w:tcPr>
          <w:p w14:paraId="07C2D4BF" w14:textId="0C3E3791" w:rsidR="00BC33F2" w:rsidRPr="00B77E82" w:rsidRDefault="00BC33F2" w:rsidP="003E1EE5">
            <w:pPr>
              <w:jc w:val="both"/>
              <w:rPr>
                <w:rFonts w:ascii="Poppins" w:hAnsi="Poppins"/>
                <w:color w:val="auto"/>
                <w:sz w:val="18"/>
                <w:rPrChange w:id="2889" w:author="Stuart McLarnon (NESO)" w:date="2024-11-18T11:12:00Z">
                  <w:rPr>
                    <w:color w:val="auto"/>
                    <w:sz w:val="18"/>
                  </w:rPr>
                </w:rPrChange>
              </w:rPr>
            </w:pPr>
            <w:r w:rsidRPr="00B77E82">
              <w:rPr>
                <w:rFonts w:ascii="Poppins" w:hAnsi="Poppins"/>
                <w:color w:val="auto"/>
                <w:sz w:val="18"/>
                <w:rPrChange w:id="2890" w:author="Stuart McLarnon (NESO)" w:date="2024-11-18T11:12:00Z">
                  <w:rPr>
                    <w:color w:val="auto"/>
                    <w:sz w:val="18"/>
                  </w:rPr>
                </w:rPrChange>
              </w:rPr>
              <w:t>Existing</w:t>
            </w:r>
          </w:p>
        </w:tc>
        <w:tc>
          <w:tcPr>
            <w:tcW w:w="5873" w:type="dxa"/>
          </w:tcPr>
          <w:p w14:paraId="58686758" w14:textId="4EBAE8F0" w:rsidR="00BC33F2" w:rsidRPr="00B77E82" w:rsidRDefault="00BC33F2" w:rsidP="003E1EE5">
            <w:pPr>
              <w:jc w:val="both"/>
              <w:rPr>
                <w:rFonts w:ascii="Poppins" w:hAnsi="Poppins"/>
                <w:color w:val="auto"/>
                <w:sz w:val="18"/>
                <w:rPrChange w:id="2891" w:author="Stuart McLarnon (NESO)" w:date="2024-11-18T11:12:00Z">
                  <w:rPr>
                    <w:color w:val="auto"/>
                    <w:sz w:val="18"/>
                  </w:rPr>
                </w:rPrChange>
              </w:rPr>
            </w:pPr>
            <w:r w:rsidRPr="00B77E82">
              <w:rPr>
                <w:rFonts w:ascii="Poppins" w:hAnsi="Poppins"/>
                <w:color w:val="auto"/>
                <w:sz w:val="18"/>
                <w:rPrChange w:id="2892" w:author="Stuart McLarnon (NESO)" w:date="2024-11-18T11:12:00Z">
                  <w:rPr>
                    <w:color w:val="auto"/>
                    <w:sz w:val="18"/>
                  </w:rPr>
                </w:rPrChange>
              </w:rPr>
              <w:t xml:space="preserve">Any Generator who is a GB Code User who has a CUSC Contract with </w:t>
            </w:r>
            <w:del w:id="2893" w:author="Stuart McLarnon (NESO)" w:date="2024-11-18T11:12:00Z">
              <w:r w:rsidR="00E917F9" w:rsidRPr="004C7CF5">
                <w:rPr>
                  <w:rFonts w:cstheme="minorHAnsi"/>
                  <w:color w:val="auto"/>
                  <w:sz w:val="18"/>
                  <w:szCs w:val="18"/>
                </w:rPr>
                <w:delText>NG</w:delText>
              </w:r>
              <w:r w:rsidRPr="004C7CF5">
                <w:rPr>
                  <w:rFonts w:cstheme="minorHAnsi"/>
                  <w:color w:val="auto"/>
                  <w:sz w:val="18"/>
                  <w:szCs w:val="18"/>
                </w:rPr>
                <w:delText>ESO</w:delText>
              </w:r>
            </w:del>
            <w:ins w:id="2894" w:author="Stuart McLarnon (NESO)" w:date="2024-11-18T11:12:00Z">
              <w:r w:rsidR="00C34B53">
                <w:rPr>
                  <w:rFonts w:ascii="Poppins" w:hAnsi="Poppins" w:cs="Poppins"/>
                  <w:color w:val="auto"/>
                  <w:sz w:val="18"/>
                  <w:szCs w:val="18"/>
                </w:rPr>
                <w:t>NESO</w:t>
              </w:r>
            </w:ins>
            <w:r w:rsidRPr="00B77E82">
              <w:rPr>
                <w:rFonts w:ascii="Poppins" w:hAnsi="Poppins"/>
                <w:color w:val="auto"/>
                <w:sz w:val="18"/>
                <w:rPrChange w:id="2895" w:author="Stuart McLarnon (NESO)" w:date="2024-11-18T11:12:00Z">
                  <w:rPr>
                    <w:color w:val="auto"/>
                    <w:sz w:val="18"/>
                  </w:rPr>
                </w:rPrChange>
              </w:rPr>
              <w:t xml:space="preserve"> and owns or operates a Power Station comprising one or more Generating Units or Power Park Modules which </w:t>
            </w:r>
            <w:proofErr w:type="spellStart"/>
            <w:r w:rsidRPr="00B77E82">
              <w:rPr>
                <w:rFonts w:ascii="Poppins" w:hAnsi="Poppins"/>
                <w:color w:val="auto"/>
                <w:sz w:val="18"/>
                <w:rPrChange w:id="2896" w:author="Stuart McLarnon (NESO)" w:date="2024-11-18T11:12:00Z">
                  <w:rPr>
                    <w:color w:val="auto"/>
                    <w:sz w:val="18"/>
                  </w:rPr>
                </w:rPrChange>
              </w:rPr>
              <w:t>i</w:t>
            </w:r>
            <w:proofErr w:type="spellEnd"/>
            <w:r w:rsidRPr="00B77E82">
              <w:rPr>
                <w:rFonts w:ascii="Poppins" w:hAnsi="Poppins"/>
                <w:color w:val="auto"/>
                <w:sz w:val="18"/>
                <w:rPrChange w:id="2897" w:author="Stuart McLarnon (NESO)" w:date="2024-11-18T11:12:00Z">
                  <w:rPr>
                    <w:color w:val="auto"/>
                    <w:sz w:val="18"/>
                  </w:rPr>
                </w:rPrChange>
              </w:rPr>
              <w:t>) have a maximum output of greater than 10MW but less than 50MW and connected below 110kV (equivalent to a Type C Power Generating Module) or ii) connected at 110kV or above or has a rated power output of 50MW or above (equivalent to a Type D Power Generating Module)</w:t>
            </w:r>
            <w:ins w:id="2898" w:author="Stuart McLarnon (NESO)" w:date="2025-01-22T13:52:00Z" w16du:dateUtc="2025-01-22T13:52:00Z">
              <w:r w:rsidR="00AD6811">
                <w:rPr>
                  <w:rFonts w:ascii="Poppins" w:hAnsi="Poppins"/>
                  <w:color w:val="auto"/>
                  <w:sz w:val="18"/>
                </w:rPr>
                <w:t>.</w:t>
              </w:r>
            </w:ins>
            <w:del w:id="2899" w:author="Stuart McLarnon (NESO)" w:date="2025-01-22T13:52:00Z" w16du:dateUtc="2025-01-22T13:52:00Z">
              <w:r w:rsidRPr="00B77E82" w:rsidDel="00AD6811">
                <w:rPr>
                  <w:rFonts w:ascii="Poppins" w:hAnsi="Poppins"/>
                  <w:color w:val="auto"/>
                  <w:sz w:val="18"/>
                  <w:rPrChange w:id="2900" w:author="Stuart McLarnon (NESO)" w:date="2024-11-18T11:12:00Z">
                    <w:rPr>
                      <w:color w:val="auto"/>
                      <w:sz w:val="18"/>
                    </w:rPr>
                  </w:rPrChange>
                </w:rPr>
                <w:delText xml:space="preserve">  </w:delText>
              </w:r>
            </w:del>
          </w:p>
        </w:tc>
        <w:tc>
          <w:tcPr>
            <w:tcW w:w="5103" w:type="dxa"/>
          </w:tcPr>
          <w:p w14:paraId="38519182" w14:textId="6592846F" w:rsidR="00BC33F2" w:rsidRPr="00B77E82" w:rsidRDefault="00BC33F2" w:rsidP="003E1EE5">
            <w:pPr>
              <w:jc w:val="both"/>
              <w:rPr>
                <w:rFonts w:ascii="Poppins" w:hAnsi="Poppins"/>
                <w:color w:val="auto"/>
                <w:sz w:val="18"/>
                <w:rPrChange w:id="2901" w:author="Stuart McLarnon (NESO)" w:date="2024-11-18T11:12:00Z">
                  <w:rPr>
                    <w:color w:val="auto"/>
                    <w:sz w:val="18"/>
                  </w:rPr>
                </w:rPrChange>
              </w:rPr>
            </w:pPr>
            <w:r w:rsidRPr="00B77E82">
              <w:rPr>
                <w:rFonts w:ascii="Poppins" w:hAnsi="Poppins"/>
                <w:color w:val="auto"/>
                <w:sz w:val="18"/>
                <w:rPrChange w:id="2902" w:author="Stuart McLarnon (NESO)" w:date="2024-11-18T11:12:00Z">
                  <w:rPr>
                    <w:color w:val="auto"/>
                    <w:sz w:val="18"/>
                  </w:rPr>
                </w:rPrChange>
              </w:rPr>
              <w:t>CC6.1.2, CC.6.1.3, CC.6.1.4, CC.6.2.2.2, CC.6.3, CC.6.5,</w:t>
            </w:r>
            <w:r w:rsidR="0026177C" w:rsidRPr="00B77E82">
              <w:rPr>
                <w:rFonts w:ascii="Poppins" w:hAnsi="Poppins"/>
                <w:color w:val="auto"/>
                <w:sz w:val="18"/>
                <w:rPrChange w:id="2903" w:author="Stuart McLarnon (NESO)" w:date="2024-11-18T11:12:00Z">
                  <w:rPr>
                    <w:color w:val="auto"/>
                    <w:sz w:val="18"/>
                  </w:rPr>
                </w:rPrChange>
              </w:rPr>
              <w:t xml:space="preserve"> </w:t>
            </w:r>
            <w:r w:rsidR="008659CD" w:rsidRPr="00B77E82">
              <w:rPr>
                <w:rFonts w:ascii="Poppins" w:hAnsi="Poppins"/>
                <w:color w:val="auto"/>
                <w:sz w:val="18"/>
                <w:rPrChange w:id="2904" w:author="Stuart McLarnon (NESO)" w:date="2024-11-18T11:12:00Z">
                  <w:rPr>
                    <w:color w:val="auto"/>
                    <w:sz w:val="18"/>
                  </w:rPr>
                </w:rPrChange>
              </w:rPr>
              <w:t xml:space="preserve">CC.7.9, </w:t>
            </w:r>
            <w:r w:rsidR="0026177C" w:rsidRPr="00B77E82">
              <w:rPr>
                <w:rFonts w:ascii="Poppins" w:hAnsi="Poppins"/>
                <w:color w:val="auto"/>
                <w:sz w:val="18"/>
                <w:rPrChange w:id="2905" w:author="Stuart McLarnon (NESO)" w:date="2024-11-18T11:12:00Z">
                  <w:rPr>
                    <w:color w:val="auto"/>
                    <w:sz w:val="18"/>
                  </w:rPr>
                </w:rPrChange>
              </w:rPr>
              <w:t>CC.7.10, CC.7.11</w:t>
            </w:r>
            <w:r w:rsidRPr="00B77E82">
              <w:rPr>
                <w:rFonts w:ascii="Poppins" w:hAnsi="Poppins"/>
                <w:color w:val="auto"/>
                <w:sz w:val="18"/>
                <w:rPrChange w:id="2906" w:author="Stuart McLarnon (NESO)" w:date="2024-11-18T11:12:00Z">
                  <w:rPr>
                    <w:color w:val="auto"/>
                    <w:sz w:val="18"/>
                  </w:rPr>
                </w:rPrChange>
              </w:rPr>
              <w:t xml:space="preserve"> CC.8, CC.A.3, CC.A.4, CC.A.6, CC.A.7</w:t>
            </w:r>
          </w:p>
          <w:p w14:paraId="2C47E957" w14:textId="2CAEB3A9" w:rsidR="00BC33F2" w:rsidRPr="00B77E82" w:rsidRDefault="00BC33F2" w:rsidP="003E1EE5">
            <w:pPr>
              <w:jc w:val="both"/>
              <w:rPr>
                <w:rFonts w:ascii="Poppins" w:hAnsi="Poppins"/>
                <w:color w:val="auto"/>
                <w:sz w:val="18"/>
                <w:rPrChange w:id="2907" w:author="Stuart McLarnon (NESO)" w:date="2024-11-18T11:12:00Z">
                  <w:rPr>
                    <w:color w:val="auto"/>
                    <w:sz w:val="18"/>
                  </w:rPr>
                </w:rPrChange>
              </w:rPr>
            </w:pPr>
            <w:r w:rsidRPr="00B77E82">
              <w:rPr>
                <w:rFonts w:ascii="Poppins" w:hAnsi="Poppins"/>
                <w:color w:val="auto"/>
                <w:sz w:val="18"/>
                <w:rPrChange w:id="2908" w:author="Stuart McLarnon (NESO)" w:date="2024-11-18T11:12:00Z">
                  <w:rPr>
                    <w:color w:val="auto"/>
                    <w:sz w:val="18"/>
                  </w:rPr>
                </w:rPrChange>
              </w:rPr>
              <w:t>CP.A.3</w:t>
            </w:r>
          </w:p>
          <w:p w14:paraId="4A316134" w14:textId="43D7004D" w:rsidR="005E6BF9" w:rsidRPr="00B77E82" w:rsidRDefault="00BC33F2" w:rsidP="003E1EE5">
            <w:pPr>
              <w:jc w:val="both"/>
              <w:rPr>
                <w:rFonts w:ascii="Poppins" w:hAnsi="Poppins"/>
                <w:color w:val="auto"/>
                <w:sz w:val="18"/>
                <w:rPrChange w:id="2909" w:author="Stuart McLarnon (NESO)" w:date="2024-11-18T11:12:00Z">
                  <w:rPr>
                    <w:color w:val="auto"/>
                    <w:sz w:val="18"/>
                  </w:rPr>
                </w:rPrChange>
              </w:rPr>
            </w:pPr>
            <w:r w:rsidRPr="00B77E82">
              <w:rPr>
                <w:rFonts w:ascii="Poppins" w:hAnsi="Poppins"/>
                <w:color w:val="auto"/>
                <w:sz w:val="18"/>
                <w:rPrChange w:id="2910" w:author="Stuart McLarnon (NESO)" w:date="2024-11-18T11:12:00Z">
                  <w:rPr>
                    <w:color w:val="auto"/>
                    <w:sz w:val="18"/>
                  </w:rPr>
                </w:rPrChange>
              </w:rPr>
              <w:t>OC5.4, OC5.5,</w:t>
            </w:r>
            <w:r w:rsidR="005E6BF9" w:rsidRPr="00B77E82">
              <w:rPr>
                <w:rFonts w:ascii="Poppins" w:hAnsi="Poppins"/>
                <w:color w:val="auto"/>
                <w:sz w:val="18"/>
                <w:rPrChange w:id="2911" w:author="Stuart McLarnon (NESO)" w:date="2024-11-18T11:12:00Z">
                  <w:rPr>
                    <w:color w:val="auto"/>
                    <w:sz w:val="18"/>
                  </w:rPr>
                </w:rPrChange>
              </w:rPr>
              <w:t xml:space="preserve"> OC5.7</w:t>
            </w:r>
            <w:r w:rsidR="00E551D5" w:rsidRPr="00B77E82">
              <w:rPr>
                <w:rFonts w:ascii="Poppins" w:hAnsi="Poppins"/>
                <w:color w:val="auto"/>
                <w:rPrChange w:id="2912" w:author="Stuart McLarnon (NESO)" w:date="2024-11-18T11:12:00Z">
                  <w:rPr>
                    <w:color w:val="auto"/>
                  </w:rPr>
                </w:rPrChange>
              </w:rPr>
              <w:t xml:space="preserve"> (</w:t>
            </w:r>
            <w:r w:rsidR="004005F4" w:rsidRPr="00B77E82">
              <w:rPr>
                <w:rFonts w:ascii="Poppins" w:hAnsi="Poppins"/>
                <w:color w:val="auto"/>
                <w:rPrChange w:id="2913" w:author="Stuart McLarnon (NESO)" w:date="2024-11-18T11:12:00Z">
                  <w:rPr>
                    <w:color w:val="auto"/>
                  </w:rPr>
                </w:rPrChange>
              </w:rPr>
              <w:t>as applicable</w:t>
            </w:r>
            <w:r w:rsidR="00E551D5" w:rsidRPr="00B77E82">
              <w:rPr>
                <w:rFonts w:ascii="Poppins" w:hAnsi="Poppins"/>
                <w:color w:val="auto"/>
                <w:rPrChange w:id="2914" w:author="Stuart McLarnon (NESO)" w:date="2024-11-18T11:12:00Z">
                  <w:rPr>
                    <w:color w:val="auto"/>
                  </w:rPr>
                </w:rPrChange>
              </w:rPr>
              <w:t>)</w:t>
            </w:r>
            <w:r w:rsidR="005E6BF9" w:rsidRPr="00B77E82">
              <w:rPr>
                <w:rFonts w:ascii="Poppins" w:hAnsi="Poppins"/>
                <w:color w:val="auto"/>
                <w:sz w:val="18"/>
                <w:rPrChange w:id="2915" w:author="Stuart McLarnon (NESO)" w:date="2024-11-18T11:12:00Z">
                  <w:rPr>
                    <w:color w:val="auto"/>
                    <w:sz w:val="18"/>
                  </w:rPr>
                </w:rPrChange>
              </w:rPr>
              <w:t>,</w:t>
            </w:r>
            <w:r w:rsidRPr="00B77E82">
              <w:rPr>
                <w:rFonts w:ascii="Poppins" w:hAnsi="Poppins"/>
                <w:color w:val="auto"/>
                <w:sz w:val="18"/>
                <w:rPrChange w:id="2916" w:author="Stuart McLarnon (NESO)" w:date="2024-11-18T11:12:00Z">
                  <w:rPr>
                    <w:color w:val="auto"/>
                    <w:sz w:val="18"/>
                  </w:rPr>
                </w:rPrChange>
              </w:rPr>
              <w:t xml:space="preserve"> OC</w:t>
            </w:r>
            <w:proofErr w:type="gramStart"/>
            <w:r w:rsidRPr="00B77E82">
              <w:rPr>
                <w:rFonts w:ascii="Poppins" w:hAnsi="Poppins"/>
                <w:color w:val="auto"/>
                <w:sz w:val="18"/>
                <w:rPrChange w:id="2917" w:author="Stuart McLarnon (NESO)" w:date="2024-11-18T11:12:00Z">
                  <w:rPr>
                    <w:color w:val="auto"/>
                    <w:sz w:val="18"/>
                  </w:rPr>
                </w:rPrChange>
              </w:rPr>
              <w:t>5.A.</w:t>
            </w:r>
            <w:proofErr w:type="gramEnd"/>
            <w:r w:rsidRPr="00B77E82">
              <w:rPr>
                <w:rFonts w:ascii="Poppins" w:hAnsi="Poppins"/>
                <w:color w:val="auto"/>
                <w:sz w:val="18"/>
                <w:rPrChange w:id="2918" w:author="Stuart McLarnon (NESO)" w:date="2024-11-18T11:12:00Z">
                  <w:rPr>
                    <w:color w:val="auto"/>
                    <w:sz w:val="18"/>
                  </w:rPr>
                </w:rPrChange>
              </w:rPr>
              <w:t>1, OC.5.A.2, OC5.A.3</w:t>
            </w:r>
          </w:p>
          <w:p w14:paraId="7CCF394D" w14:textId="1505E4B8" w:rsidR="00BC33F2" w:rsidRPr="00B77E82" w:rsidRDefault="00BC33F2" w:rsidP="003E1EE5">
            <w:pPr>
              <w:jc w:val="both"/>
              <w:rPr>
                <w:rFonts w:ascii="Poppins" w:hAnsi="Poppins"/>
                <w:color w:val="auto"/>
                <w:sz w:val="18"/>
                <w:rPrChange w:id="2919" w:author="Stuart McLarnon (NESO)" w:date="2024-11-18T11:12:00Z">
                  <w:rPr>
                    <w:color w:val="auto"/>
                    <w:sz w:val="18"/>
                  </w:rPr>
                </w:rPrChange>
              </w:rPr>
            </w:pPr>
            <w:r w:rsidRPr="00B77E82">
              <w:rPr>
                <w:rFonts w:ascii="Poppins" w:hAnsi="Poppins"/>
                <w:color w:val="auto"/>
                <w:sz w:val="18"/>
                <w:rPrChange w:id="2920" w:author="Stuart McLarnon (NESO)" w:date="2024-11-18T11:12:00Z">
                  <w:rPr>
                    <w:color w:val="auto"/>
                    <w:sz w:val="18"/>
                  </w:rPr>
                </w:rPrChange>
              </w:rPr>
              <w:t>OC.7.4, OC7.6 (OC7.6 - Scotland and Offshore only)</w:t>
            </w:r>
          </w:p>
          <w:p w14:paraId="34D62B05" w14:textId="6BD8B906" w:rsidR="00BC33F2" w:rsidRPr="00B77E82" w:rsidRDefault="00BC33F2" w:rsidP="003E1EE5">
            <w:pPr>
              <w:jc w:val="both"/>
              <w:rPr>
                <w:rFonts w:ascii="Poppins" w:hAnsi="Poppins"/>
                <w:color w:val="auto"/>
                <w:sz w:val="18"/>
                <w:rPrChange w:id="2921" w:author="Stuart McLarnon (NESO)" w:date="2024-11-18T11:12:00Z">
                  <w:rPr>
                    <w:color w:val="auto"/>
                    <w:sz w:val="18"/>
                  </w:rPr>
                </w:rPrChange>
              </w:rPr>
            </w:pPr>
            <w:r w:rsidRPr="00B77E82">
              <w:rPr>
                <w:rFonts w:ascii="Poppins" w:hAnsi="Poppins"/>
                <w:color w:val="auto"/>
                <w:sz w:val="18"/>
                <w:rPrChange w:id="2922" w:author="Stuart McLarnon (NESO)" w:date="2024-11-18T11:12:00Z">
                  <w:rPr>
                    <w:color w:val="auto"/>
                    <w:sz w:val="18"/>
                  </w:rPr>
                </w:rPrChange>
              </w:rPr>
              <w:t>OC9</w:t>
            </w:r>
          </w:p>
          <w:p w14:paraId="173D35F6" w14:textId="34214F51" w:rsidR="00BC33F2" w:rsidRPr="00B77E82" w:rsidRDefault="00BC33F2" w:rsidP="003E1EE5">
            <w:pPr>
              <w:jc w:val="both"/>
              <w:rPr>
                <w:rFonts w:ascii="Poppins" w:hAnsi="Poppins"/>
                <w:color w:val="auto"/>
                <w:sz w:val="18"/>
                <w:rPrChange w:id="2923" w:author="Stuart McLarnon (NESO)" w:date="2024-11-18T11:12:00Z">
                  <w:rPr>
                    <w:color w:val="auto"/>
                    <w:sz w:val="18"/>
                  </w:rPr>
                </w:rPrChange>
              </w:rPr>
            </w:pPr>
            <w:r w:rsidRPr="00B77E82">
              <w:rPr>
                <w:rFonts w:ascii="Poppins" w:hAnsi="Poppins"/>
                <w:color w:val="auto"/>
                <w:sz w:val="18"/>
                <w:rPrChange w:id="2924" w:author="Stuart McLarnon (NESO)" w:date="2024-11-18T11:12:00Z">
                  <w:rPr>
                    <w:color w:val="auto"/>
                    <w:sz w:val="18"/>
                  </w:rPr>
                </w:rPrChange>
              </w:rPr>
              <w:t>OC10</w:t>
            </w:r>
          </w:p>
          <w:p w14:paraId="224BDB5C" w14:textId="1B3F1FE6" w:rsidR="00BC33F2" w:rsidRPr="00B77E82" w:rsidRDefault="00BC33F2" w:rsidP="003E1EE5">
            <w:pPr>
              <w:jc w:val="both"/>
              <w:rPr>
                <w:rFonts w:ascii="Poppins" w:hAnsi="Poppins"/>
                <w:color w:val="auto"/>
                <w:sz w:val="18"/>
                <w:rPrChange w:id="2925" w:author="Stuart McLarnon (NESO)" w:date="2024-11-18T11:12:00Z">
                  <w:rPr>
                    <w:color w:val="auto"/>
                    <w:sz w:val="18"/>
                  </w:rPr>
                </w:rPrChange>
              </w:rPr>
            </w:pPr>
            <w:r w:rsidRPr="00B77E82">
              <w:rPr>
                <w:rFonts w:ascii="Poppins" w:hAnsi="Poppins"/>
                <w:color w:val="auto"/>
                <w:sz w:val="18"/>
                <w:rPrChange w:id="2926" w:author="Stuart McLarnon (NESO)" w:date="2024-11-18T11:12:00Z">
                  <w:rPr>
                    <w:color w:val="auto"/>
                    <w:sz w:val="18"/>
                  </w:rPr>
                </w:rPrChange>
              </w:rPr>
              <w:t>OC12</w:t>
            </w:r>
          </w:p>
          <w:p w14:paraId="3A5F4F95" w14:textId="6221B54B" w:rsidR="00BC33F2" w:rsidRPr="00B77E82" w:rsidRDefault="00BC33F2" w:rsidP="003E1EE5">
            <w:pPr>
              <w:jc w:val="both"/>
              <w:rPr>
                <w:rFonts w:ascii="Poppins" w:hAnsi="Poppins"/>
                <w:color w:val="auto"/>
                <w:sz w:val="18"/>
                <w:rPrChange w:id="2927" w:author="Stuart McLarnon (NESO)" w:date="2024-11-18T11:12:00Z">
                  <w:rPr>
                    <w:color w:val="auto"/>
                    <w:sz w:val="18"/>
                  </w:rPr>
                </w:rPrChange>
              </w:rPr>
            </w:pPr>
            <w:r w:rsidRPr="00B77E82">
              <w:rPr>
                <w:rFonts w:ascii="Poppins" w:hAnsi="Poppins"/>
                <w:color w:val="auto"/>
                <w:sz w:val="18"/>
                <w:rPrChange w:id="2928" w:author="Stuart McLarnon (NESO)" w:date="2024-11-18T11:12:00Z">
                  <w:rPr>
                    <w:color w:val="auto"/>
                    <w:sz w:val="18"/>
                  </w:rPr>
                </w:rPrChange>
              </w:rPr>
              <w:t>BC2 (</w:t>
            </w:r>
            <w:proofErr w:type="gramStart"/>
            <w:r w:rsidRPr="00B77E82">
              <w:rPr>
                <w:rFonts w:ascii="Poppins" w:hAnsi="Poppins"/>
                <w:color w:val="auto"/>
                <w:sz w:val="18"/>
                <w:rPrChange w:id="2929" w:author="Stuart McLarnon (NESO)" w:date="2024-11-18T11:12:00Z">
                  <w:rPr>
                    <w:color w:val="auto"/>
                    <w:sz w:val="18"/>
                  </w:rPr>
                </w:rPrChange>
              </w:rPr>
              <w:t>in particular BC</w:t>
            </w:r>
            <w:proofErr w:type="gramEnd"/>
            <w:r w:rsidRPr="00B77E82">
              <w:rPr>
                <w:rFonts w:ascii="Poppins" w:hAnsi="Poppins"/>
                <w:color w:val="auto"/>
                <w:sz w:val="18"/>
                <w:rPrChange w:id="2930" w:author="Stuart McLarnon (NESO)" w:date="2024-11-18T11:12:00Z">
                  <w:rPr>
                    <w:color w:val="auto"/>
                    <w:sz w:val="18"/>
                  </w:rPr>
                </w:rPrChange>
              </w:rPr>
              <w:t>.2.9)</w:t>
            </w:r>
          </w:p>
          <w:p w14:paraId="757CDE91" w14:textId="04FE5FDE" w:rsidR="00BC33F2" w:rsidRPr="00B77E82" w:rsidRDefault="00BC33F2" w:rsidP="003E1EE5">
            <w:pPr>
              <w:jc w:val="both"/>
              <w:rPr>
                <w:rFonts w:ascii="Poppins" w:hAnsi="Poppins"/>
                <w:color w:val="auto"/>
                <w:sz w:val="18"/>
                <w:rPrChange w:id="2931" w:author="Stuart McLarnon (NESO)" w:date="2024-11-18T11:12:00Z">
                  <w:rPr>
                    <w:color w:val="auto"/>
                    <w:sz w:val="18"/>
                  </w:rPr>
                </w:rPrChange>
              </w:rPr>
            </w:pPr>
            <w:r w:rsidRPr="00B77E82">
              <w:rPr>
                <w:rFonts w:ascii="Poppins" w:hAnsi="Poppins"/>
                <w:color w:val="auto"/>
                <w:sz w:val="18"/>
                <w:rPrChange w:id="2932" w:author="Stuart McLarnon (NESO)" w:date="2024-11-18T11:12:00Z">
                  <w:rPr>
                    <w:color w:val="auto"/>
                    <w:sz w:val="18"/>
                  </w:rPr>
                </w:rPrChange>
              </w:rPr>
              <w:t xml:space="preserve">BC3.3, BC3.4, BC3.5, BC.3.6, BC.3.7,  </w:t>
            </w:r>
          </w:p>
          <w:p w14:paraId="52735FE7" w14:textId="5264496A" w:rsidR="00BC33F2" w:rsidRPr="00B77E82" w:rsidRDefault="00BC33F2" w:rsidP="003E1EE5">
            <w:pPr>
              <w:jc w:val="both"/>
              <w:rPr>
                <w:rFonts w:ascii="Poppins" w:hAnsi="Poppins"/>
                <w:color w:val="auto"/>
                <w:sz w:val="18"/>
                <w:rPrChange w:id="2933" w:author="Stuart McLarnon (NESO)" w:date="2024-11-18T11:12:00Z">
                  <w:rPr>
                    <w:color w:val="auto"/>
                    <w:sz w:val="18"/>
                  </w:rPr>
                </w:rPrChange>
              </w:rPr>
            </w:pPr>
            <w:r w:rsidRPr="00B77E82">
              <w:rPr>
                <w:rFonts w:ascii="Poppins" w:hAnsi="Poppins"/>
                <w:color w:val="auto"/>
                <w:sz w:val="18"/>
                <w:rPrChange w:id="2934" w:author="Stuart McLarnon (NESO)" w:date="2024-11-18T11:12:00Z">
                  <w:rPr>
                    <w:color w:val="auto"/>
                    <w:sz w:val="18"/>
                  </w:rPr>
                </w:rPrChange>
              </w:rPr>
              <w:t xml:space="preserve">In satisfying the above </w:t>
            </w:r>
            <w:r w:rsidR="0039354D">
              <w:rPr>
                <w:rFonts w:ascii="Poppins" w:hAnsi="Poppins"/>
                <w:color w:val="auto"/>
                <w:sz w:val="18"/>
                <w:rPrChange w:id="2935" w:author="Stuart McLarnon (NESO)" w:date="2024-11-18T11:12:00Z">
                  <w:rPr>
                    <w:color w:val="auto"/>
                    <w:sz w:val="18"/>
                  </w:rPr>
                </w:rPrChange>
              </w:rPr>
              <w:t>Grid Code</w:t>
            </w:r>
            <w:r w:rsidRPr="00B77E82">
              <w:rPr>
                <w:rFonts w:ascii="Poppins" w:hAnsi="Poppins"/>
                <w:color w:val="auto"/>
                <w:sz w:val="18"/>
                <w:rPrChange w:id="2936" w:author="Stuart McLarnon (NESO)" w:date="2024-11-18T11:12:00Z">
                  <w:rPr>
                    <w:color w:val="auto"/>
                    <w:sz w:val="18"/>
                  </w:rPr>
                </w:rPrChange>
              </w:rPr>
              <w:t xml:space="preserve"> requirements, Generators with a CUSC Contract would meet one or more of the requirements of the System </w:t>
            </w:r>
            <w:r w:rsidR="004D1C18" w:rsidRPr="00B77E82">
              <w:rPr>
                <w:rFonts w:ascii="Poppins" w:hAnsi="Poppins"/>
                <w:color w:val="auto"/>
                <w:sz w:val="18"/>
                <w:rPrChange w:id="2937" w:author="Stuart McLarnon (NESO)" w:date="2024-11-18T11:12:00Z">
                  <w:rPr>
                    <w:color w:val="auto"/>
                    <w:sz w:val="18"/>
                  </w:rPr>
                </w:rPrChange>
              </w:rPr>
              <w:t xml:space="preserve">Restoration </w:t>
            </w:r>
            <w:r w:rsidRPr="00B77E82">
              <w:rPr>
                <w:rFonts w:ascii="Poppins" w:hAnsi="Poppins"/>
                <w:color w:val="auto"/>
                <w:sz w:val="18"/>
                <w:rPrChange w:id="2938" w:author="Stuart McLarnon (NESO)" w:date="2024-11-18T11:12:00Z">
                  <w:rPr>
                    <w:color w:val="auto"/>
                    <w:sz w:val="18"/>
                  </w:rPr>
                </w:rPrChange>
              </w:rPr>
              <w:t xml:space="preserve">Plan.   </w:t>
            </w:r>
          </w:p>
        </w:tc>
      </w:tr>
      <w:tr w:rsidR="004C7CF5" w:rsidRPr="00B77E82" w14:paraId="582A472C" w14:textId="24C6D4C7" w:rsidTr="00281A9E">
        <w:trPr>
          <w:trHeight w:val="441"/>
        </w:trPr>
        <w:tc>
          <w:tcPr>
            <w:tcW w:w="1775" w:type="dxa"/>
            <w:vMerge/>
          </w:tcPr>
          <w:p w14:paraId="544319B2" w14:textId="5FB442A6" w:rsidR="00BC33F2" w:rsidRPr="00B77E82" w:rsidRDefault="00BC33F2" w:rsidP="003E1EE5">
            <w:pPr>
              <w:jc w:val="both"/>
              <w:rPr>
                <w:rFonts w:ascii="Poppins" w:hAnsi="Poppins"/>
                <w:color w:val="auto"/>
                <w:sz w:val="18"/>
                <w:rPrChange w:id="2939" w:author="Stuart McLarnon (NESO)" w:date="2024-11-18T11:12:00Z">
                  <w:rPr>
                    <w:color w:val="auto"/>
                    <w:sz w:val="18"/>
                  </w:rPr>
                </w:rPrChange>
              </w:rPr>
            </w:pPr>
          </w:p>
        </w:tc>
        <w:tc>
          <w:tcPr>
            <w:tcW w:w="994" w:type="dxa"/>
            <w:vMerge/>
          </w:tcPr>
          <w:p w14:paraId="2D3DA924" w14:textId="216DB139" w:rsidR="00BC33F2" w:rsidRPr="00B77E82" w:rsidRDefault="00BC33F2" w:rsidP="003E1EE5">
            <w:pPr>
              <w:jc w:val="both"/>
              <w:rPr>
                <w:rFonts w:ascii="Poppins" w:hAnsi="Poppins"/>
                <w:color w:val="auto"/>
                <w:sz w:val="18"/>
                <w:rPrChange w:id="2940" w:author="Stuart McLarnon (NESO)" w:date="2024-11-18T11:12:00Z">
                  <w:rPr>
                    <w:color w:val="auto"/>
                    <w:sz w:val="18"/>
                  </w:rPr>
                </w:rPrChange>
              </w:rPr>
            </w:pPr>
          </w:p>
        </w:tc>
        <w:tc>
          <w:tcPr>
            <w:tcW w:w="5873" w:type="dxa"/>
          </w:tcPr>
          <w:p w14:paraId="318E9E00" w14:textId="784BD4E5" w:rsidR="00BC33F2" w:rsidRPr="00B77E82" w:rsidRDefault="00BC33F2" w:rsidP="003E1EE5">
            <w:pPr>
              <w:jc w:val="both"/>
              <w:rPr>
                <w:rFonts w:ascii="Poppins" w:hAnsi="Poppins"/>
                <w:color w:val="auto"/>
                <w:sz w:val="18"/>
                <w:rPrChange w:id="2941" w:author="Stuart McLarnon (NESO)" w:date="2024-11-18T11:12:00Z">
                  <w:rPr>
                    <w:color w:val="auto"/>
                    <w:sz w:val="18"/>
                  </w:rPr>
                </w:rPrChange>
              </w:rPr>
            </w:pPr>
            <w:r w:rsidRPr="00B77E82">
              <w:rPr>
                <w:rFonts w:ascii="Poppins" w:hAnsi="Poppins"/>
                <w:color w:val="auto"/>
                <w:sz w:val="18"/>
                <w:rPrChange w:id="2942" w:author="Stuart McLarnon (NESO)" w:date="2024-11-18T11:12:00Z">
                  <w:rPr>
                    <w:color w:val="auto"/>
                    <w:sz w:val="18"/>
                  </w:rPr>
                </w:rPrChange>
              </w:rPr>
              <w:t xml:space="preserve">Any Generator who does not have a CUSC Contract and owns or operates a Power Station comprising one or more Generating Units or Power Park Modules which </w:t>
            </w:r>
            <w:proofErr w:type="spellStart"/>
            <w:r w:rsidRPr="00B77E82">
              <w:rPr>
                <w:rFonts w:ascii="Poppins" w:hAnsi="Poppins"/>
                <w:color w:val="auto"/>
                <w:sz w:val="18"/>
                <w:rPrChange w:id="2943" w:author="Stuart McLarnon (NESO)" w:date="2024-11-18T11:12:00Z">
                  <w:rPr>
                    <w:color w:val="auto"/>
                    <w:sz w:val="18"/>
                  </w:rPr>
                </w:rPrChange>
              </w:rPr>
              <w:t>i</w:t>
            </w:r>
            <w:proofErr w:type="spellEnd"/>
            <w:r w:rsidRPr="00B77E82">
              <w:rPr>
                <w:rFonts w:ascii="Poppins" w:hAnsi="Poppins"/>
                <w:color w:val="auto"/>
                <w:sz w:val="18"/>
                <w:rPrChange w:id="2944" w:author="Stuart McLarnon (NESO)" w:date="2024-11-18T11:12:00Z">
                  <w:rPr>
                    <w:color w:val="auto"/>
                    <w:sz w:val="18"/>
                  </w:rPr>
                </w:rPrChange>
              </w:rPr>
              <w:t>) have a maximum output of greater than 10MW but less than 50MW and connected below 110kV (equivalent to a Type C Power Generating Module) or ii) connected at 110kV or above or has a rated power output of 50MW or above (equivalent to a Type D Power Generating Module)</w:t>
            </w:r>
            <w:ins w:id="2945" w:author="Stuart McLarnon (NESO)" w:date="2025-01-22T13:53:00Z" w16du:dateUtc="2025-01-22T13:53:00Z">
              <w:r w:rsidR="00AD6811">
                <w:rPr>
                  <w:rFonts w:ascii="Poppins" w:hAnsi="Poppins"/>
                  <w:color w:val="auto"/>
                  <w:sz w:val="18"/>
                </w:rPr>
                <w:t>.</w:t>
              </w:r>
            </w:ins>
            <w:del w:id="2946" w:author="Stuart McLarnon (NESO)" w:date="2025-01-22T13:53:00Z" w16du:dateUtc="2025-01-22T13:53:00Z">
              <w:r w:rsidRPr="00B77E82" w:rsidDel="00AD6811">
                <w:rPr>
                  <w:rFonts w:ascii="Poppins" w:hAnsi="Poppins"/>
                  <w:color w:val="auto"/>
                  <w:sz w:val="18"/>
                  <w:rPrChange w:id="2947" w:author="Stuart McLarnon (NESO)" w:date="2024-11-18T11:12:00Z">
                    <w:rPr>
                      <w:color w:val="auto"/>
                      <w:sz w:val="18"/>
                    </w:rPr>
                  </w:rPrChange>
                </w:rPr>
                <w:delText xml:space="preserve">  </w:delText>
              </w:r>
            </w:del>
          </w:p>
        </w:tc>
        <w:tc>
          <w:tcPr>
            <w:tcW w:w="5103" w:type="dxa"/>
          </w:tcPr>
          <w:p w14:paraId="47502A42" w14:textId="4FCABE11" w:rsidR="00BC33F2" w:rsidRPr="00B77E82" w:rsidRDefault="00BC33F2" w:rsidP="001A5487">
            <w:pPr>
              <w:jc w:val="both"/>
              <w:rPr>
                <w:rFonts w:ascii="Poppins" w:hAnsi="Poppins"/>
                <w:color w:val="auto"/>
                <w:sz w:val="18"/>
                <w:rPrChange w:id="2948" w:author="Stuart McLarnon (NESO)" w:date="2024-11-18T11:12:00Z">
                  <w:rPr>
                    <w:color w:val="auto"/>
                    <w:sz w:val="18"/>
                  </w:rPr>
                </w:rPrChange>
              </w:rPr>
            </w:pPr>
            <w:r w:rsidRPr="00B77E82">
              <w:rPr>
                <w:rFonts w:ascii="Poppins" w:hAnsi="Poppins"/>
                <w:color w:val="auto"/>
                <w:sz w:val="18"/>
                <w:rPrChange w:id="2949" w:author="Stuart McLarnon (NESO)" w:date="2024-11-18T11:12:00Z">
                  <w:rPr>
                    <w:color w:val="auto"/>
                    <w:sz w:val="18"/>
                  </w:rPr>
                </w:rPrChange>
              </w:rPr>
              <w:t>Not applicable</w:t>
            </w:r>
            <w:r w:rsidR="0013444D" w:rsidRPr="00B77E82">
              <w:rPr>
                <w:rFonts w:ascii="Poppins" w:hAnsi="Poppins"/>
                <w:color w:val="auto"/>
                <w:sz w:val="18"/>
                <w:rPrChange w:id="2950" w:author="Stuart McLarnon (NESO)" w:date="2024-11-18T11:12:00Z">
                  <w:rPr>
                    <w:color w:val="auto"/>
                    <w:sz w:val="18"/>
                  </w:rPr>
                </w:rPrChange>
              </w:rPr>
              <w:t xml:space="preserve"> unless that Generator has a</w:t>
            </w:r>
            <w:r w:rsidR="009F2D55" w:rsidRPr="00B77E82">
              <w:rPr>
                <w:rFonts w:ascii="Poppins" w:hAnsi="Poppins"/>
                <w:color w:val="auto"/>
                <w:sz w:val="18"/>
                <w:rPrChange w:id="2951" w:author="Stuart McLarnon (NESO)" w:date="2024-11-18T11:12:00Z">
                  <w:rPr>
                    <w:color w:val="auto"/>
                    <w:sz w:val="18"/>
                  </w:rPr>
                </w:rPrChange>
              </w:rPr>
              <w:t>n Anchor Restoration Contract or Top Up Restoration C</w:t>
            </w:r>
            <w:r w:rsidR="0013444D" w:rsidRPr="00B77E82">
              <w:rPr>
                <w:rFonts w:ascii="Poppins" w:hAnsi="Poppins"/>
                <w:color w:val="auto"/>
                <w:sz w:val="18"/>
                <w:rPrChange w:id="2952" w:author="Stuart McLarnon (NESO)" w:date="2024-11-18T11:12:00Z">
                  <w:rPr>
                    <w:color w:val="auto"/>
                    <w:sz w:val="18"/>
                  </w:rPr>
                </w:rPrChange>
              </w:rPr>
              <w:t xml:space="preserve">ontract with </w:t>
            </w:r>
            <w:del w:id="2953" w:author="Stuart McLarnon (NESO)" w:date="2024-11-18T11:12:00Z">
              <w:r w:rsidR="0013444D">
                <w:rPr>
                  <w:rFonts w:cstheme="minorHAnsi"/>
                  <w:color w:val="auto"/>
                  <w:sz w:val="18"/>
                  <w:szCs w:val="18"/>
                </w:rPr>
                <w:delText>NGESO</w:delText>
              </w:r>
            </w:del>
            <w:ins w:id="2954" w:author="Stuart McLarnon (NESO)" w:date="2024-11-18T11:12:00Z">
              <w:r w:rsidR="00C34B53">
                <w:rPr>
                  <w:rFonts w:ascii="Poppins" w:hAnsi="Poppins" w:cs="Poppins"/>
                  <w:color w:val="auto"/>
                  <w:sz w:val="18"/>
                  <w:szCs w:val="18"/>
                </w:rPr>
                <w:t>NESO</w:t>
              </w:r>
            </w:ins>
            <w:r w:rsidRPr="00B77E82">
              <w:rPr>
                <w:rFonts w:ascii="Poppins" w:hAnsi="Poppins"/>
                <w:color w:val="auto"/>
                <w:sz w:val="18"/>
                <w:rPrChange w:id="2955" w:author="Stuart McLarnon (NESO)" w:date="2024-11-18T11:12:00Z">
                  <w:rPr>
                    <w:color w:val="auto"/>
                    <w:sz w:val="18"/>
                  </w:rPr>
                </w:rPrChange>
              </w:rPr>
              <w:t>.</w:t>
            </w:r>
          </w:p>
          <w:p w14:paraId="69721205" w14:textId="30ADD265" w:rsidR="00BC33F2" w:rsidRPr="00B77E82" w:rsidRDefault="00BC33F2" w:rsidP="001A5487">
            <w:pPr>
              <w:jc w:val="both"/>
              <w:rPr>
                <w:rFonts w:ascii="Poppins" w:hAnsi="Poppins"/>
                <w:color w:val="auto"/>
                <w:sz w:val="18"/>
                <w:rPrChange w:id="2956" w:author="Stuart McLarnon (NESO)" w:date="2024-11-18T11:12:00Z">
                  <w:rPr>
                    <w:color w:val="auto"/>
                    <w:sz w:val="18"/>
                  </w:rPr>
                </w:rPrChange>
              </w:rPr>
            </w:pPr>
          </w:p>
        </w:tc>
      </w:tr>
      <w:tr w:rsidR="004C7CF5" w:rsidRPr="00B77E82" w14:paraId="0A3F1B8A" w14:textId="0337C4EE" w:rsidTr="00281A9E">
        <w:trPr>
          <w:trHeight w:val="4170"/>
        </w:trPr>
        <w:tc>
          <w:tcPr>
            <w:tcW w:w="1775" w:type="dxa"/>
            <w:vMerge w:val="restart"/>
          </w:tcPr>
          <w:p w14:paraId="68F93867" w14:textId="00BAAE54" w:rsidR="00BC33F2" w:rsidRPr="00B77E82" w:rsidRDefault="00BC33F2" w:rsidP="003E1EE5">
            <w:pPr>
              <w:jc w:val="both"/>
              <w:rPr>
                <w:rFonts w:ascii="Poppins" w:hAnsi="Poppins"/>
                <w:color w:val="auto"/>
                <w:sz w:val="18"/>
                <w:rPrChange w:id="2957" w:author="Stuart McLarnon (NESO)" w:date="2024-11-18T11:12:00Z">
                  <w:rPr>
                    <w:color w:val="auto"/>
                    <w:sz w:val="18"/>
                  </w:rPr>
                </w:rPrChange>
              </w:rPr>
            </w:pPr>
            <w:r w:rsidRPr="00B77E82">
              <w:rPr>
                <w:rFonts w:ascii="Poppins" w:hAnsi="Poppins"/>
                <w:color w:val="auto"/>
                <w:sz w:val="18"/>
                <w:rPrChange w:id="2958" w:author="Stuart McLarnon (NESO)" w:date="2024-11-18T11:12:00Z">
                  <w:rPr>
                    <w:color w:val="auto"/>
                    <w:sz w:val="18"/>
                  </w:rPr>
                </w:rPrChange>
              </w:rPr>
              <w:lastRenderedPageBreak/>
              <w:t>Existing and new power generating modules classified as Type B in accordance with the criteria set out in Article 5 of Regulation (EU) 2016/631, where they are identified as SGU’s in accordance with Article 11(4)</w:t>
            </w:r>
            <w:ins w:id="2959" w:author="Stuart McLarnon (NESO)" w:date="2025-03-12T10:20:00Z" w16du:dateUtc="2025-03-12T10:20:00Z">
              <w:r w:rsidR="00386A76">
                <w:rPr>
                  <w:rFonts w:ascii="Poppins" w:hAnsi="Poppins"/>
                  <w:color w:val="auto"/>
                  <w:sz w:val="18"/>
                </w:rPr>
                <w:t>.</w:t>
              </w:r>
            </w:ins>
          </w:p>
        </w:tc>
        <w:tc>
          <w:tcPr>
            <w:tcW w:w="994" w:type="dxa"/>
            <w:vMerge w:val="restart"/>
          </w:tcPr>
          <w:p w14:paraId="3BF5A3F4" w14:textId="78A70CF6" w:rsidR="00BC33F2" w:rsidRPr="00B77E82" w:rsidRDefault="00BC33F2" w:rsidP="003E1EE5">
            <w:pPr>
              <w:jc w:val="both"/>
              <w:rPr>
                <w:rFonts w:ascii="Poppins" w:hAnsi="Poppins"/>
                <w:color w:val="auto"/>
                <w:sz w:val="18"/>
                <w:rPrChange w:id="2960" w:author="Stuart McLarnon (NESO)" w:date="2024-11-18T11:12:00Z">
                  <w:rPr>
                    <w:color w:val="auto"/>
                    <w:sz w:val="18"/>
                  </w:rPr>
                </w:rPrChange>
              </w:rPr>
            </w:pPr>
            <w:r w:rsidRPr="00B77E82">
              <w:rPr>
                <w:rFonts w:ascii="Poppins" w:hAnsi="Poppins"/>
                <w:color w:val="auto"/>
                <w:sz w:val="18"/>
                <w:rPrChange w:id="2961" w:author="Stuart McLarnon (NESO)" w:date="2024-11-18T11:12:00Z">
                  <w:rPr>
                    <w:color w:val="auto"/>
                    <w:sz w:val="18"/>
                  </w:rPr>
                </w:rPrChange>
              </w:rPr>
              <w:t>New</w:t>
            </w:r>
          </w:p>
        </w:tc>
        <w:tc>
          <w:tcPr>
            <w:tcW w:w="5873" w:type="dxa"/>
          </w:tcPr>
          <w:p w14:paraId="599FADFE" w14:textId="24B91D26" w:rsidR="00BC33F2" w:rsidRPr="00B77E82" w:rsidRDefault="00BC33F2" w:rsidP="003E1EE5">
            <w:pPr>
              <w:jc w:val="both"/>
              <w:rPr>
                <w:rFonts w:ascii="Poppins" w:hAnsi="Poppins"/>
                <w:color w:val="auto"/>
                <w:sz w:val="18"/>
                <w:rPrChange w:id="2962" w:author="Stuart McLarnon (NESO)" w:date="2024-11-18T11:12:00Z">
                  <w:rPr>
                    <w:color w:val="auto"/>
                    <w:sz w:val="18"/>
                  </w:rPr>
                </w:rPrChange>
              </w:rPr>
            </w:pPr>
            <w:r w:rsidRPr="00B77E82">
              <w:rPr>
                <w:rFonts w:ascii="Poppins" w:hAnsi="Poppins"/>
                <w:color w:val="auto"/>
                <w:sz w:val="18"/>
                <w:rPrChange w:id="2963" w:author="Stuart McLarnon (NESO)" w:date="2024-11-18T11:12:00Z">
                  <w:rPr>
                    <w:color w:val="auto"/>
                    <w:sz w:val="18"/>
                  </w:rPr>
                </w:rPrChange>
              </w:rPr>
              <w:t>Any Generator who is a</w:t>
            </w:r>
            <w:r w:rsidR="00573C0E" w:rsidRPr="00B77E82">
              <w:rPr>
                <w:rFonts w:ascii="Poppins" w:hAnsi="Poppins"/>
                <w:color w:val="auto"/>
                <w:sz w:val="18"/>
                <w:rPrChange w:id="2964" w:author="Stuart McLarnon (NESO)" w:date="2024-11-18T11:12:00Z">
                  <w:rPr>
                    <w:color w:val="auto"/>
                    <w:sz w:val="18"/>
                  </w:rPr>
                </w:rPrChange>
              </w:rPr>
              <w:t>n</w:t>
            </w:r>
            <w:r w:rsidRPr="00B77E82">
              <w:rPr>
                <w:rFonts w:ascii="Poppins" w:hAnsi="Poppins"/>
                <w:color w:val="auto"/>
                <w:sz w:val="18"/>
                <w:rPrChange w:id="2965" w:author="Stuart McLarnon (NESO)" w:date="2024-11-18T11:12:00Z">
                  <w:rPr>
                    <w:color w:val="auto"/>
                    <w:sz w:val="18"/>
                  </w:rPr>
                </w:rPrChange>
              </w:rPr>
              <w:t xml:space="preserve"> EU Code User and has a CUSC Contract with </w:t>
            </w:r>
            <w:del w:id="2966" w:author="Stuart McLarnon (NESO)" w:date="2024-11-18T11:12:00Z">
              <w:r w:rsidRPr="003E1EE5">
                <w:rPr>
                  <w:color w:val="auto"/>
                  <w:sz w:val="18"/>
                </w:rPr>
                <w:delText>ESO</w:delText>
              </w:r>
            </w:del>
            <w:ins w:id="2967" w:author="Stuart McLarnon (NESO)" w:date="2024-11-18T11:12:00Z">
              <w:r w:rsidR="00F46F21">
                <w:rPr>
                  <w:rFonts w:ascii="Poppins" w:hAnsi="Poppins" w:cs="Poppins"/>
                  <w:color w:val="auto"/>
                  <w:sz w:val="18"/>
                </w:rPr>
                <w:t>N</w:t>
              </w:r>
              <w:r w:rsidRPr="00B77E82">
                <w:rPr>
                  <w:rFonts w:ascii="Poppins" w:hAnsi="Poppins" w:cs="Poppins"/>
                  <w:color w:val="auto"/>
                  <w:sz w:val="18"/>
                </w:rPr>
                <w:t>ESO</w:t>
              </w:r>
            </w:ins>
            <w:r w:rsidRPr="00B77E82">
              <w:rPr>
                <w:rFonts w:ascii="Poppins" w:hAnsi="Poppins"/>
                <w:color w:val="auto"/>
                <w:sz w:val="18"/>
                <w:rPrChange w:id="2968" w:author="Stuart McLarnon (NESO)" w:date="2024-11-18T11:12:00Z">
                  <w:rPr>
                    <w:color w:val="auto"/>
                    <w:sz w:val="18"/>
                  </w:rPr>
                </w:rPrChange>
              </w:rPr>
              <w:t xml:space="preserve"> and owns or operates a Type B Power Generating Module</w:t>
            </w:r>
            <w:ins w:id="2969" w:author="Stuart McLarnon (NESO)" w:date="2025-01-22T13:53:00Z" w16du:dateUtc="2025-01-22T13:53:00Z">
              <w:r w:rsidR="00AD6811">
                <w:rPr>
                  <w:rFonts w:ascii="Poppins" w:hAnsi="Poppins"/>
                  <w:color w:val="auto"/>
                  <w:sz w:val="18"/>
                </w:rPr>
                <w:t>.</w:t>
              </w:r>
            </w:ins>
          </w:p>
          <w:p w14:paraId="5DE2C7C2" w14:textId="61DC29CF" w:rsidR="00BC33F2" w:rsidRPr="00B77E82" w:rsidRDefault="00BC33F2" w:rsidP="003E1EE5">
            <w:pPr>
              <w:jc w:val="both"/>
              <w:rPr>
                <w:rFonts w:ascii="Poppins" w:hAnsi="Poppins"/>
                <w:color w:val="auto"/>
                <w:sz w:val="18"/>
                <w:rPrChange w:id="2970" w:author="Stuart McLarnon (NESO)" w:date="2024-11-18T11:12:00Z">
                  <w:rPr>
                    <w:color w:val="auto"/>
                    <w:sz w:val="18"/>
                  </w:rPr>
                </w:rPrChange>
              </w:rPr>
            </w:pPr>
          </w:p>
          <w:p w14:paraId="60163930" w14:textId="563CDBDD" w:rsidR="00BC33F2" w:rsidRPr="00B77E82" w:rsidRDefault="00BC33F2" w:rsidP="003E1EE5">
            <w:pPr>
              <w:jc w:val="both"/>
              <w:rPr>
                <w:rFonts w:ascii="Poppins" w:hAnsi="Poppins"/>
                <w:color w:val="auto"/>
                <w:sz w:val="18"/>
                <w:rPrChange w:id="2971" w:author="Stuart McLarnon (NESO)" w:date="2024-11-18T11:12:00Z">
                  <w:rPr>
                    <w:color w:val="auto"/>
                    <w:sz w:val="18"/>
                  </w:rPr>
                </w:rPrChange>
              </w:rPr>
            </w:pPr>
          </w:p>
          <w:p w14:paraId="4F9CCCDD" w14:textId="77CB9C2D" w:rsidR="00BC33F2" w:rsidRPr="00B77E82" w:rsidRDefault="00BC33F2" w:rsidP="003E1EE5">
            <w:pPr>
              <w:jc w:val="both"/>
              <w:rPr>
                <w:rFonts w:ascii="Poppins" w:hAnsi="Poppins"/>
                <w:color w:val="auto"/>
                <w:sz w:val="18"/>
                <w:rPrChange w:id="2972" w:author="Stuart McLarnon (NESO)" w:date="2024-11-18T11:12:00Z">
                  <w:rPr>
                    <w:color w:val="auto"/>
                    <w:sz w:val="18"/>
                  </w:rPr>
                </w:rPrChange>
              </w:rPr>
            </w:pPr>
          </w:p>
          <w:p w14:paraId="4D6C1FBD" w14:textId="593363F4" w:rsidR="00BC33F2" w:rsidRPr="00B77E82" w:rsidRDefault="00BC33F2" w:rsidP="003E1EE5">
            <w:pPr>
              <w:jc w:val="both"/>
              <w:rPr>
                <w:rFonts w:ascii="Poppins" w:hAnsi="Poppins"/>
                <w:color w:val="auto"/>
                <w:sz w:val="18"/>
                <w:rPrChange w:id="2973" w:author="Stuart McLarnon (NESO)" w:date="2024-11-18T11:12:00Z">
                  <w:rPr>
                    <w:color w:val="auto"/>
                    <w:sz w:val="18"/>
                  </w:rPr>
                </w:rPrChange>
              </w:rPr>
            </w:pPr>
          </w:p>
          <w:p w14:paraId="480A6D40" w14:textId="238E805A" w:rsidR="00BC33F2" w:rsidRPr="00B77E82" w:rsidRDefault="00BC33F2" w:rsidP="003E1EE5">
            <w:pPr>
              <w:jc w:val="both"/>
              <w:rPr>
                <w:rFonts w:ascii="Poppins" w:hAnsi="Poppins"/>
                <w:color w:val="auto"/>
                <w:sz w:val="18"/>
                <w:rPrChange w:id="2974" w:author="Stuart McLarnon (NESO)" w:date="2024-11-18T11:12:00Z">
                  <w:rPr>
                    <w:color w:val="auto"/>
                    <w:sz w:val="18"/>
                  </w:rPr>
                </w:rPrChange>
              </w:rPr>
            </w:pPr>
          </w:p>
          <w:p w14:paraId="530E170D" w14:textId="2CDEC813" w:rsidR="00BC33F2" w:rsidRPr="00B77E82" w:rsidRDefault="00BC33F2" w:rsidP="003E1EE5">
            <w:pPr>
              <w:jc w:val="both"/>
              <w:rPr>
                <w:rFonts w:ascii="Poppins" w:hAnsi="Poppins"/>
                <w:color w:val="auto"/>
                <w:sz w:val="18"/>
                <w:rPrChange w:id="2975" w:author="Stuart McLarnon (NESO)" w:date="2024-11-18T11:12:00Z">
                  <w:rPr>
                    <w:color w:val="auto"/>
                    <w:sz w:val="18"/>
                  </w:rPr>
                </w:rPrChange>
              </w:rPr>
            </w:pPr>
          </w:p>
          <w:p w14:paraId="5E972FA7" w14:textId="79AE5066" w:rsidR="00BC33F2" w:rsidRPr="00B77E82" w:rsidRDefault="00BC33F2" w:rsidP="003E1EE5">
            <w:pPr>
              <w:jc w:val="both"/>
              <w:rPr>
                <w:rFonts w:ascii="Poppins" w:hAnsi="Poppins"/>
                <w:color w:val="auto"/>
                <w:sz w:val="18"/>
                <w:rPrChange w:id="2976" w:author="Stuart McLarnon (NESO)" w:date="2024-11-18T11:12:00Z">
                  <w:rPr>
                    <w:color w:val="auto"/>
                    <w:sz w:val="18"/>
                  </w:rPr>
                </w:rPrChange>
              </w:rPr>
            </w:pPr>
          </w:p>
          <w:p w14:paraId="690C0304" w14:textId="2F4F4E8B" w:rsidR="00BC33F2" w:rsidRPr="00B77E82" w:rsidRDefault="00BC33F2" w:rsidP="003E1EE5">
            <w:pPr>
              <w:jc w:val="both"/>
              <w:rPr>
                <w:rFonts w:ascii="Poppins" w:hAnsi="Poppins"/>
                <w:color w:val="auto"/>
                <w:sz w:val="18"/>
                <w:rPrChange w:id="2977" w:author="Stuart McLarnon (NESO)" w:date="2024-11-18T11:12:00Z">
                  <w:rPr>
                    <w:color w:val="auto"/>
                    <w:sz w:val="18"/>
                  </w:rPr>
                </w:rPrChange>
              </w:rPr>
            </w:pPr>
          </w:p>
          <w:p w14:paraId="0CDC9922" w14:textId="1084FD25" w:rsidR="00BC33F2" w:rsidRPr="00B77E82" w:rsidRDefault="00BC33F2" w:rsidP="003E1EE5">
            <w:pPr>
              <w:jc w:val="both"/>
              <w:rPr>
                <w:rFonts w:ascii="Poppins" w:hAnsi="Poppins"/>
                <w:color w:val="auto"/>
                <w:sz w:val="18"/>
                <w:rPrChange w:id="2978" w:author="Stuart McLarnon (NESO)" w:date="2024-11-18T11:12:00Z">
                  <w:rPr>
                    <w:color w:val="auto"/>
                    <w:sz w:val="18"/>
                  </w:rPr>
                </w:rPrChange>
              </w:rPr>
            </w:pPr>
          </w:p>
          <w:p w14:paraId="05EB5751" w14:textId="58F03554" w:rsidR="00BC33F2" w:rsidRPr="00B77E82" w:rsidRDefault="00BC33F2" w:rsidP="003E1EE5">
            <w:pPr>
              <w:jc w:val="both"/>
              <w:rPr>
                <w:rFonts w:ascii="Poppins" w:hAnsi="Poppins"/>
                <w:color w:val="auto"/>
                <w:sz w:val="18"/>
                <w:rPrChange w:id="2979" w:author="Stuart McLarnon (NESO)" w:date="2024-11-18T11:12:00Z">
                  <w:rPr>
                    <w:color w:val="auto"/>
                    <w:sz w:val="18"/>
                  </w:rPr>
                </w:rPrChange>
              </w:rPr>
            </w:pPr>
          </w:p>
        </w:tc>
        <w:tc>
          <w:tcPr>
            <w:tcW w:w="5103" w:type="dxa"/>
          </w:tcPr>
          <w:p w14:paraId="3081671D" w14:textId="6C39CC4D" w:rsidR="00BC33F2" w:rsidRPr="00B77E82" w:rsidRDefault="00BC33F2" w:rsidP="003E1EE5">
            <w:pPr>
              <w:jc w:val="both"/>
              <w:rPr>
                <w:rFonts w:ascii="Poppins" w:hAnsi="Poppins"/>
                <w:color w:val="auto"/>
                <w:sz w:val="18"/>
                <w:rPrChange w:id="2980" w:author="Stuart McLarnon (NESO)" w:date="2024-11-18T11:12:00Z">
                  <w:rPr>
                    <w:color w:val="auto"/>
                    <w:sz w:val="18"/>
                  </w:rPr>
                </w:rPrChange>
              </w:rPr>
            </w:pPr>
            <w:r w:rsidRPr="00B77E82">
              <w:rPr>
                <w:rFonts w:ascii="Poppins" w:hAnsi="Poppins"/>
                <w:color w:val="auto"/>
                <w:sz w:val="18"/>
                <w:rPrChange w:id="2981" w:author="Stuart McLarnon (NESO)" w:date="2024-11-18T11:12:00Z">
                  <w:rPr>
                    <w:color w:val="auto"/>
                    <w:sz w:val="18"/>
                  </w:rPr>
                </w:rPrChange>
              </w:rPr>
              <w:t xml:space="preserve">Applicable </w:t>
            </w:r>
            <w:r w:rsidR="0039354D">
              <w:rPr>
                <w:rFonts w:ascii="Poppins" w:hAnsi="Poppins"/>
                <w:color w:val="auto"/>
                <w:sz w:val="18"/>
                <w:rPrChange w:id="2982" w:author="Stuart McLarnon (NESO)" w:date="2024-11-18T11:12:00Z">
                  <w:rPr>
                    <w:color w:val="auto"/>
                    <w:sz w:val="18"/>
                  </w:rPr>
                </w:rPrChange>
              </w:rPr>
              <w:t>Grid Code</w:t>
            </w:r>
            <w:r w:rsidRPr="00B77E82">
              <w:rPr>
                <w:rFonts w:ascii="Poppins" w:hAnsi="Poppins"/>
                <w:color w:val="auto"/>
                <w:sz w:val="18"/>
                <w:rPrChange w:id="2983" w:author="Stuart McLarnon (NESO)" w:date="2024-11-18T11:12:00Z">
                  <w:rPr>
                    <w:color w:val="auto"/>
                    <w:sz w:val="18"/>
                  </w:rPr>
                </w:rPrChange>
              </w:rPr>
              <w:t xml:space="preserve"> requirements:</w:t>
            </w:r>
          </w:p>
          <w:p w14:paraId="6F5D8F36" w14:textId="570248A2" w:rsidR="00BC33F2" w:rsidRPr="00B77E82" w:rsidRDefault="00BC33F2" w:rsidP="003E1EE5">
            <w:pPr>
              <w:jc w:val="both"/>
              <w:rPr>
                <w:rFonts w:ascii="Poppins" w:hAnsi="Poppins"/>
                <w:color w:val="auto"/>
                <w:sz w:val="18"/>
                <w:rPrChange w:id="2984" w:author="Stuart McLarnon (NESO)" w:date="2024-11-18T11:12:00Z">
                  <w:rPr>
                    <w:color w:val="auto"/>
                    <w:sz w:val="18"/>
                  </w:rPr>
                </w:rPrChange>
              </w:rPr>
            </w:pPr>
            <w:r w:rsidRPr="00B77E82">
              <w:rPr>
                <w:rFonts w:ascii="Poppins" w:hAnsi="Poppins"/>
                <w:color w:val="auto"/>
                <w:sz w:val="18"/>
                <w:rPrChange w:id="2985" w:author="Stuart McLarnon (NESO)" w:date="2024-11-18T11:12:00Z">
                  <w:rPr>
                    <w:color w:val="auto"/>
                    <w:sz w:val="18"/>
                  </w:rPr>
                </w:rPrChange>
              </w:rPr>
              <w:t xml:space="preserve">ECC.6.1.2, ECC.6.1.4, ECC.6.2.2.2, ECC.6.3, ECC.6.4.3, ECC.6.5, </w:t>
            </w:r>
            <w:r w:rsidR="008659CD" w:rsidRPr="00B77E82">
              <w:rPr>
                <w:rFonts w:ascii="Poppins" w:hAnsi="Poppins"/>
                <w:color w:val="auto"/>
                <w:sz w:val="18"/>
                <w:rPrChange w:id="2986" w:author="Stuart McLarnon (NESO)" w:date="2024-11-18T11:12:00Z">
                  <w:rPr>
                    <w:color w:val="auto"/>
                    <w:sz w:val="18"/>
                  </w:rPr>
                </w:rPrChange>
              </w:rPr>
              <w:t xml:space="preserve">ECC.7.9, </w:t>
            </w:r>
            <w:r w:rsidR="006620D0" w:rsidRPr="00B77E82">
              <w:rPr>
                <w:rFonts w:ascii="Poppins" w:hAnsi="Poppins"/>
                <w:color w:val="auto"/>
                <w:sz w:val="18"/>
                <w:rPrChange w:id="2987" w:author="Stuart McLarnon (NESO)" w:date="2024-11-18T11:12:00Z">
                  <w:rPr>
                    <w:color w:val="auto"/>
                    <w:sz w:val="18"/>
                  </w:rPr>
                </w:rPrChange>
              </w:rPr>
              <w:t xml:space="preserve">ECC.7.10, ECC.7.11, </w:t>
            </w:r>
            <w:r w:rsidRPr="00B77E82">
              <w:rPr>
                <w:rFonts w:ascii="Poppins" w:hAnsi="Poppins"/>
                <w:color w:val="auto"/>
                <w:sz w:val="18"/>
                <w:rPrChange w:id="2988" w:author="Stuart McLarnon (NESO)" w:date="2024-11-18T11:12:00Z">
                  <w:rPr>
                    <w:color w:val="auto"/>
                    <w:sz w:val="18"/>
                  </w:rPr>
                </w:rPrChange>
              </w:rPr>
              <w:t>ECC.8, ECC.A.3, ECC.A.4, ECC.A.6, ECC.A.7, ECC.A.8</w:t>
            </w:r>
          </w:p>
          <w:p w14:paraId="734BF5FD" w14:textId="48007BF5" w:rsidR="00BC33F2" w:rsidRPr="00B77E82" w:rsidRDefault="00BC33F2" w:rsidP="003E1EE5">
            <w:pPr>
              <w:jc w:val="both"/>
              <w:rPr>
                <w:rFonts w:ascii="Poppins" w:hAnsi="Poppins"/>
                <w:color w:val="auto"/>
                <w:sz w:val="18"/>
                <w:rPrChange w:id="2989" w:author="Stuart McLarnon (NESO)" w:date="2024-11-18T11:12:00Z">
                  <w:rPr>
                    <w:color w:val="auto"/>
                    <w:sz w:val="18"/>
                  </w:rPr>
                </w:rPrChange>
              </w:rPr>
            </w:pPr>
            <w:r w:rsidRPr="00B77E82">
              <w:rPr>
                <w:rFonts w:ascii="Poppins" w:hAnsi="Poppins"/>
                <w:color w:val="auto"/>
                <w:sz w:val="18"/>
                <w:rPrChange w:id="2990" w:author="Stuart McLarnon (NESO)" w:date="2024-11-18T11:12:00Z">
                  <w:rPr>
                    <w:color w:val="auto"/>
                    <w:sz w:val="18"/>
                  </w:rPr>
                </w:rPrChange>
              </w:rPr>
              <w:t>ECP.A.3, ECP.A.5, ECP.A.6</w:t>
            </w:r>
          </w:p>
          <w:p w14:paraId="4428CFFD" w14:textId="15679AE1" w:rsidR="00BC33F2" w:rsidRPr="00B77E82" w:rsidRDefault="00BC33F2" w:rsidP="003E1EE5">
            <w:pPr>
              <w:tabs>
                <w:tab w:val="center" w:pos="2443"/>
              </w:tabs>
              <w:jc w:val="both"/>
              <w:rPr>
                <w:rFonts w:ascii="Poppins" w:hAnsi="Poppins"/>
                <w:color w:val="auto"/>
                <w:sz w:val="18"/>
                <w:rPrChange w:id="2991" w:author="Stuart McLarnon (NESO)" w:date="2024-11-18T11:12:00Z">
                  <w:rPr>
                    <w:color w:val="auto"/>
                    <w:sz w:val="18"/>
                  </w:rPr>
                </w:rPrChange>
              </w:rPr>
            </w:pPr>
            <w:r w:rsidRPr="00B77E82">
              <w:rPr>
                <w:rFonts w:ascii="Poppins" w:hAnsi="Poppins"/>
                <w:color w:val="auto"/>
                <w:sz w:val="18"/>
                <w:rPrChange w:id="2992" w:author="Stuart McLarnon (NESO)" w:date="2024-11-18T11:12:00Z">
                  <w:rPr>
                    <w:color w:val="auto"/>
                    <w:sz w:val="18"/>
                  </w:rPr>
                </w:rPrChange>
              </w:rPr>
              <w:t xml:space="preserve">OC5.4, OC5.5, </w:t>
            </w:r>
            <w:r w:rsidR="00A21E94" w:rsidRPr="00B77E82">
              <w:rPr>
                <w:rFonts w:ascii="Poppins" w:hAnsi="Poppins"/>
                <w:color w:val="auto"/>
                <w:sz w:val="18"/>
                <w:rPrChange w:id="2993" w:author="Stuart McLarnon (NESO)" w:date="2024-11-18T11:12:00Z">
                  <w:rPr>
                    <w:color w:val="auto"/>
                    <w:sz w:val="18"/>
                  </w:rPr>
                </w:rPrChange>
              </w:rPr>
              <w:t>OC5.7</w:t>
            </w:r>
            <w:r w:rsidR="00E551D5" w:rsidRPr="00B77E82">
              <w:rPr>
                <w:rFonts w:ascii="Poppins" w:hAnsi="Poppins"/>
                <w:color w:val="auto"/>
                <w:sz w:val="18"/>
                <w:rPrChange w:id="2994" w:author="Stuart McLarnon (NESO)" w:date="2024-11-18T11:12:00Z">
                  <w:rPr>
                    <w:color w:val="auto"/>
                    <w:sz w:val="18"/>
                  </w:rPr>
                </w:rPrChange>
              </w:rPr>
              <w:t xml:space="preserve"> </w:t>
            </w:r>
            <w:r w:rsidR="00E551D5" w:rsidRPr="00B77E82">
              <w:rPr>
                <w:rFonts w:ascii="Poppins" w:hAnsi="Poppins"/>
                <w:color w:val="auto"/>
                <w:rPrChange w:id="2995" w:author="Stuart McLarnon (NESO)" w:date="2024-11-18T11:12:00Z">
                  <w:rPr>
                    <w:color w:val="auto"/>
                  </w:rPr>
                </w:rPrChange>
              </w:rPr>
              <w:t>(</w:t>
            </w:r>
            <w:r w:rsidR="001B41F4" w:rsidRPr="00B77E82">
              <w:rPr>
                <w:rFonts w:ascii="Poppins" w:hAnsi="Poppins"/>
                <w:color w:val="auto"/>
                <w:rPrChange w:id="2996" w:author="Stuart McLarnon (NESO)" w:date="2024-11-18T11:12:00Z">
                  <w:rPr>
                    <w:color w:val="auto"/>
                  </w:rPr>
                </w:rPrChange>
              </w:rPr>
              <w:t>as applicable</w:t>
            </w:r>
            <w:r w:rsidR="00E551D5" w:rsidRPr="00B77E82">
              <w:rPr>
                <w:rFonts w:ascii="Poppins" w:hAnsi="Poppins"/>
                <w:color w:val="auto"/>
                <w:rPrChange w:id="2997" w:author="Stuart McLarnon (NESO)" w:date="2024-11-18T11:12:00Z">
                  <w:rPr>
                    <w:color w:val="auto"/>
                  </w:rPr>
                </w:rPrChange>
              </w:rPr>
              <w:t>)</w:t>
            </w:r>
            <w:r w:rsidR="00E551D5" w:rsidRPr="00B77E82">
              <w:rPr>
                <w:rFonts w:ascii="Poppins" w:hAnsi="Poppins"/>
                <w:color w:val="auto"/>
                <w:sz w:val="18"/>
                <w:rPrChange w:id="2998" w:author="Stuart McLarnon (NESO)" w:date="2024-11-18T11:12:00Z">
                  <w:rPr>
                    <w:color w:val="auto"/>
                    <w:sz w:val="18"/>
                  </w:rPr>
                </w:rPrChange>
              </w:rPr>
              <w:tab/>
            </w:r>
          </w:p>
          <w:p w14:paraId="6CBFF818" w14:textId="1572CCAB" w:rsidR="00BC33F2" w:rsidRPr="00B77E82" w:rsidRDefault="00BC33F2" w:rsidP="003E1EE5">
            <w:pPr>
              <w:jc w:val="both"/>
              <w:rPr>
                <w:rFonts w:ascii="Poppins" w:hAnsi="Poppins"/>
                <w:color w:val="auto"/>
                <w:sz w:val="18"/>
                <w:rPrChange w:id="2999" w:author="Stuart McLarnon (NESO)" w:date="2024-11-18T11:12:00Z">
                  <w:rPr>
                    <w:color w:val="auto"/>
                    <w:sz w:val="18"/>
                  </w:rPr>
                </w:rPrChange>
              </w:rPr>
            </w:pPr>
            <w:r w:rsidRPr="00B77E82">
              <w:rPr>
                <w:rFonts w:ascii="Poppins" w:hAnsi="Poppins"/>
                <w:color w:val="auto"/>
                <w:sz w:val="18"/>
                <w:rPrChange w:id="3000" w:author="Stuart McLarnon (NESO)" w:date="2024-11-18T11:12:00Z">
                  <w:rPr>
                    <w:color w:val="auto"/>
                    <w:sz w:val="18"/>
                  </w:rPr>
                </w:rPrChange>
              </w:rPr>
              <w:t xml:space="preserve">OC.7.4, OC7.6 (OC7.6 - Scotland and Offshore only)  </w:t>
            </w:r>
          </w:p>
          <w:p w14:paraId="1B9DB319" w14:textId="7349EBE3" w:rsidR="00BC33F2" w:rsidRPr="00B77E82" w:rsidRDefault="00BC33F2" w:rsidP="003E1EE5">
            <w:pPr>
              <w:jc w:val="both"/>
              <w:rPr>
                <w:rFonts w:ascii="Poppins" w:hAnsi="Poppins"/>
                <w:color w:val="auto"/>
                <w:sz w:val="18"/>
                <w:rPrChange w:id="3001" w:author="Stuart McLarnon (NESO)" w:date="2024-11-18T11:12:00Z">
                  <w:rPr>
                    <w:color w:val="auto"/>
                    <w:sz w:val="18"/>
                  </w:rPr>
                </w:rPrChange>
              </w:rPr>
            </w:pPr>
            <w:r w:rsidRPr="00B77E82">
              <w:rPr>
                <w:rFonts w:ascii="Poppins" w:hAnsi="Poppins"/>
                <w:color w:val="auto"/>
                <w:sz w:val="18"/>
                <w:rPrChange w:id="3002" w:author="Stuart McLarnon (NESO)" w:date="2024-11-18T11:12:00Z">
                  <w:rPr>
                    <w:color w:val="auto"/>
                    <w:sz w:val="18"/>
                  </w:rPr>
                </w:rPrChange>
              </w:rPr>
              <w:t>OC9</w:t>
            </w:r>
          </w:p>
          <w:p w14:paraId="0BEC7BA9" w14:textId="5F700A7E" w:rsidR="00BC33F2" w:rsidRPr="00B77E82" w:rsidRDefault="00BC33F2" w:rsidP="003E1EE5">
            <w:pPr>
              <w:jc w:val="both"/>
              <w:rPr>
                <w:rFonts w:ascii="Poppins" w:hAnsi="Poppins"/>
                <w:color w:val="auto"/>
                <w:sz w:val="18"/>
                <w:rPrChange w:id="3003" w:author="Stuart McLarnon (NESO)" w:date="2024-11-18T11:12:00Z">
                  <w:rPr>
                    <w:color w:val="auto"/>
                    <w:sz w:val="18"/>
                  </w:rPr>
                </w:rPrChange>
              </w:rPr>
            </w:pPr>
            <w:r w:rsidRPr="00B77E82">
              <w:rPr>
                <w:rFonts w:ascii="Poppins" w:hAnsi="Poppins"/>
                <w:color w:val="auto"/>
                <w:sz w:val="18"/>
                <w:rPrChange w:id="3004" w:author="Stuart McLarnon (NESO)" w:date="2024-11-18T11:12:00Z">
                  <w:rPr>
                    <w:color w:val="auto"/>
                    <w:sz w:val="18"/>
                  </w:rPr>
                </w:rPrChange>
              </w:rPr>
              <w:t>OC10</w:t>
            </w:r>
          </w:p>
          <w:p w14:paraId="0A50B101" w14:textId="485C9AFB" w:rsidR="00BC33F2" w:rsidRPr="00B77E82" w:rsidRDefault="00BC33F2" w:rsidP="003E1EE5">
            <w:pPr>
              <w:jc w:val="both"/>
              <w:rPr>
                <w:rFonts w:ascii="Poppins" w:hAnsi="Poppins"/>
                <w:color w:val="auto"/>
                <w:sz w:val="18"/>
                <w:rPrChange w:id="3005" w:author="Stuart McLarnon (NESO)" w:date="2024-11-18T11:12:00Z">
                  <w:rPr>
                    <w:color w:val="auto"/>
                    <w:sz w:val="18"/>
                  </w:rPr>
                </w:rPrChange>
              </w:rPr>
            </w:pPr>
            <w:r w:rsidRPr="00B77E82">
              <w:rPr>
                <w:rFonts w:ascii="Poppins" w:hAnsi="Poppins"/>
                <w:color w:val="auto"/>
                <w:sz w:val="18"/>
                <w:rPrChange w:id="3006" w:author="Stuart McLarnon (NESO)" w:date="2024-11-18T11:12:00Z">
                  <w:rPr>
                    <w:color w:val="auto"/>
                    <w:sz w:val="18"/>
                  </w:rPr>
                </w:rPrChange>
              </w:rPr>
              <w:t>OC12</w:t>
            </w:r>
          </w:p>
          <w:p w14:paraId="11F91913" w14:textId="6A10827C" w:rsidR="00BC33F2" w:rsidRPr="00B77E82" w:rsidRDefault="00BC33F2" w:rsidP="003E1EE5">
            <w:pPr>
              <w:jc w:val="both"/>
              <w:rPr>
                <w:rFonts w:ascii="Poppins" w:hAnsi="Poppins"/>
                <w:color w:val="auto"/>
                <w:sz w:val="18"/>
                <w:rPrChange w:id="3007" w:author="Stuart McLarnon (NESO)" w:date="2024-11-18T11:12:00Z">
                  <w:rPr>
                    <w:color w:val="auto"/>
                    <w:sz w:val="18"/>
                  </w:rPr>
                </w:rPrChange>
              </w:rPr>
            </w:pPr>
            <w:r w:rsidRPr="00B77E82">
              <w:rPr>
                <w:rFonts w:ascii="Poppins" w:hAnsi="Poppins"/>
                <w:color w:val="auto"/>
                <w:sz w:val="18"/>
                <w:rPrChange w:id="3008" w:author="Stuart McLarnon (NESO)" w:date="2024-11-18T11:12:00Z">
                  <w:rPr>
                    <w:color w:val="auto"/>
                    <w:sz w:val="18"/>
                  </w:rPr>
                </w:rPrChange>
              </w:rPr>
              <w:t>BC2 (</w:t>
            </w:r>
            <w:proofErr w:type="gramStart"/>
            <w:r w:rsidRPr="00B77E82">
              <w:rPr>
                <w:rFonts w:ascii="Poppins" w:hAnsi="Poppins"/>
                <w:color w:val="auto"/>
                <w:sz w:val="18"/>
                <w:rPrChange w:id="3009" w:author="Stuart McLarnon (NESO)" w:date="2024-11-18T11:12:00Z">
                  <w:rPr>
                    <w:color w:val="auto"/>
                    <w:sz w:val="18"/>
                  </w:rPr>
                </w:rPrChange>
              </w:rPr>
              <w:t>in particular BC</w:t>
            </w:r>
            <w:proofErr w:type="gramEnd"/>
            <w:r w:rsidRPr="00B77E82">
              <w:rPr>
                <w:rFonts w:ascii="Poppins" w:hAnsi="Poppins"/>
                <w:color w:val="auto"/>
                <w:sz w:val="18"/>
                <w:rPrChange w:id="3010" w:author="Stuart McLarnon (NESO)" w:date="2024-11-18T11:12:00Z">
                  <w:rPr>
                    <w:color w:val="auto"/>
                    <w:sz w:val="18"/>
                  </w:rPr>
                </w:rPrChange>
              </w:rPr>
              <w:t>.2.9)</w:t>
            </w:r>
          </w:p>
          <w:p w14:paraId="1C43A3C7" w14:textId="0064C9A7" w:rsidR="00BC33F2" w:rsidRPr="00B77E82" w:rsidRDefault="00BC33F2" w:rsidP="003E1EE5">
            <w:pPr>
              <w:jc w:val="both"/>
              <w:rPr>
                <w:rFonts w:ascii="Poppins" w:hAnsi="Poppins"/>
                <w:color w:val="auto"/>
                <w:sz w:val="18"/>
                <w:rPrChange w:id="3011" w:author="Stuart McLarnon (NESO)" w:date="2024-11-18T11:12:00Z">
                  <w:rPr>
                    <w:color w:val="auto"/>
                    <w:sz w:val="18"/>
                  </w:rPr>
                </w:rPrChange>
              </w:rPr>
            </w:pPr>
            <w:r w:rsidRPr="00B77E82">
              <w:rPr>
                <w:rFonts w:ascii="Poppins" w:hAnsi="Poppins"/>
                <w:color w:val="auto"/>
                <w:sz w:val="18"/>
                <w:rPrChange w:id="3012" w:author="Stuart McLarnon (NESO)" w:date="2024-11-18T11:12:00Z">
                  <w:rPr>
                    <w:color w:val="auto"/>
                    <w:sz w:val="18"/>
                  </w:rPr>
                </w:rPrChange>
              </w:rPr>
              <w:t xml:space="preserve">BC3.3, BC3.4, BC3.5, BC.3.6, BC.3.7,  </w:t>
            </w:r>
          </w:p>
          <w:p w14:paraId="69EED3C5" w14:textId="50DF745F" w:rsidR="00BC33F2" w:rsidRPr="00B77E82" w:rsidRDefault="00BC33F2" w:rsidP="003E1EE5">
            <w:pPr>
              <w:jc w:val="both"/>
              <w:rPr>
                <w:rFonts w:ascii="Poppins" w:hAnsi="Poppins"/>
                <w:color w:val="auto"/>
                <w:sz w:val="18"/>
                <w:rPrChange w:id="3013" w:author="Stuart McLarnon (NESO)" w:date="2024-11-18T11:12:00Z">
                  <w:rPr>
                    <w:color w:val="auto"/>
                    <w:sz w:val="18"/>
                  </w:rPr>
                </w:rPrChange>
              </w:rPr>
            </w:pPr>
            <w:r w:rsidRPr="00B77E82">
              <w:rPr>
                <w:rFonts w:ascii="Poppins" w:hAnsi="Poppins"/>
                <w:color w:val="auto"/>
                <w:sz w:val="18"/>
                <w:rPrChange w:id="3014" w:author="Stuart McLarnon (NESO)" w:date="2024-11-18T11:12:00Z">
                  <w:rPr>
                    <w:color w:val="auto"/>
                    <w:sz w:val="18"/>
                  </w:rPr>
                </w:rPrChange>
              </w:rPr>
              <w:t xml:space="preserve">In satisfying the above </w:t>
            </w:r>
            <w:r w:rsidR="0039354D">
              <w:rPr>
                <w:rFonts w:ascii="Poppins" w:hAnsi="Poppins"/>
                <w:color w:val="auto"/>
                <w:sz w:val="18"/>
                <w:rPrChange w:id="3015" w:author="Stuart McLarnon (NESO)" w:date="2024-11-18T11:12:00Z">
                  <w:rPr>
                    <w:color w:val="auto"/>
                    <w:sz w:val="18"/>
                  </w:rPr>
                </w:rPrChange>
              </w:rPr>
              <w:t>Grid Code</w:t>
            </w:r>
            <w:r w:rsidRPr="00B77E82">
              <w:rPr>
                <w:rFonts w:ascii="Poppins" w:hAnsi="Poppins"/>
                <w:color w:val="auto"/>
                <w:sz w:val="18"/>
                <w:rPrChange w:id="3016" w:author="Stuart McLarnon (NESO)" w:date="2024-11-18T11:12:00Z">
                  <w:rPr>
                    <w:color w:val="auto"/>
                    <w:sz w:val="18"/>
                  </w:rPr>
                </w:rPrChange>
              </w:rPr>
              <w:t xml:space="preserve"> requirements, Generators with a CUSC Contract who own or operate a Type B Power Generating Module would meet one or more of the requirements of the System</w:t>
            </w:r>
            <w:r w:rsidR="00A21E94" w:rsidRPr="00B77E82">
              <w:rPr>
                <w:rFonts w:ascii="Poppins" w:hAnsi="Poppins"/>
                <w:color w:val="auto"/>
                <w:sz w:val="18"/>
                <w:rPrChange w:id="3017" w:author="Stuart McLarnon (NESO)" w:date="2024-11-18T11:12:00Z">
                  <w:rPr>
                    <w:color w:val="auto"/>
                    <w:sz w:val="18"/>
                  </w:rPr>
                </w:rPrChange>
              </w:rPr>
              <w:t xml:space="preserve"> </w:t>
            </w:r>
            <w:del w:id="3018" w:author="Stuart McLarnon (NESO)" w:date="2024-11-18T11:12:00Z">
              <w:r w:rsidR="00A21E94" w:rsidRPr="00825BA6">
                <w:rPr>
                  <w:rFonts w:cstheme="minorHAnsi"/>
                  <w:color w:val="auto"/>
                  <w:sz w:val="18"/>
                  <w:szCs w:val="18"/>
                </w:rPr>
                <w:delText xml:space="preserve"> </w:delText>
              </w:r>
            </w:del>
            <w:r w:rsidR="00A21E94" w:rsidRPr="00B77E82">
              <w:rPr>
                <w:rFonts w:ascii="Poppins" w:hAnsi="Poppins"/>
                <w:color w:val="auto"/>
                <w:sz w:val="18"/>
                <w:rPrChange w:id="3019" w:author="Stuart McLarnon (NESO)" w:date="2024-11-18T11:12:00Z">
                  <w:rPr>
                    <w:color w:val="auto"/>
                    <w:sz w:val="18"/>
                  </w:rPr>
                </w:rPrChange>
              </w:rPr>
              <w:t>Restoration</w:t>
            </w:r>
            <w:r w:rsidRPr="00B77E82">
              <w:rPr>
                <w:rFonts w:ascii="Poppins" w:hAnsi="Poppins"/>
                <w:color w:val="auto"/>
                <w:sz w:val="18"/>
                <w:rPrChange w:id="3020" w:author="Stuart McLarnon (NESO)" w:date="2024-11-18T11:12:00Z">
                  <w:rPr>
                    <w:color w:val="auto"/>
                    <w:sz w:val="18"/>
                  </w:rPr>
                </w:rPrChange>
              </w:rPr>
              <w:t xml:space="preserve"> Plan.  </w:t>
            </w:r>
          </w:p>
        </w:tc>
      </w:tr>
      <w:tr w:rsidR="004C7CF5" w:rsidRPr="00B77E82" w14:paraId="2A12D3F6" w14:textId="2DBDCA9A" w:rsidTr="00281A9E">
        <w:trPr>
          <w:trHeight w:val="1810"/>
        </w:trPr>
        <w:tc>
          <w:tcPr>
            <w:tcW w:w="1775" w:type="dxa"/>
            <w:vMerge/>
          </w:tcPr>
          <w:p w14:paraId="321030FC" w14:textId="0D8A96BC" w:rsidR="00BC33F2" w:rsidRPr="00B77E82" w:rsidRDefault="00BC33F2" w:rsidP="003E1EE5">
            <w:pPr>
              <w:jc w:val="both"/>
              <w:rPr>
                <w:rFonts w:ascii="Poppins" w:hAnsi="Poppins"/>
                <w:color w:val="auto"/>
                <w:sz w:val="18"/>
                <w:rPrChange w:id="3021" w:author="Stuart McLarnon (NESO)" w:date="2024-11-18T11:12:00Z">
                  <w:rPr>
                    <w:color w:val="auto"/>
                    <w:sz w:val="18"/>
                  </w:rPr>
                </w:rPrChange>
              </w:rPr>
            </w:pPr>
          </w:p>
        </w:tc>
        <w:tc>
          <w:tcPr>
            <w:tcW w:w="994" w:type="dxa"/>
            <w:vMerge/>
          </w:tcPr>
          <w:p w14:paraId="323401B3" w14:textId="18C56D96" w:rsidR="00BC33F2" w:rsidRPr="00B77E82" w:rsidRDefault="00BC33F2" w:rsidP="003E1EE5">
            <w:pPr>
              <w:jc w:val="both"/>
              <w:rPr>
                <w:rFonts w:ascii="Poppins" w:hAnsi="Poppins"/>
                <w:color w:val="auto"/>
                <w:sz w:val="18"/>
                <w:rPrChange w:id="3022" w:author="Stuart McLarnon (NESO)" w:date="2024-11-18T11:12:00Z">
                  <w:rPr>
                    <w:color w:val="auto"/>
                    <w:sz w:val="18"/>
                  </w:rPr>
                </w:rPrChange>
              </w:rPr>
            </w:pPr>
          </w:p>
        </w:tc>
        <w:tc>
          <w:tcPr>
            <w:tcW w:w="5873" w:type="dxa"/>
          </w:tcPr>
          <w:p w14:paraId="1031F4D1" w14:textId="1B1FE2FB" w:rsidR="00BC33F2" w:rsidRPr="00B77E82" w:rsidRDefault="00BC33F2" w:rsidP="003E1EE5">
            <w:pPr>
              <w:jc w:val="both"/>
              <w:rPr>
                <w:rFonts w:ascii="Poppins" w:hAnsi="Poppins"/>
                <w:color w:val="auto"/>
                <w:sz w:val="18"/>
                <w:rPrChange w:id="3023" w:author="Stuart McLarnon (NESO)" w:date="2024-11-18T11:12:00Z">
                  <w:rPr>
                    <w:color w:val="auto"/>
                    <w:sz w:val="18"/>
                  </w:rPr>
                </w:rPrChange>
              </w:rPr>
            </w:pPr>
            <w:r w:rsidRPr="00B77E82">
              <w:rPr>
                <w:rFonts w:ascii="Poppins" w:hAnsi="Poppins"/>
                <w:color w:val="auto"/>
                <w:sz w:val="18"/>
                <w:rPrChange w:id="3024" w:author="Stuart McLarnon (NESO)" w:date="2024-11-18T11:12:00Z">
                  <w:rPr>
                    <w:color w:val="auto"/>
                    <w:sz w:val="18"/>
                  </w:rPr>
                </w:rPrChange>
              </w:rPr>
              <w:t>Any Generator who does not have a CUSC Contract and owns or operates a Power Station comprising one or more Type B Power Generating Modules</w:t>
            </w:r>
            <w:ins w:id="3025" w:author="Stuart McLarnon (NESO)" w:date="2025-01-22T13:53:00Z" w16du:dateUtc="2025-01-22T13:53:00Z">
              <w:r w:rsidR="00AD6811">
                <w:rPr>
                  <w:rFonts w:ascii="Poppins" w:hAnsi="Poppins"/>
                  <w:color w:val="auto"/>
                  <w:sz w:val="18"/>
                </w:rPr>
                <w:t>.</w:t>
              </w:r>
            </w:ins>
            <w:del w:id="3026" w:author="Stuart McLarnon (NESO)" w:date="2025-01-22T13:53:00Z" w16du:dateUtc="2025-01-22T13:53:00Z">
              <w:r w:rsidRPr="00B77E82" w:rsidDel="00AD6811">
                <w:rPr>
                  <w:rFonts w:ascii="Poppins" w:hAnsi="Poppins"/>
                  <w:color w:val="auto"/>
                  <w:sz w:val="18"/>
                  <w:rPrChange w:id="3027" w:author="Stuart McLarnon (NESO)" w:date="2024-11-18T11:12:00Z">
                    <w:rPr>
                      <w:color w:val="auto"/>
                      <w:sz w:val="18"/>
                    </w:rPr>
                  </w:rPrChange>
                </w:rPr>
                <w:delText xml:space="preserve">  </w:delText>
              </w:r>
            </w:del>
          </w:p>
        </w:tc>
        <w:tc>
          <w:tcPr>
            <w:tcW w:w="5103" w:type="dxa"/>
          </w:tcPr>
          <w:p w14:paraId="67899FA9" w14:textId="27804A2A" w:rsidR="00BC33F2" w:rsidRPr="00B77E82" w:rsidRDefault="00BC33F2" w:rsidP="001A5487">
            <w:pPr>
              <w:jc w:val="both"/>
              <w:rPr>
                <w:rFonts w:ascii="Poppins" w:hAnsi="Poppins"/>
                <w:color w:val="auto"/>
                <w:sz w:val="18"/>
                <w:rPrChange w:id="3028" w:author="Stuart McLarnon (NESO)" w:date="2024-11-18T11:12:00Z">
                  <w:rPr>
                    <w:color w:val="auto"/>
                    <w:sz w:val="18"/>
                  </w:rPr>
                </w:rPrChange>
              </w:rPr>
            </w:pPr>
            <w:r w:rsidRPr="00B77E82">
              <w:rPr>
                <w:rFonts w:ascii="Poppins" w:hAnsi="Poppins"/>
                <w:color w:val="auto"/>
                <w:sz w:val="18"/>
                <w:rPrChange w:id="3029" w:author="Stuart McLarnon (NESO)" w:date="2024-11-18T11:12:00Z">
                  <w:rPr>
                    <w:color w:val="auto"/>
                    <w:sz w:val="18"/>
                  </w:rPr>
                </w:rPrChange>
              </w:rPr>
              <w:t>Not applicable</w:t>
            </w:r>
            <w:r w:rsidR="005627FE" w:rsidRPr="00B77E82">
              <w:rPr>
                <w:rFonts w:ascii="Poppins" w:hAnsi="Poppins"/>
                <w:color w:val="auto"/>
                <w:sz w:val="18"/>
                <w:rPrChange w:id="3030" w:author="Stuart McLarnon (NESO)" w:date="2024-11-18T11:12:00Z">
                  <w:rPr>
                    <w:color w:val="auto"/>
                    <w:sz w:val="18"/>
                  </w:rPr>
                </w:rPrChange>
              </w:rPr>
              <w:t xml:space="preserve"> unless that Generator has a</w:t>
            </w:r>
            <w:r w:rsidR="009F2D55" w:rsidRPr="00B77E82">
              <w:rPr>
                <w:rFonts w:ascii="Poppins" w:hAnsi="Poppins"/>
                <w:color w:val="auto"/>
                <w:sz w:val="18"/>
                <w:rPrChange w:id="3031" w:author="Stuart McLarnon (NESO)" w:date="2024-11-18T11:12:00Z">
                  <w:rPr>
                    <w:color w:val="auto"/>
                    <w:sz w:val="18"/>
                  </w:rPr>
                </w:rPrChange>
              </w:rPr>
              <w:t>n Anchor Restoration Contract or Top Up Restoration</w:t>
            </w:r>
            <w:r w:rsidR="005627FE" w:rsidRPr="00B77E82">
              <w:rPr>
                <w:rFonts w:ascii="Poppins" w:hAnsi="Poppins"/>
                <w:color w:val="auto"/>
                <w:sz w:val="18"/>
                <w:rPrChange w:id="3032" w:author="Stuart McLarnon (NESO)" w:date="2024-11-18T11:12:00Z">
                  <w:rPr>
                    <w:color w:val="auto"/>
                    <w:sz w:val="18"/>
                  </w:rPr>
                </w:rPrChange>
              </w:rPr>
              <w:t xml:space="preserve"> </w:t>
            </w:r>
            <w:r w:rsidR="00A53128" w:rsidRPr="00B77E82">
              <w:rPr>
                <w:rFonts w:ascii="Poppins" w:hAnsi="Poppins"/>
                <w:color w:val="auto"/>
                <w:sz w:val="18"/>
                <w:rPrChange w:id="3033" w:author="Stuart McLarnon (NESO)" w:date="2024-11-18T11:12:00Z">
                  <w:rPr>
                    <w:color w:val="auto"/>
                    <w:sz w:val="18"/>
                  </w:rPr>
                </w:rPrChange>
              </w:rPr>
              <w:t>C</w:t>
            </w:r>
            <w:r w:rsidR="005627FE" w:rsidRPr="00B77E82">
              <w:rPr>
                <w:rFonts w:ascii="Poppins" w:hAnsi="Poppins"/>
                <w:color w:val="auto"/>
                <w:sz w:val="18"/>
                <w:rPrChange w:id="3034" w:author="Stuart McLarnon (NESO)" w:date="2024-11-18T11:12:00Z">
                  <w:rPr>
                    <w:color w:val="auto"/>
                    <w:sz w:val="18"/>
                  </w:rPr>
                </w:rPrChange>
              </w:rPr>
              <w:t xml:space="preserve">ontract with </w:t>
            </w:r>
            <w:del w:id="3035" w:author="Stuart McLarnon (NESO)" w:date="2024-11-18T11:12:00Z">
              <w:r w:rsidR="005627FE">
                <w:rPr>
                  <w:rFonts w:cstheme="minorHAnsi"/>
                  <w:color w:val="auto"/>
                  <w:sz w:val="18"/>
                  <w:szCs w:val="18"/>
                </w:rPr>
                <w:delText>NGESO</w:delText>
              </w:r>
            </w:del>
            <w:ins w:id="3036" w:author="Stuart McLarnon (NESO)" w:date="2024-11-18T11:12:00Z">
              <w:r w:rsidR="00C34B53">
                <w:rPr>
                  <w:rFonts w:ascii="Poppins" w:hAnsi="Poppins" w:cs="Poppins"/>
                  <w:color w:val="auto"/>
                  <w:sz w:val="18"/>
                  <w:szCs w:val="18"/>
                </w:rPr>
                <w:t>NESO</w:t>
              </w:r>
            </w:ins>
            <w:r w:rsidRPr="00B77E82">
              <w:rPr>
                <w:rFonts w:ascii="Poppins" w:hAnsi="Poppins"/>
                <w:color w:val="auto"/>
                <w:sz w:val="18"/>
                <w:rPrChange w:id="3037" w:author="Stuart McLarnon (NESO)" w:date="2024-11-18T11:12:00Z">
                  <w:rPr>
                    <w:color w:val="auto"/>
                    <w:sz w:val="18"/>
                  </w:rPr>
                </w:rPrChange>
              </w:rPr>
              <w:t>.</w:t>
            </w:r>
          </w:p>
          <w:p w14:paraId="25BEF6E7" w14:textId="6338E4BB" w:rsidR="00BC33F2" w:rsidRPr="00B77E82" w:rsidRDefault="00BC33F2" w:rsidP="003E1EE5">
            <w:pPr>
              <w:jc w:val="both"/>
              <w:rPr>
                <w:rFonts w:ascii="Poppins" w:hAnsi="Poppins"/>
                <w:color w:val="auto"/>
                <w:sz w:val="18"/>
                <w:rPrChange w:id="3038" w:author="Stuart McLarnon (NESO)" w:date="2024-11-18T11:12:00Z">
                  <w:rPr>
                    <w:color w:val="auto"/>
                    <w:sz w:val="18"/>
                  </w:rPr>
                </w:rPrChange>
              </w:rPr>
            </w:pPr>
          </w:p>
        </w:tc>
      </w:tr>
      <w:tr w:rsidR="004C7CF5" w:rsidRPr="00B77E82" w14:paraId="63011390" w14:textId="43059A9B" w:rsidTr="00281A9E">
        <w:trPr>
          <w:trHeight w:val="3750"/>
        </w:trPr>
        <w:tc>
          <w:tcPr>
            <w:tcW w:w="1775" w:type="dxa"/>
            <w:vMerge/>
          </w:tcPr>
          <w:p w14:paraId="2F5A4841" w14:textId="6512454B" w:rsidR="00BC33F2" w:rsidRPr="00B77E82" w:rsidRDefault="00BC33F2" w:rsidP="003E1EE5">
            <w:pPr>
              <w:jc w:val="both"/>
              <w:rPr>
                <w:rFonts w:ascii="Poppins" w:hAnsi="Poppins"/>
                <w:color w:val="auto"/>
                <w:sz w:val="18"/>
                <w:rPrChange w:id="3039" w:author="Stuart McLarnon (NESO)" w:date="2024-11-18T11:12:00Z">
                  <w:rPr>
                    <w:color w:val="auto"/>
                    <w:sz w:val="18"/>
                  </w:rPr>
                </w:rPrChange>
              </w:rPr>
            </w:pPr>
          </w:p>
        </w:tc>
        <w:tc>
          <w:tcPr>
            <w:tcW w:w="994" w:type="dxa"/>
            <w:vMerge w:val="restart"/>
          </w:tcPr>
          <w:p w14:paraId="3592AED2" w14:textId="5B91ADFF" w:rsidR="00BC33F2" w:rsidRPr="00B77E82" w:rsidRDefault="00BC33F2" w:rsidP="003E1EE5">
            <w:pPr>
              <w:jc w:val="both"/>
              <w:rPr>
                <w:rFonts w:ascii="Poppins" w:hAnsi="Poppins"/>
                <w:color w:val="auto"/>
                <w:sz w:val="18"/>
                <w:rPrChange w:id="3040" w:author="Stuart McLarnon (NESO)" w:date="2024-11-18T11:12:00Z">
                  <w:rPr>
                    <w:color w:val="auto"/>
                    <w:sz w:val="18"/>
                  </w:rPr>
                </w:rPrChange>
              </w:rPr>
            </w:pPr>
            <w:r w:rsidRPr="00B77E82">
              <w:rPr>
                <w:rFonts w:ascii="Poppins" w:hAnsi="Poppins"/>
                <w:color w:val="auto"/>
                <w:sz w:val="18"/>
                <w:rPrChange w:id="3041" w:author="Stuart McLarnon (NESO)" w:date="2024-11-18T11:12:00Z">
                  <w:rPr>
                    <w:color w:val="auto"/>
                    <w:sz w:val="18"/>
                  </w:rPr>
                </w:rPrChange>
              </w:rPr>
              <w:t>Existing</w:t>
            </w:r>
          </w:p>
        </w:tc>
        <w:tc>
          <w:tcPr>
            <w:tcW w:w="5873" w:type="dxa"/>
          </w:tcPr>
          <w:p w14:paraId="57497386" w14:textId="2140AF56" w:rsidR="00BC33F2" w:rsidRPr="00B77E82" w:rsidRDefault="00BC33F2" w:rsidP="003E1EE5">
            <w:pPr>
              <w:jc w:val="both"/>
              <w:rPr>
                <w:rFonts w:ascii="Poppins" w:hAnsi="Poppins"/>
                <w:color w:val="auto"/>
                <w:sz w:val="18"/>
                <w:rPrChange w:id="3042" w:author="Stuart McLarnon (NESO)" w:date="2024-11-18T11:12:00Z">
                  <w:rPr>
                    <w:color w:val="auto"/>
                    <w:sz w:val="18"/>
                  </w:rPr>
                </w:rPrChange>
              </w:rPr>
            </w:pPr>
            <w:r w:rsidRPr="00B77E82">
              <w:rPr>
                <w:rFonts w:ascii="Poppins" w:hAnsi="Poppins"/>
                <w:color w:val="auto"/>
                <w:sz w:val="18"/>
                <w:rPrChange w:id="3043" w:author="Stuart McLarnon (NESO)" w:date="2024-11-18T11:12:00Z">
                  <w:rPr>
                    <w:color w:val="auto"/>
                    <w:sz w:val="18"/>
                  </w:rPr>
                </w:rPrChange>
              </w:rPr>
              <w:t xml:space="preserve">Any Generator who is a GB Code User who has a CUSC Contract with </w:t>
            </w:r>
            <w:del w:id="3044" w:author="Stuart McLarnon (NESO)" w:date="2024-11-18T11:12:00Z">
              <w:r w:rsidRPr="003E1EE5">
                <w:rPr>
                  <w:color w:val="auto"/>
                  <w:sz w:val="18"/>
                </w:rPr>
                <w:delText>ESO</w:delText>
              </w:r>
            </w:del>
            <w:ins w:id="3045" w:author="Stuart McLarnon (NESO)" w:date="2024-11-18T11:12:00Z">
              <w:r w:rsidR="00F46F21">
                <w:rPr>
                  <w:rFonts w:ascii="Poppins" w:hAnsi="Poppins" w:cs="Poppins"/>
                  <w:color w:val="auto"/>
                  <w:sz w:val="18"/>
                </w:rPr>
                <w:t>N</w:t>
              </w:r>
              <w:r w:rsidRPr="00B77E82">
                <w:rPr>
                  <w:rFonts w:ascii="Poppins" w:hAnsi="Poppins" w:cs="Poppins"/>
                  <w:color w:val="auto"/>
                  <w:sz w:val="18"/>
                </w:rPr>
                <w:t>ESO</w:t>
              </w:r>
            </w:ins>
            <w:r w:rsidRPr="00B77E82">
              <w:rPr>
                <w:rFonts w:ascii="Poppins" w:hAnsi="Poppins"/>
                <w:color w:val="auto"/>
                <w:sz w:val="18"/>
                <w:rPrChange w:id="3046" w:author="Stuart McLarnon (NESO)" w:date="2024-11-18T11:12:00Z">
                  <w:rPr>
                    <w:color w:val="auto"/>
                    <w:sz w:val="18"/>
                  </w:rPr>
                </w:rPrChange>
              </w:rPr>
              <w:t xml:space="preserve"> and owns or operates a Power Station comprising one or more Generating Units or Power Park Modules which has a maximum output of greater than 1MW but less than 10MW and connected below 110kV (equivalent to a Type B Power Generating Module)</w:t>
            </w:r>
            <w:ins w:id="3047" w:author="Stuart McLarnon (NESO)" w:date="2025-01-22T13:53:00Z" w16du:dateUtc="2025-01-22T13:53:00Z">
              <w:r w:rsidR="00AD6811">
                <w:rPr>
                  <w:rFonts w:ascii="Poppins" w:hAnsi="Poppins"/>
                  <w:color w:val="auto"/>
                  <w:sz w:val="18"/>
                </w:rPr>
                <w:t>.</w:t>
              </w:r>
            </w:ins>
            <w:del w:id="3048" w:author="Stuart McLarnon (NESO)" w:date="2025-01-22T13:53:00Z" w16du:dateUtc="2025-01-22T13:53:00Z">
              <w:r w:rsidRPr="00B77E82" w:rsidDel="00AD6811">
                <w:rPr>
                  <w:rFonts w:ascii="Poppins" w:hAnsi="Poppins"/>
                  <w:color w:val="auto"/>
                  <w:sz w:val="18"/>
                  <w:rPrChange w:id="3049" w:author="Stuart McLarnon (NESO)" w:date="2024-11-18T11:12:00Z">
                    <w:rPr>
                      <w:color w:val="auto"/>
                      <w:sz w:val="18"/>
                    </w:rPr>
                  </w:rPrChange>
                </w:rPr>
                <w:delText xml:space="preserve"> </w:delText>
              </w:r>
            </w:del>
          </w:p>
        </w:tc>
        <w:tc>
          <w:tcPr>
            <w:tcW w:w="5103" w:type="dxa"/>
          </w:tcPr>
          <w:p w14:paraId="37E1AF3A" w14:textId="18BF8403" w:rsidR="00BC33F2" w:rsidRPr="00B77E82" w:rsidRDefault="00BC33F2" w:rsidP="003E1EE5">
            <w:pPr>
              <w:jc w:val="both"/>
              <w:rPr>
                <w:rFonts w:ascii="Poppins" w:hAnsi="Poppins"/>
                <w:color w:val="auto"/>
                <w:sz w:val="18"/>
                <w:rPrChange w:id="3050" w:author="Stuart McLarnon (NESO)" w:date="2024-11-18T11:12:00Z">
                  <w:rPr>
                    <w:color w:val="auto"/>
                    <w:sz w:val="18"/>
                  </w:rPr>
                </w:rPrChange>
              </w:rPr>
            </w:pPr>
            <w:r w:rsidRPr="00B77E82">
              <w:rPr>
                <w:rFonts w:ascii="Poppins" w:hAnsi="Poppins"/>
                <w:color w:val="auto"/>
                <w:sz w:val="18"/>
                <w:rPrChange w:id="3051" w:author="Stuart McLarnon (NESO)" w:date="2024-11-18T11:12:00Z">
                  <w:rPr>
                    <w:color w:val="auto"/>
                    <w:sz w:val="18"/>
                  </w:rPr>
                </w:rPrChange>
              </w:rPr>
              <w:t xml:space="preserve">Applicable </w:t>
            </w:r>
            <w:r w:rsidR="0039354D">
              <w:rPr>
                <w:rFonts w:ascii="Poppins" w:hAnsi="Poppins"/>
                <w:color w:val="auto"/>
                <w:sz w:val="18"/>
                <w:rPrChange w:id="3052" w:author="Stuart McLarnon (NESO)" w:date="2024-11-18T11:12:00Z">
                  <w:rPr>
                    <w:color w:val="auto"/>
                    <w:sz w:val="18"/>
                  </w:rPr>
                </w:rPrChange>
              </w:rPr>
              <w:t>Grid Code</w:t>
            </w:r>
            <w:r w:rsidRPr="00B77E82">
              <w:rPr>
                <w:rFonts w:ascii="Poppins" w:hAnsi="Poppins"/>
                <w:color w:val="auto"/>
                <w:sz w:val="18"/>
                <w:rPrChange w:id="3053" w:author="Stuart McLarnon (NESO)" w:date="2024-11-18T11:12:00Z">
                  <w:rPr>
                    <w:color w:val="auto"/>
                    <w:sz w:val="18"/>
                  </w:rPr>
                </w:rPrChange>
              </w:rPr>
              <w:t xml:space="preserve"> requirements:</w:t>
            </w:r>
          </w:p>
          <w:p w14:paraId="680C0BD9" w14:textId="32643B2A" w:rsidR="00BC33F2" w:rsidRPr="00B77E82" w:rsidRDefault="00BC33F2" w:rsidP="003E1EE5">
            <w:pPr>
              <w:jc w:val="both"/>
              <w:rPr>
                <w:rFonts w:ascii="Poppins" w:hAnsi="Poppins"/>
                <w:color w:val="auto"/>
                <w:sz w:val="18"/>
                <w:rPrChange w:id="3054" w:author="Stuart McLarnon (NESO)" w:date="2024-11-18T11:12:00Z">
                  <w:rPr>
                    <w:color w:val="auto"/>
                    <w:sz w:val="18"/>
                  </w:rPr>
                </w:rPrChange>
              </w:rPr>
            </w:pPr>
            <w:r w:rsidRPr="00B77E82">
              <w:rPr>
                <w:rFonts w:ascii="Poppins" w:hAnsi="Poppins"/>
                <w:color w:val="auto"/>
                <w:sz w:val="18"/>
                <w:rPrChange w:id="3055" w:author="Stuart McLarnon (NESO)" w:date="2024-11-18T11:12:00Z">
                  <w:rPr>
                    <w:color w:val="auto"/>
                    <w:sz w:val="18"/>
                  </w:rPr>
                </w:rPrChange>
              </w:rPr>
              <w:t>CC6.1.2, CC.6.1.3, CC.6.1.4, CC.6.2.2.2, CC.6.3, CC.6.5,</w:t>
            </w:r>
            <w:r w:rsidR="0045664F" w:rsidRPr="00B77E82">
              <w:rPr>
                <w:rFonts w:ascii="Poppins" w:hAnsi="Poppins"/>
                <w:color w:val="auto"/>
                <w:sz w:val="18"/>
                <w:rPrChange w:id="3056" w:author="Stuart McLarnon (NESO)" w:date="2024-11-18T11:12:00Z">
                  <w:rPr>
                    <w:color w:val="auto"/>
                    <w:sz w:val="18"/>
                  </w:rPr>
                </w:rPrChange>
              </w:rPr>
              <w:t xml:space="preserve"> </w:t>
            </w:r>
            <w:r w:rsidR="008659CD" w:rsidRPr="00B77E82">
              <w:rPr>
                <w:rFonts w:ascii="Poppins" w:hAnsi="Poppins"/>
                <w:color w:val="auto"/>
                <w:sz w:val="18"/>
                <w:rPrChange w:id="3057" w:author="Stuart McLarnon (NESO)" w:date="2024-11-18T11:12:00Z">
                  <w:rPr>
                    <w:color w:val="auto"/>
                    <w:sz w:val="18"/>
                  </w:rPr>
                </w:rPrChange>
              </w:rPr>
              <w:t xml:space="preserve">CC.7.9, </w:t>
            </w:r>
            <w:r w:rsidR="0045664F" w:rsidRPr="00B77E82">
              <w:rPr>
                <w:rFonts w:ascii="Poppins" w:hAnsi="Poppins"/>
                <w:color w:val="auto"/>
                <w:sz w:val="18"/>
                <w:rPrChange w:id="3058" w:author="Stuart McLarnon (NESO)" w:date="2024-11-18T11:12:00Z">
                  <w:rPr>
                    <w:color w:val="auto"/>
                    <w:sz w:val="18"/>
                  </w:rPr>
                </w:rPrChange>
              </w:rPr>
              <w:t>CC.7.10, CC.7.11,</w:t>
            </w:r>
            <w:r w:rsidRPr="00B77E82">
              <w:rPr>
                <w:rFonts w:ascii="Poppins" w:hAnsi="Poppins"/>
                <w:color w:val="auto"/>
                <w:sz w:val="18"/>
                <w:rPrChange w:id="3059" w:author="Stuart McLarnon (NESO)" w:date="2024-11-18T11:12:00Z">
                  <w:rPr>
                    <w:color w:val="auto"/>
                    <w:sz w:val="18"/>
                  </w:rPr>
                </w:rPrChange>
              </w:rPr>
              <w:t xml:space="preserve"> CC.8, CC.A.3, CC.A.4, CC.A.6, CC.A.7</w:t>
            </w:r>
          </w:p>
          <w:p w14:paraId="312F847C" w14:textId="300083B6" w:rsidR="00BC33F2" w:rsidRPr="00B77E82" w:rsidRDefault="00BC33F2" w:rsidP="003E1EE5">
            <w:pPr>
              <w:jc w:val="both"/>
              <w:rPr>
                <w:rFonts w:ascii="Poppins" w:hAnsi="Poppins"/>
                <w:color w:val="auto"/>
                <w:sz w:val="18"/>
                <w:rPrChange w:id="3060" w:author="Stuart McLarnon (NESO)" w:date="2024-11-18T11:12:00Z">
                  <w:rPr>
                    <w:color w:val="auto"/>
                    <w:sz w:val="18"/>
                  </w:rPr>
                </w:rPrChange>
              </w:rPr>
            </w:pPr>
            <w:r w:rsidRPr="00B77E82">
              <w:rPr>
                <w:rFonts w:ascii="Poppins" w:hAnsi="Poppins"/>
                <w:color w:val="auto"/>
                <w:sz w:val="18"/>
                <w:rPrChange w:id="3061" w:author="Stuart McLarnon (NESO)" w:date="2024-11-18T11:12:00Z">
                  <w:rPr>
                    <w:color w:val="auto"/>
                    <w:sz w:val="18"/>
                  </w:rPr>
                </w:rPrChange>
              </w:rPr>
              <w:t>CP.A.3</w:t>
            </w:r>
          </w:p>
          <w:p w14:paraId="06FA5E2B" w14:textId="33C61678" w:rsidR="00BC33F2" w:rsidRPr="00B77E82" w:rsidRDefault="00BC33F2" w:rsidP="003E1EE5">
            <w:pPr>
              <w:jc w:val="both"/>
              <w:rPr>
                <w:rFonts w:ascii="Poppins" w:hAnsi="Poppins"/>
                <w:color w:val="auto"/>
                <w:sz w:val="18"/>
                <w:rPrChange w:id="3062" w:author="Stuart McLarnon (NESO)" w:date="2024-11-18T11:12:00Z">
                  <w:rPr>
                    <w:color w:val="auto"/>
                    <w:sz w:val="18"/>
                  </w:rPr>
                </w:rPrChange>
              </w:rPr>
            </w:pPr>
            <w:r w:rsidRPr="00B77E82">
              <w:rPr>
                <w:rFonts w:ascii="Poppins" w:hAnsi="Poppins"/>
                <w:color w:val="auto"/>
                <w:sz w:val="18"/>
                <w:rPrChange w:id="3063" w:author="Stuart McLarnon (NESO)" w:date="2024-11-18T11:12:00Z">
                  <w:rPr>
                    <w:color w:val="auto"/>
                    <w:sz w:val="18"/>
                  </w:rPr>
                </w:rPrChange>
              </w:rPr>
              <w:t>OC5.4, OC5.5,</w:t>
            </w:r>
            <w:r w:rsidR="00A21E94" w:rsidRPr="00B77E82">
              <w:rPr>
                <w:rFonts w:ascii="Poppins" w:hAnsi="Poppins"/>
                <w:color w:val="auto"/>
                <w:sz w:val="18"/>
                <w:rPrChange w:id="3064" w:author="Stuart McLarnon (NESO)" w:date="2024-11-18T11:12:00Z">
                  <w:rPr>
                    <w:color w:val="auto"/>
                    <w:sz w:val="18"/>
                  </w:rPr>
                </w:rPrChange>
              </w:rPr>
              <w:t xml:space="preserve"> OC5.7</w:t>
            </w:r>
            <w:r w:rsidRPr="00B77E82">
              <w:rPr>
                <w:rFonts w:ascii="Poppins" w:hAnsi="Poppins"/>
                <w:color w:val="auto"/>
                <w:sz w:val="18"/>
                <w:rPrChange w:id="3065" w:author="Stuart McLarnon (NESO)" w:date="2024-11-18T11:12:00Z">
                  <w:rPr>
                    <w:color w:val="auto"/>
                    <w:sz w:val="18"/>
                  </w:rPr>
                </w:rPrChange>
              </w:rPr>
              <w:t xml:space="preserve"> </w:t>
            </w:r>
            <w:r w:rsidR="00E551D5" w:rsidRPr="00B77E82">
              <w:rPr>
                <w:rFonts w:ascii="Poppins" w:hAnsi="Poppins"/>
                <w:color w:val="auto"/>
                <w:rPrChange w:id="3066" w:author="Stuart McLarnon (NESO)" w:date="2024-11-18T11:12:00Z">
                  <w:rPr>
                    <w:color w:val="auto"/>
                  </w:rPr>
                </w:rPrChange>
              </w:rPr>
              <w:t>(</w:t>
            </w:r>
            <w:del w:id="3067" w:author="Stuart McLarnon (NESO)" w:date="2024-11-18T11:12:00Z">
              <w:r w:rsidR="0045664F" w:rsidRPr="00E327F1">
                <w:rPr>
                  <w:color w:val="auto"/>
                </w:rPr>
                <w:delText xml:space="preserve"> </w:delText>
              </w:r>
            </w:del>
            <w:r w:rsidR="0045664F" w:rsidRPr="00B77E82">
              <w:rPr>
                <w:rFonts w:ascii="Poppins" w:hAnsi="Poppins"/>
                <w:color w:val="auto"/>
                <w:rPrChange w:id="3068" w:author="Stuart McLarnon (NESO)" w:date="2024-11-18T11:12:00Z">
                  <w:rPr>
                    <w:color w:val="auto"/>
                  </w:rPr>
                </w:rPrChange>
              </w:rPr>
              <w:t>as applicable</w:t>
            </w:r>
            <w:r w:rsidR="00E551D5" w:rsidRPr="00B77E82">
              <w:rPr>
                <w:rFonts w:ascii="Poppins" w:hAnsi="Poppins"/>
                <w:color w:val="auto"/>
                <w:rPrChange w:id="3069" w:author="Stuart McLarnon (NESO)" w:date="2024-11-18T11:12:00Z">
                  <w:rPr>
                    <w:color w:val="auto"/>
                  </w:rPr>
                </w:rPrChange>
              </w:rPr>
              <w:t>)</w:t>
            </w:r>
            <w:r w:rsidR="000B42F5" w:rsidRPr="00B77E82">
              <w:rPr>
                <w:rFonts w:ascii="Poppins" w:hAnsi="Poppins"/>
                <w:color w:val="auto"/>
                <w:rPrChange w:id="3070" w:author="Stuart McLarnon (NESO)" w:date="2024-11-18T11:12:00Z">
                  <w:rPr>
                    <w:color w:val="auto"/>
                  </w:rPr>
                </w:rPrChange>
              </w:rPr>
              <w:t xml:space="preserve">, </w:t>
            </w:r>
            <w:r w:rsidRPr="00B77E82">
              <w:rPr>
                <w:rFonts w:ascii="Poppins" w:hAnsi="Poppins"/>
                <w:color w:val="auto"/>
                <w:sz w:val="18"/>
                <w:rPrChange w:id="3071" w:author="Stuart McLarnon (NESO)" w:date="2024-11-18T11:12:00Z">
                  <w:rPr>
                    <w:color w:val="auto"/>
                    <w:sz w:val="18"/>
                  </w:rPr>
                </w:rPrChange>
              </w:rPr>
              <w:t>OC.</w:t>
            </w:r>
            <w:proofErr w:type="gramStart"/>
            <w:r w:rsidRPr="00B77E82">
              <w:rPr>
                <w:rFonts w:ascii="Poppins" w:hAnsi="Poppins"/>
                <w:color w:val="auto"/>
                <w:sz w:val="18"/>
                <w:rPrChange w:id="3072" w:author="Stuart McLarnon (NESO)" w:date="2024-11-18T11:12:00Z">
                  <w:rPr>
                    <w:color w:val="auto"/>
                    <w:sz w:val="18"/>
                  </w:rPr>
                </w:rPrChange>
              </w:rPr>
              <w:t>5.A.</w:t>
            </w:r>
            <w:proofErr w:type="gramEnd"/>
            <w:r w:rsidRPr="00B77E82">
              <w:rPr>
                <w:rFonts w:ascii="Poppins" w:hAnsi="Poppins"/>
                <w:color w:val="auto"/>
                <w:sz w:val="18"/>
                <w:rPrChange w:id="3073" w:author="Stuart McLarnon (NESO)" w:date="2024-11-18T11:12:00Z">
                  <w:rPr>
                    <w:color w:val="auto"/>
                    <w:sz w:val="18"/>
                  </w:rPr>
                </w:rPrChange>
              </w:rPr>
              <w:t>1, OC.5.A.2, OC5.A.3</w:t>
            </w:r>
          </w:p>
          <w:p w14:paraId="4DFB5849" w14:textId="294D8504" w:rsidR="00BC33F2" w:rsidRPr="00B77E82" w:rsidRDefault="00BC33F2" w:rsidP="003E1EE5">
            <w:pPr>
              <w:jc w:val="both"/>
              <w:rPr>
                <w:rFonts w:ascii="Poppins" w:hAnsi="Poppins"/>
                <w:color w:val="auto"/>
                <w:sz w:val="18"/>
                <w:rPrChange w:id="3074" w:author="Stuart McLarnon (NESO)" w:date="2024-11-18T11:12:00Z">
                  <w:rPr>
                    <w:color w:val="auto"/>
                    <w:sz w:val="18"/>
                  </w:rPr>
                </w:rPrChange>
              </w:rPr>
            </w:pPr>
            <w:r w:rsidRPr="00B77E82">
              <w:rPr>
                <w:rFonts w:ascii="Poppins" w:hAnsi="Poppins"/>
                <w:color w:val="auto"/>
                <w:sz w:val="18"/>
                <w:rPrChange w:id="3075" w:author="Stuart McLarnon (NESO)" w:date="2024-11-18T11:12:00Z">
                  <w:rPr>
                    <w:color w:val="auto"/>
                    <w:sz w:val="18"/>
                  </w:rPr>
                </w:rPrChange>
              </w:rPr>
              <w:t xml:space="preserve">OC.7.4, OC7.6 (OC7.6 - Scotland and Offshore only)  </w:t>
            </w:r>
          </w:p>
          <w:p w14:paraId="3E76B8FE" w14:textId="4CEB3EAB" w:rsidR="00BC33F2" w:rsidRPr="00B77E82" w:rsidRDefault="00BC33F2" w:rsidP="003E1EE5">
            <w:pPr>
              <w:jc w:val="both"/>
              <w:rPr>
                <w:rFonts w:ascii="Poppins" w:hAnsi="Poppins"/>
                <w:color w:val="auto"/>
                <w:sz w:val="18"/>
                <w:rPrChange w:id="3076" w:author="Stuart McLarnon (NESO)" w:date="2024-11-18T11:12:00Z">
                  <w:rPr>
                    <w:color w:val="auto"/>
                    <w:sz w:val="18"/>
                  </w:rPr>
                </w:rPrChange>
              </w:rPr>
            </w:pPr>
            <w:r w:rsidRPr="00B77E82">
              <w:rPr>
                <w:rFonts w:ascii="Poppins" w:hAnsi="Poppins"/>
                <w:color w:val="auto"/>
                <w:sz w:val="18"/>
                <w:rPrChange w:id="3077" w:author="Stuart McLarnon (NESO)" w:date="2024-11-18T11:12:00Z">
                  <w:rPr>
                    <w:color w:val="auto"/>
                    <w:sz w:val="18"/>
                  </w:rPr>
                </w:rPrChange>
              </w:rPr>
              <w:t>OC9</w:t>
            </w:r>
          </w:p>
          <w:p w14:paraId="6BA3C542" w14:textId="7F67EB62" w:rsidR="00BC33F2" w:rsidRPr="00B77E82" w:rsidRDefault="00BC33F2" w:rsidP="003E1EE5">
            <w:pPr>
              <w:jc w:val="both"/>
              <w:rPr>
                <w:rFonts w:ascii="Poppins" w:hAnsi="Poppins"/>
                <w:color w:val="auto"/>
                <w:sz w:val="18"/>
                <w:rPrChange w:id="3078" w:author="Stuart McLarnon (NESO)" w:date="2024-11-18T11:12:00Z">
                  <w:rPr>
                    <w:color w:val="auto"/>
                    <w:sz w:val="18"/>
                  </w:rPr>
                </w:rPrChange>
              </w:rPr>
            </w:pPr>
            <w:r w:rsidRPr="00B77E82">
              <w:rPr>
                <w:rFonts w:ascii="Poppins" w:hAnsi="Poppins"/>
                <w:color w:val="auto"/>
                <w:sz w:val="18"/>
                <w:rPrChange w:id="3079" w:author="Stuart McLarnon (NESO)" w:date="2024-11-18T11:12:00Z">
                  <w:rPr>
                    <w:color w:val="auto"/>
                    <w:sz w:val="18"/>
                  </w:rPr>
                </w:rPrChange>
              </w:rPr>
              <w:t>OC10</w:t>
            </w:r>
          </w:p>
          <w:p w14:paraId="04D35EC7" w14:textId="268FC37B" w:rsidR="00BC33F2" w:rsidRPr="00B77E82" w:rsidRDefault="00BC33F2" w:rsidP="003E1EE5">
            <w:pPr>
              <w:jc w:val="both"/>
              <w:rPr>
                <w:rFonts w:ascii="Poppins" w:hAnsi="Poppins"/>
                <w:color w:val="auto"/>
                <w:sz w:val="18"/>
                <w:rPrChange w:id="3080" w:author="Stuart McLarnon (NESO)" w:date="2024-11-18T11:12:00Z">
                  <w:rPr>
                    <w:color w:val="auto"/>
                    <w:sz w:val="18"/>
                  </w:rPr>
                </w:rPrChange>
              </w:rPr>
            </w:pPr>
            <w:r w:rsidRPr="00B77E82">
              <w:rPr>
                <w:rFonts w:ascii="Poppins" w:hAnsi="Poppins"/>
                <w:color w:val="auto"/>
                <w:sz w:val="18"/>
                <w:rPrChange w:id="3081" w:author="Stuart McLarnon (NESO)" w:date="2024-11-18T11:12:00Z">
                  <w:rPr>
                    <w:color w:val="auto"/>
                    <w:sz w:val="18"/>
                  </w:rPr>
                </w:rPrChange>
              </w:rPr>
              <w:t>OC12</w:t>
            </w:r>
          </w:p>
          <w:p w14:paraId="4472D6AF" w14:textId="5E6CEEC9" w:rsidR="00BC33F2" w:rsidRPr="00B77E82" w:rsidRDefault="00BC33F2" w:rsidP="003E1EE5">
            <w:pPr>
              <w:jc w:val="both"/>
              <w:rPr>
                <w:rFonts w:ascii="Poppins" w:hAnsi="Poppins"/>
                <w:color w:val="auto"/>
                <w:sz w:val="18"/>
                <w:rPrChange w:id="3082" w:author="Stuart McLarnon (NESO)" w:date="2024-11-18T11:12:00Z">
                  <w:rPr>
                    <w:color w:val="auto"/>
                    <w:sz w:val="18"/>
                  </w:rPr>
                </w:rPrChange>
              </w:rPr>
            </w:pPr>
            <w:r w:rsidRPr="00B77E82">
              <w:rPr>
                <w:rFonts w:ascii="Poppins" w:hAnsi="Poppins"/>
                <w:color w:val="auto"/>
                <w:sz w:val="18"/>
                <w:rPrChange w:id="3083" w:author="Stuart McLarnon (NESO)" w:date="2024-11-18T11:12:00Z">
                  <w:rPr>
                    <w:color w:val="auto"/>
                    <w:sz w:val="18"/>
                  </w:rPr>
                </w:rPrChange>
              </w:rPr>
              <w:t>BC2 (</w:t>
            </w:r>
            <w:proofErr w:type="gramStart"/>
            <w:r w:rsidRPr="00B77E82">
              <w:rPr>
                <w:rFonts w:ascii="Poppins" w:hAnsi="Poppins"/>
                <w:color w:val="auto"/>
                <w:sz w:val="18"/>
                <w:rPrChange w:id="3084" w:author="Stuart McLarnon (NESO)" w:date="2024-11-18T11:12:00Z">
                  <w:rPr>
                    <w:color w:val="auto"/>
                    <w:sz w:val="18"/>
                  </w:rPr>
                </w:rPrChange>
              </w:rPr>
              <w:t>in particular BC</w:t>
            </w:r>
            <w:proofErr w:type="gramEnd"/>
            <w:r w:rsidRPr="00B77E82">
              <w:rPr>
                <w:rFonts w:ascii="Poppins" w:hAnsi="Poppins"/>
                <w:color w:val="auto"/>
                <w:sz w:val="18"/>
                <w:rPrChange w:id="3085" w:author="Stuart McLarnon (NESO)" w:date="2024-11-18T11:12:00Z">
                  <w:rPr>
                    <w:color w:val="auto"/>
                    <w:sz w:val="18"/>
                  </w:rPr>
                </w:rPrChange>
              </w:rPr>
              <w:t>.2.9)</w:t>
            </w:r>
          </w:p>
          <w:p w14:paraId="04A2C8E0" w14:textId="7B38A6B4" w:rsidR="00BC33F2" w:rsidRPr="00B77E82" w:rsidRDefault="00BC33F2" w:rsidP="003E1EE5">
            <w:pPr>
              <w:jc w:val="both"/>
              <w:rPr>
                <w:rFonts w:ascii="Poppins" w:hAnsi="Poppins"/>
                <w:color w:val="auto"/>
                <w:sz w:val="18"/>
                <w:rPrChange w:id="3086" w:author="Stuart McLarnon (NESO)" w:date="2024-11-18T11:12:00Z">
                  <w:rPr>
                    <w:color w:val="auto"/>
                    <w:sz w:val="18"/>
                  </w:rPr>
                </w:rPrChange>
              </w:rPr>
            </w:pPr>
            <w:r w:rsidRPr="00B77E82">
              <w:rPr>
                <w:rFonts w:ascii="Poppins" w:hAnsi="Poppins"/>
                <w:color w:val="auto"/>
                <w:sz w:val="18"/>
                <w:rPrChange w:id="3087" w:author="Stuart McLarnon (NESO)" w:date="2024-11-18T11:12:00Z">
                  <w:rPr>
                    <w:color w:val="auto"/>
                    <w:sz w:val="18"/>
                  </w:rPr>
                </w:rPrChange>
              </w:rPr>
              <w:t xml:space="preserve">BC3.3, BC3.4, BC3.5, BC.3.6, BC.3.7,  </w:t>
            </w:r>
          </w:p>
          <w:p w14:paraId="7400EFEC" w14:textId="331D8A4E" w:rsidR="00BC33F2" w:rsidRPr="00B77E82" w:rsidRDefault="00BC33F2" w:rsidP="003E1EE5">
            <w:pPr>
              <w:jc w:val="both"/>
              <w:rPr>
                <w:rFonts w:ascii="Poppins" w:hAnsi="Poppins"/>
                <w:color w:val="auto"/>
                <w:sz w:val="18"/>
                <w:rPrChange w:id="3088" w:author="Stuart McLarnon (NESO)" w:date="2024-11-18T11:12:00Z">
                  <w:rPr>
                    <w:color w:val="auto"/>
                    <w:sz w:val="18"/>
                  </w:rPr>
                </w:rPrChange>
              </w:rPr>
            </w:pPr>
            <w:r w:rsidRPr="00B77E82">
              <w:rPr>
                <w:rFonts w:ascii="Poppins" w:hAnsi="Poppins"/>
                <w:color w:val="auto"/>
                <w:sz w:val="18"/>
                <w:rPrChange w:id="3089" w:author="Stuart McLarnon (NESO)" w:date="2024-11-18T11:12:00Z">
                  <w:rPr>
                    <w:color w:val="auto"/>
                    <w:sz w:val="18"/>
                  </w:rPr>
                </w:rPrChange>
              </w:rPr>
              <w:t xml:space="preserve">In satisfying the above </w:t>
            </w:r>
            <w:r w:rsidR="0039354D">
              <w:rPr>
                <w:rFonts w:ascii="Poppins" w:hAnsi="Poppins"/>
                <w:color w:val="auto"/>
                <w:sz w:val="18"/>
                <w:rPrChange w:id="3090" w:author="Stuart McLarnon (NESO)" w:date="2024-11-18T11:12:00Z">
                  <w:rPr>
                    <w:color w:val="auto"/>
                    <w:sz w:val="18"/>
                  </w:rPr>
                </w:rPrChange>
              </w:rPr>
              <w:t>Grid Code</w:t>
            </w:r>
            <w:r w:rsidRPr="00B77E82">
              <w:rPr>
                <w:rFonts w:ascii="Poppins" w:hAnsi="Poppins"/>
                <w:color w:val="auto"/>
                <w:sz w:val="18"/>
                <w:rPrChange w:id="3091" w:author="Stuart McLarnon (NESO)" w:date="2024-11-18T11:12:00Z">
                  <w:rPr>
                    <w:color w:val="auto"/>
                    <w:sz w:val="18"/>
                  </w:rPr>
                </w:rPrChange>
              </w:rPr>
              <w:t xml:space="preserve"> requirements, Generators with a CUSC Contract would meet one or </w:t>
            </w:r>
            <w:r w:rsidRPr="00B77E82">
              <w:rPr>
                <w:rFonts w:ascii="Poppins" w:hAnsi="Poppins"/>
                <w:color w:val="auto"/>
                <w:sz w:val="18"/>
                <w:rPrChange w:id="3092" w:author="Stuart McLarnon (NESO)" w:date="2024-11-18T11:12:00Z">
                  <w:rPr>
                    <w:color w:val="auto"/>
                    <w:sz w:val="18"/>
                  </w:rPr>
                </w:rPrChange>
              </w:rPr>
              <w:lastRenderedPageBreak/>
              <w:t xml:space="preserve">more of the requirements of the System </w:t>
            </w:r>
            <w:r w:rsidR="00A21E94" w:rsidRPr="00B77E82">
              <w:rPr>
                <w:rFonts w:ascii="Poppins" w:hAnsi="Poppins"/>
                <w:color w:val="auto"/>
                <w:sz w:val="18"/>
                <w:rPrChange w:id="3093" w:author="Stuart McLarnon (NESO)" w:date="2024-11-18T11:12:00Z">
                  <w:rPr>
                    <w:color w:val="auto"/>
                    <w:sz w:val="18"/>
                  </w:rPr>
                </w:rPrChange>
              </w:rPr>
              <w:t>Restoration</w:t>
            </w:r>
            <w:r w:rsidRPr="00B77E82">
              <w:rPr>
                <w:rFonts w:ascii="Poppins" w:hAnsi="Poppins"/>
                <w:color w:val="auto"/>
                <w:sz w:val="18"/>
                <w:rPrChange w:id="3094" w:author="Stuart McLarnon (NESO)" w:date="2024-11-18T11:12:00Z">
                  <w:rPr>
                    <w:color w:val="auto"/>
                    <w:sz w:val="18"/>
                  </w:rPr>
                </w:rPrChange>
              </w:rPr>
              <w:t xml:space="preserve"> Plan.</w:t>
            </w:r>
          </w:p>
        </w:tc>
      </w:tr>
      <w:tr w:rsidR="004C7CF5" w:rsidRPr="00B77E82" w14:paraId="4C03D60B" w14:textId="7E3F2FC1" w:rsidTr="00281A9E">
        <w:trPr>
          <w:trHeight w:val="1685"/>
        </w:trPr>
        <w:tc>
          <w:tcPr>
            <w:tcW w:w="1775" w:type="dxa"/>
            <w:vMerge/>
          </w:tcPr>
          <w:p w14:paraId="3B586BA1" w14:textId="4908F3A4" w:rsidR="00BC33F2" w:rsidRPr="00B77E82" w:rsidRDefault="00BC33F2" w:rsidP="003E1EE5">
            <w:pPr>
              <w:jc w:val="both"/>
              <w:rPr>
                <w:rFonts w:ascii="Poppins" w:hAnsi="Poppins"/>
                <w:color w:val="auto"/>
                <w:sz w:val="18"/>
                <w:rPrChange w:id="3095" w:author="Stuart McLarnon (NESO)" w:date="2024-11-18T11:12:00Z">
                  <w:rPr>
                    <w:color w:val="auto"/>
                    <w:sz w:val="18"/>
                  </w:rPr>
                </w:rPrChange>
              </w:rPr>
            </w:pPr>
          </w:p>
        </w:tc>
        <w:tc>
          <w:tcPr>
            <w:tcW w:w="994" w:type="dxa"/>
            <w:vMerge/>
          </w:tcPr>
          <w:p w14:paraId="4A25E40B" w14:textId="7777C86C" w:rsidR="00BC33F2" w:rsidRPr="00B77E82" w:rsidRDefault="00BC33F2" w:rsidP="003E1EE5">
            <w:pPr>
              <w:jc w:val="both"/>
              <w:rPr>
                <w:rFonts w:ascii="Poppins" w:hAnsi="Poppins"/>
                <w:color w:val="auto"/>
                <w:sz w:val="18"/>
                <w:rPrChange w:id="3096" w:author="Stuart McLarnon (NESO)" w:date="2024-11-18T11:12:00Z">
                  <w:rPr>
                    <w:color w:val="auto"/>
                    <w:sz w:val="18"/>
                  </w:rPr>
                </w:rPrChange>
              </w:rPr>
            </w:pPr>
          </w:p>
        </w:tc>
        <w:tc>
          <w:tcPr>
            <w:tcW w:w="5873" w:type="dxa"/>
          </w:tcPr>
          <w:p w14:paraId="2AAA4AB2" w14:textId="452B100C" w:rsidR="00BC33F2" w:rsidRPr="00B77E82" w:rsidRDefault="00BC33F2" w:rsidP="003E1EE5">
            <w:pPr>
              <w:jc w:val="both"/>
              <w:rPr>
                <w:rFonts w:ascii="Poppins" w:hAnsi="Poppins"/>
                <w:color w:val="auto"/>
                <w:sz w:val="18"/>
                <w:rPrChange w:id="3097" w:author="Stuart McLarnon (NESO)" w:date="2024-11-18T11:12:00Z">
                  <w:rPr>
                    <w:color w:val="auto"/>
                    <w:sz w:val="18"/>
                  </w:rPr>
                </w:rPrChange>
              </w:rPr>
            </w:pPr>
            <w:r w:rsidRPr="00B77E82">
              <w:rPr>
                <w:rFonts w:ascii="Poppins" w:hAnsi="Poppins"/>
                <w:color w:val="auto"/>
                <w:sz w:val="18"/>
                <w:rPrChange w:id="3098" w:author="Stuart McLarnon (NESO)" w:date="2024-11-18T11:12:00Z">
                  <w:rPr>
                    <w:color w:val="auto"/>
                    <w:sz w:val="18"/>
                  </w:rPr>
                </w:rPrChange>
              </w:rPr>
              <w:t xml:space="preserve">Any Generator who does not have a CUSC Contract and owns or operates a Power Station comprising one or more Generating Units or Power Park Modules which have a maximum output of greater than 1MW but less than 10MW and connected below 110kV (equivalent to a Type B Power Generating Module). </w:t>
            </w:r>
          </w:p>
        </w:tc>
        <w:tc>
          <w:tcPr>
            <w:tcW w:w="5103" w:type="dxa"/>
          </w:tcPr>
          <w:p w14:paraId="62005A31" w14:textId="3974650E" w:rsidR="00BC33F2" w:rsidRPr="00B77E82" w:rsidRDefault="00BC33F2" w:rsidP="001A5487">
            <w:pPr>
              <w:jc w:val="both"/>
              <w:rPr>
                <w:rFonts w:ascii="Poppins" w:hAnsi="Poppins"/>
                <w:color w:val="auto"/>
                <w:sz w:val="18"/>
                <w:rPrChange w:id="3099" w:author="Stuart McLarnon (NESO)" w:date="2024-11-18T11:12:00Z">
                  <w:rPr>
                    <w:color w:val="auto"/>
                    <w:sz w:val="18"/>
                  </w:rPr>
                </w:rPrChange>
              </w:rPr>
            </w:pPr>
            <w:r w:rsidRPr="00B77E82">
              <w:rPr>
                <w:rFonts w:ascii="Poppins" w:hAnsi="Poppins"/>
                <w:color w:val="auto"/>
                <w:sz w:val="18"/>
                <w:rPrChange w:id="3100" w:author="Stuart McLarnon (NESO)" w:date="2024-11-18T11:12:00Z">
                  <w:rPr>
                    <w:color w:val="auto"/>
                    <w:sz w:val="18"/>
                  </w:rPr>
                </w:rPrChange>
              </w:rPr>
              <w:t>Not applicable</w:t>
            </w:r>
            <w:r w:rsidR="00CE6F6D" w:rsidRPr="00B77E82">
              <w:rPr>
                <w:rFonts w:ascii="Poppins" w:hAnsi="Poppins"/>
                <w:color w:val="auto"/>
                <w:sz w:val="18"/>
                <w:rPrChange w:id="3101" w:author="Stuart McLarnon (NESO)" w:date="2024-11-18T11:12:00Z">
                  <w:rPr>
                    <w:color w:val="auto"/>
                    <w:sz w:val="18"/>
                  </w:rPr>
                </w:rPrChange>
              </w:rPr>
              <w:t xml:space="preserve"> unless that Generator has a</w:t>
            </w:r>
            <w:r w:rsidR="00A53128" w:rsidRPr="00B77E82">
              <w:rPr>
                <w:rFonts w:ascii="Poppins" w:hAnsi="Poppins"/>
                <w:color w:val="auto"/>
                <w:sz w:val="18"/>
                <w:rPrChange w:id="3102" w:author="Stuart McLarnon (NESO)" w:date="2024-11-18T11:12:00Z">
                  <w:rPr>
                    <w:color w:val="auto"/>
                    <w:sz w:val="18"/>
                  </w:rPr>
                </w:rPrChange>
              </w:rPr>
              <w:t>n Anchor Restoration Contract or Top Up Restoration C</w:t>
            </w:r>
            <w:r w:rsidR="00CE6F6D" w:rsidRPr="00B77E82">
              <w:rPr>
                <w:rFonts w:ascii="Poppins" w:hAnsi="Poppins"/>
                <w:color w:val="auto"/>
                <w:sz w:val="18"/>
                <w:rPrChange w:id="3103" w:author="Stuart McLarnon (NESO)" w:date="2024-11-18T11:12:00Z">
                  <w:rPr>
                    <w:color w:val="auto"/>
                    <w:sz w:val="18"/>
                  </w:rPr>
                </w:rPrChange>
              </w:rPr>
              <w:t xml:space="preserve">ontract with </w:t>
            </w:r>
            <w:del w:id="3104" w:author="Stuart McLarnon (NESO)" w:date="2024-11-18T11:12:00Z">
              <w:r w:rsidR="00CE6F6D">
                <w:rPr>
                  <w:rFonts w:cstheme="minorHAnsi"/>
                  <w:color w:val="auto"/>
                  <w:sz w:val="18"/>
                  <w:szCs w:val="18"/>
                </w:rPr>
                <w:delText>NGESO</w:delText>
              </w:r>
            </w:del>
            <w:ins w:id="3105" w:author="Stuart McLarnon (NESO)" w:date="2024-11-18T11:12:00Z">
              <w:r w:rsidR="00C34B53">
                <w:rPr>
                  <w:rFonts w:ascii="Poppins" w:hAnsi="Poppins" w:cs="Poppins"/>
                  <w:color w:val="auto"/>
                  <w:sz w:val="18"/>
                  <w:szCs w:val="18"/>
                </w:rPr>
                <w:t>NESO</w:t>
              </w:r>
            </w:ins>
            <w:ins w:id="3106" w:author="Stuart McLarnon (NESO)" w:date="2025-03-12T10:20:00Z" w16du:dateUtc="2025-03-12T10:20:00Z">
              <w:r w:rsidR="00386A76">
                <w:rPr>
                  <w:rFonts w:ascii="Poppins" w:hAnsi="Poppins"/>
                  <w:color w:val="auto"/>
                  <w:sz w:val="18"/>
                </w:rPr>
                <w:t>.</w:t>
              </w:r>
            </w:ins>
            <w:del w:id="3107" w:author="Stuart McLarnon (NESO)" w:date="2025-03-12T10:20:00Z" w16du:dateUtc="2025-03-12T10:20:00Z">
              <w:r w:rsidR="00CE6F6D" w:rsidRPr="00B77E82" w:rsidDel="00386A76">
                <w:rPr>
                  <w:rFonts w:ascii="Poppins" w:hAnsi="Poppins"/>
                  <w:color w:val="auto"/>
                  <w:sz w:val="18"/>
                  <w:rPrChange w:id="3108" w:author="Stuart McLarnon (NESO)" w:date="2024-11-18T11:12:00Z">
                    <w:rPr>
                      <w:color w:val="auto"/>
                      <w:sz w:val="18"/>
                    </w:rPr>
                  </w:rPrChange>
                </w:rPr>
                <w:delText xml:space="preserve"> </w:delText>
              </w:r>
            </w:del>
          </w:p>
          <w:p w14:paraId="4290E73D" w14:textId="5979B8FF" w:rsidR="00BC33F2" w:rsidRPr="00B77E82" w:rsidRDefault="00BC33F2" w:rsidP="003E1EE5">
            <w:pPr>
              <w:jc w:val="both"/>
              <w:rPr>
                <w:rFonts w:ascii="Poppins" w:hAnsi="Poppins"/>
                <w:color w:val="auto"/>
                <w:sz w:val="18"/>
                <w:rPrChange w:id="3109" w:author="Stuart McLarnon (NESO)" w:date="2024-11-18T11:12:00Z">
                  <w:rPr>
                    <w:color w:val="auto"/>
                    <w:sz w:val="18"/>
                  </w:rPr>
                </w:rPrChange>
              </w:rPr>
            </w:pPr>
          </w:p>
        </w:tc>
      </w:tr>
      <w:tr w:rsidR="004C7CF5" w:rsidRPr="00B77E82" w14:paraId="2B4D5536" w14:textId="2567CA2E" w:rsidTr="00281A9E">
        <w:trPr>
          <w:trHeight w:val="795"/>
        </w:trPr>
        <w:tc>
          <w:tcPr>
            <w:tcW w:w="1775" w:type="dxa"/>
            <w:vMerge w:val="restart"/>
          </w:tcPr>
          <w:p w14:paraId="4A373764" w14:textId="092072CD" w:rsidR="00BC33F2" w:rsidRPr="00B77E82" w:rsidRDefault="00BC33F2" w:rsidP="003E1EE5">
            <w:pPr>
              <w:jc w:val="both"/>
              <w:rPr>
                <w:rFonts w:ascii="Poppins" w:hAnsi="Poppins"/>
                <w:color w:val="auto"/>
                <w:sz w:val="18"/>
                <w:rPrChange w:id="3110" w:author="Stuart McLarnon (NESO)" w:date="2024-11-18T11:12:00Z">
                  <w:rPr>
                    <w:color w:val="auto"/>
                    <w:sz w:val="18"/>
                  </w:rPr>
                </w:rPrChange>
              </w:rPr>
            </w:pPr>
            <w:r w:rsidRPr="00B77E82">
              <w:rPr>
                <w:rFonts w:ascii="Poppins" w:hAnsi="Poppins"/>
                <w:color w:val="auto"/>
                <w:sz w:val="18"/>
                <w:rPrChange w:id="3111" w:author="Stuart McLarnon (NESO)" w:date="2024-11-18T11:12:00Z">
                  <w:rPr>
                    <w:color w:val="auto"/>
                    <w:sz w:val="18"/>
                  </w:rPr>
                </w:rPrChange>
              </w:rPr>
              <w:lastRenderedPageBreak/>
              <w:t>Existing and new Transmission-connected demand facilities</w:t>
            </w:r>
          </w:p>
        </w:tc>
        <w:tc>
          <w:tcPr>
            <w:tcW w:w="994" w:type="dxa"/>
          </w:tcPr>
          <w:p w14:paraId="4354D789" w14:textId="16185880" w:rsidR="00BC33F2" w:rsidRPr="00B77E82" w:rsidRDefault="00BC33F2" w:rsidP="003E1EE5">
            <w:pPr>
              <w:jc w:val="both"/>
              <w:rPr>
                <w:rFonts w:ascii="Poppins" w:hAnsi="Poppins"/>
                <w:color w:val="auto"/>
                <w:sz w:val="18"/>
                <w:rPrChange w:id="3112" w:author="Stuart McLarnon (NESO)" w:date="2024-11-18T11:12:00Z">
                  <w:rPr>
                    <w:color w:val="auto"/>
                    <w:sz w:val="18"/>
                  </w:rPr>
                </w:rPrChange>
              </w:rPr>
            </w:pPr>
            <w:r w:rsidRPr="00B77E82">
              <w:rPr>
                <w:rFonts w:ascii="Poppins" w:hAnsi="Poppins"/>
                <w:color w:val="auto"/>
                <w:sz w:val="18"/>
                <w:rPrChange w:id="3113" w:author="Stuart McLarnon (NESO)" w:date="2024-11-18T11:12:00Z">
                  <w:rPr>
                    <w:color w:val="auto"/>
                    <w:sz w:val="18"/>
                  </w:rPr>
                </w:rPrChange>
              </w:rPr>
              <w:t>New</w:t>
            </w:r>
          </w:p>
        </w:tc>
        <w:tc>
          <w:tcPr>
            <w:tcW w:w="5873" w:type="dxa"/>
          </w:tcPr>
          <w:p w14:paraId="28DD854D" w14:textId="564FAB08" w:rsidR="00BC33F2" w:rsidRPr="00B77E82" w:rsidRDefault="00BC33F2" w:rsidP="003E1EE5">
            <w:pPr>
              <w:jc w:val="both"/>
              <w:rPr>
                <w:rFonts w:ascii="Poppins" w:hAnsi="Poppins"/>
                <w:color w:val="auto"/>
                <w:sz w:val="18"/>
                <w:rPrChange w:id="3114" w:author="Stuart McLarnon (NESO)" w:date="2024-11-18T11:12:00Z">
                  <w:rPr>
                    <w:color w:val="auto"/>
                    <w:sz w:val="18"/>
                  </w:rPr>
                </w:rPrChange>
              </w:rPr>
            </w:pPr>
            <w:r w:rsidRPr="00B77E82">
              <w:rPr>
                <w:rFonts w:ascii="Poppins" w:hAnsi="Poppins"/>
                <w:color w:val="auto"/>
                <w:sz w:val="18"/>
                <w:rPrChange w:id="3115" w:author="Stuart McLarnon (NESO)" w:date="2024-11-18T11:12:00Z">
                  <w:rPr>
                    <w:color w:val="auto"/>
                    <w:sz w:val="18"/>
                  </w:rPr>
                </w:rPrChange>
              </w:rPr>
              <w:t xml:space="preserve">Any Non-Embedded Customer who is an EU Code User and who has a CUSC Contract with </w:t>
            </w:r>
            <w:del w:id="3116" w:author="Stuart McLarnon (NESO)" w:date="2024-11-18T11:12:00Z">
              <w:r w:rsidR="00E917F9" w:rsidRPr="004C7CF5">
                <w:rPr>
                  <w:rFonts w:cstheme="minorHAnsi"/>
                  <w:color w:val="auto"/>
                  <w:sz w:val="18"/>
                  <w:szCs w:val="18"/>
                </w:rPr>
                <w:delText>NG</w:delText>
              </w:r>
              <w:r w:rsidRPr="004C7CF5">
                <w:rPr>
                  <w:rFonts w:cstheme="minorHAnsi"/>
                  <w:color w:val="auto"/>
                  <w:sz w:val="18"/>
                  <w:szCs w:val="18"/>
                </w:rPr>
                <w:delText>ESO</w:delText>
              </w:r>
            </w:del>
            <w:ins w:id="3117" w:author="Stuart McLarnon (NESO)" w:date="2024-11-18T11:12:00Z">
              <w:r w:rsidR="00C34B53">
                <w:rPr>
                  <w:rFonts w:ascii="Poppins" w:hAnsi="Poppins" w:cs="Poppins"/>
                  <w:color w:val="auto"/>
                  <w:sz w:val="18"/>
                  <w:szCs w:val="18"/>
                </w:rPr>
                <w:t>NESO</w:t>
              </w:r>
            </w:ins>
            <w:r w:rsidRPr="00B77E82">
              <w:rPr>
                <w:rFonts w:ascii="Poppins" w:hAnsi="Poppins"/>
                <w:color w:val="auto"/>
                <w:sz w:val="18"/>
                <w:rPrChange w:id="3118" w:author="Stuart McLarnon (NESO)" w:date="2024-11-18T11:12:00Z">
                  <w:rPr>
                    <w:color w:val="auto"/>
                    <w:sz w:val="18"/>
                  </w:rPr>
                </w:rPrChange>
              </w:rPr>
              <w:t>. The requirement of the DRSC would also apply but only when the Demand Response Provider is also a CUSC Party.</w:t>
            </w:r>
          </w:p>
        </w:tc>
        <w:tc>
          <w:tcPr>
            <w:tcW w:w="5103" w:type="dxa"/>
          </w:tcPr>
          <w:p w14:paraId="554FAF57" w14:textId="7ABE97DC" w:rsidR="00BC33F2" w:rsidRPr="00B77E82" w:rsidRDefault="00BC33F2" w:rsidP="003E1EE5">
            <w:pPr>
              <w:jc w:val="both"/>
              <w:rPr>
                <w:rFonts w:ascii="Poppins" w:hAnsi="Poppins"/>
                <w:color w:val="auto"/>
                <w:sz w:val="18"/>
                <w:rPrChange w:id="3119" w:author="Stuart McLarnon (NESO)" w:date="2024-11-18T11:12:00Z">
                  <w:rPr>
                    <w:color w:val="auto"/>
                    <w:sz w:val="18"/>
                  </w:rPr>
                </w:rPrChange>
              </w:rPr>
            </w:pPr>
            <w:r w:rsidRPr="00B77E82">
              <w:rPr>
                <w:rFonts w:ascii="Poppins" w:hAnsi="Poppins"/>
                <w:color w:val="auto"/>
                <w:sz w:val="18"/>
                <w:rPrChange w:id="3120" w:author="Stuart McLarnon (NESO)" w:date="2024-11-18T11:12:00Z">
                  <w:rPr>
                    <w:color w:val="auto"/>
                    <w:sz w:val="18"/>
                  </w:rPr>
                </w:rPrChange>
              </w:rPr>
              <w:t xml:space="preserve">Applicable </w:t>
            </w:r>
            <w:r w:rsidR="0039354D">
              <w:rPr>
                <w:rFonts w:ascii="Poppins" w:hAnsi="Poppins"/>
                <w:color w:val="auto"/>
                <w:sz w:val="18"/>
                <w:rPrChange w:id="3121" w:author="Stuart McLarnon (NESO)" w:date="2024-11-18T11:12:00Z">
                  <w:rPr>
                    <w:color w:val="auto"/>
                    <w:sz w:val="18"/>
                  </w:rPr>
                </w:rPrChange>
              </w:rPr>
              <w:t>Grid Code</w:t>
            </w:r>
            <w:r w:rsidRPr="00B77E82">
              <w:rPr>
                <w:rFonts w:ascii="Poppins" w:hAnsi="Poppins"/>
                <w:color w:val="auto"/>
                <w:sz w:val="18"/>
                <w:rPrChange w:id="3122" w:author="Stuart McLarnon (NESO)" w:date="2024-11-18T11:12:00Z">
                  <w:rPr>
                    <w:color w:val="auto"/>
                    <w:sz w:val="18"/>
                  </w:rPr>
                </w:rPrChange>
              </w:rPr>
              <w:t xml:space="preserve"> requirements:</w:t>
            </w:r>
          </w:p>
          <w:p w14:paraId="6D068AAC" w14:textId="155889BE" w:rsidR="00BC33F2" w:rsidRPr="00B77E82" w:rsidRDefault="00BC33F2" w:rsidP="003E1EE5">
            <w:pPr>
              <w:jc w:val="both"/>
              <w:rPr>
                <w:rFonts w:ascii="Poppins" w:hAnsi="Poppins"/>
                <w:color w:val="auto"/>
                <w:sz w:val="18"/>
                <w:rPrChange w:id="3123" w:author="Stuart McLarnon (NESO)" w:date="2024-11-18T11:12:00Z">
                  <w:rPr>
                    <w:color w:val="auto"/>
                    <w:sz w:val="18"/>
                  </w:rPr>
                </w:rPrChange>
              </w:rPr>
            </w:pPr>
            <w:r w:rsidRPr="00B77E82">
              <w:rPr>
                <w:rFonts w:ascii="Poppins" w:hAnsi="Poppins"/>
                <w:color w:val="auto"/>
                <w:sz w:val="18"/>
                <w:rPrChange w:id="3124" w:author="Stuart McLarnon (NESO)" w:date="2024-11-18T11:12:00Z">
                  <w:rPr>
                    <w:color w:val="auto"/>
                    <w:sz w:val="18"/>
                  </w:rPr>
                </w:rPrChange>
              </w:rPr>
              <w:t>ECC6.1.2, ECC.6.1.4, ECC.6.2.3, ECC.6.5</w:t>
            </w:r>
            <w:r w:rsidR="00740942" w:rsidRPr="00B77E82">
              <w:rPr>
                <w:rFonts w:ascii="Poppins" w:hAnsi="Poppins"/>
                <w:color w:val="auto"/>
                <w:sz w:val="18"/>
                <w:rPrChange w:id="3125" w:author="Stuart McLarnon (NESO)" w:date="2024-11-18T11:12:00Z">
                  <w:rPr>
                    <w:color w:val="auto"/>
                    <w:sz w:val="18"/>
                  </w:rPr>
                </w:rPrChange>
              </w:rPr>
              <w:t xml:space="preserve">, </w:t>
            </w:r>
            <w:r w:rsidR="008659CD" w:rsidRPr="00B77E82">
              <w:rPr>
                <w:rFonts w:ascii="Poppins" w:hAnsi="Poppins"/>
                <w:color w:val="auto"/>
                <w:sz w:val="18"/>
                <w:rPrChange w:id="3126" w:author="Stuart McLarnon (NESO)" w:date="2024-11-18T11:12:00Z">
                  <w:rPr>
                    <w:color w:val="auto"/>
                    <w:sz w:val="18"/>
                  </w:rPr>
                </w:rPrChange>
              </w:rPr>
              <w:t xml:space="preserve">ECC.7.9, </w:t>
            </w:r>
            <w:r w:rsidR="00740942" w:rsidRPr="00B77E82">
              <w:rPr>
                <w:rFonts w:ascii="Poppins" w:hAnsi="Poppins"/>
                <w:color w:val="auto"/>
                <w:sz w:val="18"/>
                <w:rPrChange w:id="3127" w:author="Stuart McLarnon (NESO)" w:date="2024-11-18T11:12:00Z">
                  <w:rPr>
                    <w:color w:val="auto"/>
                    <w:sz w:val="18"/>
                  </w:rPr>
                </w:rPrChange>
              </w:rPr>
              <w:t>ECC.7.10, ECC.7.11</w:t>
            </w:r>
          </w:p>
          <w:p w14:paraId="2F02E22B" w14:textId="32684BDF" w:rsidR="00BC33F2" w:rsidRPr="00B77E82" w:rsidRDefault="00BC33F2" w:rsidP="003E1EE5">
            <w:pPr>
              <w:jc w:val="both"/>
              <w:rPr>
                <w:rFonts w:ascii="Poppins" w:hAnsi="Poppins"/>
                <w:color w:val="auto"/>
                <w:sz w:val="18"/>
                <w:rPrChange w:id="3128" w:author="Stuart McLarnon (NESO)" w:date="2024-11-18T11:12:00Z">
                  <w:rPr>
                    <w:color w:val="auto"/>
                    <w:sz w:val="18"/>
                  </w:rPr>
                </w:rPrChange>
              </w:rPr>
            </w:pPr>
            <w:r w:rsidRPr="00B77E82">
              <w:rPr>
                <w:rFonts w:ascii="Poppins" w:hAnsi="Poppins"/>
                <w:color w:val="auto"/>
                <w:sz w:val="18"/>
                <w:rPrChange w:id="3129" w:author="Stuart McLarnon (NESO)" w:date="2024-11-18T11:12:00Z">
                  <w:rPr>
                    <w:color w:val="auto"/>
                    <w:sz w:val="18"/>
                  </w:rPr>
                </w:rPrChange>
              </w:rPr>
              <w:t>DRSC</w:t>
            </w:r>
          </w:p>
          <w:p w14:paraId="1CAB64DD" w14:textId="5EE3700F" w:rsidR="00BC33F2" w:rsidRPr="00B77E82" w:rsidRDefault="00BC33F2" w:rsidP="003E1EE5">
            <w:pPr>
              <w:jc w:val="both"/>
              <w:rPr>
                <w:rFonts w:ascii="Poppins" w:hAnsi="Poppins"/>
                <w:color w:val="auto"/>
                <w:sz w:val="18"/>
                <w:rPrChange w:id="3130" w:author="Stuart McLarnon (NESO)" w:date="2024-11-18T11:12:00Z">
                  <w:rPr>
                    <w:color w:val="auto"/>
                    <w:sz w:val="18"/>
                  </w:rPr>
                </w:rPrChange>
              </w:rPr>
            </w:pPr>
            <w:r w:rsidRPr="00B77E82">
              <w:rPr>
                <w:rFonts w:ascii="Poppins" w:hAnsi="Poppins"/>
                <w:color w:val="auto"/>
                <w:sz w:val="18"/>
                <w:rPrChange w:id="3131" w:author="Stuart McLarnon (NESO)" w:date="2024-11-18T11:12:00Z">
                  <w:rPr>
                    <w:color w:val="auto"/>
                    <w:sz w:val="18"/>
                  </w:rPr>
                </w:rPrChange>
              </w:rPr>
              <w:t>ECP.A.8</w:t>
            </w:r>
          </w:p>
          <w:p w14:paraId="76493292" w14:textId="4CB37AC7" w:rsidR="00BC33F2" w:rsidRPr="00B77E82" w:rsidRDefault="00BC33F2" w:rsidP="003E1EE5">
            <w:pPr>
              <w:jc w:val="both"/>
              <w:rPr>
                <w:rFonts w:ascii="Poppins" w:hAnsi="Poppins"/>
                <w:color w:val="auto"/>
                <w:sz w:val="18"/>
                <w:rPrChange w:id="3132" w:author="Stuart McLarnon (NESO)" w:date="2024-11-18T11:12:00Z">
                  <w:rPr>
                    <w:color w:val="auto"/>
                    <w:sz w:val="18"/>
                  </w:rPr>
                </w:rPrChange>
              </w:rPr>
            </w:pPr>
          </w:p>
          <w:p w14:paraId="71260565" w14:textId="20F82439" w:rsidR="00BC33F2" w:rsidRPr="00B77E82" w:rsidRDefault="00BC33F2" w:rsidP="003E1EE5">
            <w:pPr>
              <w:jc w:val="both"/>
              <w:rPr>
                <w:rFonts w:ascii="Poppins" w:hAnsi="Poppins"/>
                <w:color w:val="auto"/>
                <w:sz w:val="18"/>
                <w:rPrChange w:id="3133" w:author="Stuart McLarnon (NESO)" w:date="2024-11-18T11:12:00Z">
                  <w:rPr>
                    <w:color w:val="auto"/>
                    <w:sz w:val="18"/>
                  </w:rPr>
                </w:rPrChange>
              </w:rPr>
            </w:pPr>
            <w:r w:rsidRPr="00B77E82">
              <w:rPr>
                <w:rFonts w:ascii="Poppins" w:hAnsi="Poppins"/>
                <w:color w:val="auto"/>
                <w:sz w:val="18"/>
                <w:rPrChange w:id="3134" w:author="Stuart McLarnon (NESO)" w:date="2024-11-18T11:12:00Z">
                  <w:rPr>
                    <w:color w:val="auto"/>
                    <w:sz w:val="18"/>
                  </w:rPr>
                </w:rPrChange>
              </w:rPr>
              <w:t xml:space="preserve">OC5.4, OC5.5.4 (only in respect of CUSC Parties who are also Demand Response Providers). </w:t>
            </w:r>
          </w:p>
          <w:p w14:paraId="5AA9E55B" w14:textId="00A9073C" w:rsidR="00BC33F2" w:rsidRPr="00B77E82" w:rsidRDefault="00BC33F2" w:rsidP="003E1EE5">
            <w:pPr>
              <w:jc w:val="both"/>
              <w:rPr>
                <w:rFonts w:ascii="Poppins" w:hAnsi="Poppins"/>
                <w:color w:val="auto"/>
                <w:sz w:val="18"/>
                <w:rPrChange w:id="3135" w:author="Stuart McLarnon (NESO)" w:date="2024-11-18T11:12:00Z">
                  <w:rPr>
                    <w:color w:val="auto"/>
                    <w:sz w:val="18"/>
                  </w:rPr>
                </w:rPrChange>
              </w:rPr>
            </w:pPr>
            <w:r w:rsidRPr="00B77E82">
              <w:rPr>
                <w:rFonts w:ascii="Poppins" w:hAnsi="Poppins"/>
                <w:color w:val="auto"/>
                <w:sz w:val="18"/>
                <w:rPrChange w:id="3136" w:author="Stuart McLarnon (NESO)" w:date="2024-11-18T11:12:00Z">
                  <w:rPr>
                    <w:color w:val="auto"/>
                    <w:sz w:val="18"/>
                  </w:rPr>
                </w:rPrChange>
              </w:rPr>
              <w:t xml:space="preserve">OC6.8 </w:t>
            </w:r>
          </w:p>
          <w:p w14:paraId="42D0C307" w14:textId="6BA281E9" w:rsidR="00BC33F2" w:rsidRPr="00B77E82" w:rsidRDefault="00BC33F2" w:rsidP="003E1EE5">
            <w:pPr>
              <w:jc w:val="both"/>
              <w:rPr>
                <w:rFonts w:ascii="Poppins" w:hAnsi="Poppins"/>
                <w:color w:val="auto"/>
                <w:sz w:val="18"/>
                <w:rPrChange w:id="3137" w:author="Stuart McLarnon (NESO)" w:date="2024-11-18T11:12:00Z">
                  <w:rPr>
                    <w:color w:val="auto"/>
                    <w:sz w:val="18"/>
                  </w:rPr>
                </w:rPrChange>
              </w:rPr>
            </w:pPr>
            <w:r w:rsidRPr="00B77E82">
              <w:rPr>
                <w:rFonts w:ascii="Poppins" w:hAnsi="Poppins"/>
                <w:color w:val="auto"/>
                <w:sz w:val="18"/>
                <w:rPrChange w:id="3138" w:author="Stuart McLarnon (NESO)" w:date="2024-11-18T11:12:00Z">
                  <w:rPr>
                    <w:color w:val="auto"/>
                    <w:sz w:val="18"/>
                  </w:rPr>
                </w:rPrChange>
              </w:rPr>
              <w:t xml:space="preserve">OC.7.4, OC7.6 (OC7.6 - Scotland and Offshore only) </w:t>
            </w:r>
          </w:p>
          <w:p w14:paraId="5DD6BDC1" w14:textId="4FAD699D" w:rsidR="00BC33F2" w:rsidRPr="00B77E82" w:rsidRDefault="00BC33F2" w:rsidP="003E1EE5">
            <w:pPr>
              <w:jc w:val="both"/>
              <w:rPr>
                <w:rFonts w:ascii="Poppins" w:hAnsi="Poppins"/>
                <w:color w:val="auto"/>
                <w:sz w:val="18"/>
                <w:rPrChange w:id="3139" w:author="Stuart McLarnon (NESO)" w:date="2024-11-18T11:12:00Z">
                  <w:rPr>
                    <w:color w:val="auto"/>
                    <w:sz w:val="18"/>
                  </w:rPr>
                </w:rPrChange>
              </w:rPr>
            </w:pPr>
            <w:r w:rsidRPr="00B77E82">
              <w:rPr>
                <w:rFonts w:ascii="Poppins" w:hAnsi="Poppins"/>
                <w:color w:val="auto"/>
                <w:sz w:val="18"/>
                <w:rPrChange w:id="3140" w:author="Stuart McLarnon (NESO)" w:date="2024-11-18T11:12:00Z">
                  <w:rPr>
                    <w:color w:val="auto"/>
                    <w:sz w:val="18"/>
                  </w:rPr>
                </w:rPrChange>
              </w:rPr>
              <w:t>OC9</w:t>
            </w:r>
          </w:p>
          <w:p w14:paraId="123A89A1" w14:textId="4D73AFF7" w:rsidR="00BC33F2" w:rsidRPr="00B77E82" w:rsidRDefault="00BC33F2" w:rsidP="003E1EE5">
            <w:pPr>
              <w:jc w:val="both"/>
              <w:rPr>
                <w:rFonts w:ascii="Poppins" w:hAnsi="Poppins"/>
                <w:color w:val="auto"/>
                <w:sz w:val="18"/>
                <w:rPrChange w:id="3141" w:author="Stuart McLarnon (NESO)" w:date="2024-11-18T11:12:00Z">
                  <w:rPr>
                    <w:color w:val="auto"/>
                    <w:sz w:val="18"/>
                  </w:rPr>
                </w:rPrChange>
              </w:rPr>
            </w:pPr>
            <w:r w:rsidRPr="00B77E82">
              <w:rPr>
                <w:rFonts w:ascii="Poppins" w:hAnsi="Poppins"/>
                <w:color w:val="auto"/>
                <w:sz w:val="18"/>
                <w:rPrChange w:id="3142" w:author="Stuart McLarnon (NESO)" w:date="2024-11-18T11:12:00Z">
                  <w:rPr>
                    <w:color w:val="auto"/>
                    <w:sz w:val="18"/>
                  </w:rPr>
                </w:rPrChange>
              </w:rPr>
              <w:t>OC10</w:t>
            </w:r>
          </w:p>
          <w:p w14:paraId="6ABEAA45" w14:textId="2C2F418C" w:rsidR="00BC33F2" w:rsidRPr="00B77E82" w:rsidRDefault="00BC33F2" w:rsidP="003E1EE5">
            <w:pPr>
              <w:jc w:val="both"/>
              <w:rPr>
                <w:rFonts w:ascii="Poppins" w:hAnsi="Poppins"/>
                <w:color w:val="auto"/>
                <w:sz w:val="18"/>
                <w:rPrChange w:id="3143" w:author="Stuart McLarnon (NESO)" w:date="2024-11-18T11:12:00Z">
                  <w:rPr>
                    <w:color w:val="auto"/>
                    <w:sz w:val="18"/>
                  </w:rPr>
                </w:rPrChange>
              </w:rPr>
            </w:pPr>
            <w:r w:rsidRPr="00B77E82">
              <w:rPr>
                <w:rFonts w:ascii="Poppins" w:hAnsi="Poppins"/>
                <w:color w:val="auto"/>
                <w:sz w:val="18"/>
                <w:rPrChange w:id="3144" w:author="Stuart McLarnon (NESO)" w:date="2024-11-18T11:12:00Z">
                  <w:rPr>
                    <w:color w:val="auto"/>
                    <w:sz w:val="18"/>
                  </w:rPr>
                </w:rPrChange>
              </w:rPr>
              <w:t>OC12</w:t>
            </w:r>
          </w:p>
          <w:p w14:paraId="2F970F88" w14:textId="0F8D0AB9" w:rsidR="00BC33F2" w:rsidRPr="00B77E82" w:rsidRDefault="00BC33F2" w:rsidP="003E1EE5">
            <w:pPr>
              <w:jc w:val="both"/>
              <w:rPr>
                <w:rFonts w:ascii="Poppins" w:hAnsi="Poppins"/>
                <w:color w:val="auto"/>
                <w:sz w:val="18"/>
                <w:rPrChange w:id="3145" w:author="Stuart McLarnon (NESO)" w:date="2024-11-18T11:12:00Z">
                  <w:rPr>
                    <w:color w:val="auto"/>
                    <w:sz w:val="18"/>
                  </w:rPr>
                </w:rPrChange>
              </w:rPr>
            </w:pPr>
          </w:p>
          <w:p w14:paraId="513B8E8D" w14:textId="598DBE53" w:rsidR="00BC33F2" w:rsidRPr="00B77E82" w:rsidRDefault="00BC33F2" w:rsidP="003E1EE5">
            <w:pPr>
              <w:jc w:val="both"/>
              <w:rPr>
                <w:rFonts w:ascii="Poppins" w:hAnsi="Poppins"/>
                <w:color w:val="auto"/>
                <w:sz w:val="18"/>
                <w:rPrChange w:id="3146" w:author="Stuart McLarnon (NESO)" w:date="2024-11-18T11:12:00Z">
                  <w:rPr>
                    <w:color w:val="auto"/>
                    <w:sz w:val="18"/>
                  </w:rPr>
                </w:rPrChange>
              </w:rPr>
            </w:pPr>
            <w:r w:rsidRPr="00B77E82">
              <w:rPr>
                <w:rFonts w:ascii="Poppins" w:hAnsi="Poppins"/>
                <w:color w:val="auto"/>
                <w:sz w:val="18"/>
                <w:rPrChange w:id="3147" w:author="Stuart McLarnon (NESO)" w:date="2024-11-18T11:12:00Z">
                  <w:rPr>
                    <w:color w:val="auto"/>
                    <w:sz w:val="18"/>
                  </w:rPr>
                </w:rPrChange>
              </w:rPr>
              <w:t>BC2 (</w:t>
            </w:r>
            <w:proofErr w:type="gramStart"/>
            <w:r w:rsidRPr="00B77E82">
              <w:rPr>
                <w:rFonts w:ascii="Poppins" w:hAnsi="Poppins"/>
                <w:color w:val="auto"/>
                <w:sz w:val="18"/>
                <w:rPrChange w:id="3148" w:author="Stuart McLarnon (NESO)" w:date="2024-11-18T11:12:00Z">
                  <w:rPr>
                    <w:color w:val="auto"/>
                    <w:sz w:val="18"/>
                  </w:rPr>
                </w:rPrChange>
              </w:rPr>
              <w:t>in particular BC</w:t>
            </w:r>
            <w:proofErr w:type="gramEnd"/>
            <w:r w:rsidRPr="00B77E82">
              <w:rPr>
                <w:rFonts w:ascii="Poppins" w:hAnsi="Poppins"/>
                <w:color w:val="auto"/>
                <w:sz w:val="18"/>
                <w:rPrChange w:id="3149" w:author="Stuart McLarnon (NESO)" w:date="2024-11-18T11:12:00Z">
                  <w:rPr>
                    <w:color w:val="auto"/>
                    <w:sz w:val="18"/>
                  </w:rPr>
                </w:rPrChange>
              </w:rPr>
              <w:t>.2.9)</w:t>
            </w:r>
          </w:p>
          <w:p w14:paraId="74D88F43" w14:textId="08478BE5" w:rsidR="00BC33F2" w:rsidRPr="00B77E82" w:rsidRDefault="00BC33F2" w:rsidP="003E1EE5">
            <w:pPr>
              <w:jc w:val="both"/>
              <w:rPr>
                <w:rFonts w:ascii="Poppins" w:hAnsi="Poppins"/>
                <w:color w:val="auto"/>
                <w:sz w:val="18"/>
                <w:rPrChange w:id="3150" w:author="Stuart McLarnon (NESO)" w:date="2024-11-18T11:12:00Z">
                  <w:rPr>
                    <w:color w:val="auto"/>
                    <w:sz w:val="18"/>
                  </w:rPr>
                </w:rPrChange>
              </w:rPr>
            </w:pPr>
            <w:r w:rsidRPr="00B77E82">
              <w:rPr>
                <w:rFonts w:ascii="Poppins" w:hAnsi="Poppins"/>
                <w:color w:val="auto"/>
                <w:sz w:val="18"/>
                <w:rPrChange w:id="3151" w:author="Stuart McLarnon (NESO)" w:date="2024-11-18T11:12:00Z">
                  <w:rPr>
                    <w:color w:val="auto"/>
                    <w:sz w:val="18"/>
                  </w:rPr>
                </w:rPrChange>
              </w:rPr>
              <w:t xml:space="preserve">In satisfying the above </w:t>
            </w:r>
            <w:r w:rsidR="0039354D">
              <w:rPr>
                <w:rFonts w:ascii="Poppins" w:hAnsi="Poppins"/>
                <w:color w:val="auto"/>
                <w:sz w:val="18"/>
                <w:rPrChange w:id="3152" w:author="Stuart McLarnon (NESO)" w:date="2024-11-18T11:12:00Z">
                  <w:rPr>
                    <w:color w:val="auto"/>
                    <w:sz w:val="18"/>
                  </w:rPr>
                </w:rPrChange>
              </w:rPr>
              <w:t>Grid Code</w:t>
            </w:r>
            <w:r w:rsidRPr="00B77E82">
              <w:rPr>
                <w:rFonts w:ascii="Poppins" w:hAnsi="Poppins"/>
                <w:color w:val="auto"/>
                <w:sz w:val="18"/>
                <w:rPrChange w:id="3153" w:author="Stuart McLarnon (NESO)" w:date="2024-11-18T11:12:00Z">
                  <w:rPr>
                    <w:color w:val="auto"/>
                    <w:sz w:val="18"/>
                  </w:rPr>
                </w:rPrChange>
              </w:rPr>
              <w:t xml:space="preserve"> requirements, Non-Embedded Customers would meet one or more of the requirements of the System </w:t>
            </w:r>
            <w:r w:rsidR="00176968" w:rsidRPr="00B77E82">
              <w:rPr>
                <w:rFonts w:ascii="Poppins" w:hAnsi="Poppins"/>
                <w:color w:val="auto"/>
                <w:sz w:val="18"/>
                <w:rPrChange w:id="3154" w:author="Stuart McLarnon (NESO)" w:date="2024-11-18T11:12:00Z">
                  <w:rPr>
                    <w:color w:val="auto"/>
                    <w:sz w:val="18"/>
                  </w:rPr>
                </w:rPrChange>
              </w:rPr>
              <w:t>Restoration</w:t>
            </w:r>
            <w:r w:rsidR="00176968" w:rsidRPr="00B77E82" w:rsidDel="00176968">
              <w:rPr>
                <w:rFonts w:ascii="Poppins" w:hAnsi="Poppins"/>
                <w:color w:val="auto"/>
                <w:sz w:val="18"/>
                <w:rPrChange w:id="3155" w:author="Stuart McLarnon (NESO)" w:date="2024-11-18T11:12:00Z">
                  <w:rPr>
                    <w:color w:val="auto"/>
                    <w:sz w:val="18"/>
                  </w:rPr>
                </w:rPrChange>
              </w:rPr>
              <w:t xml:space="preserve"> </w:t>
            </w:r>
            <w:r w:rsidRPr="00B77E82">
              <w:rPr>
                <w:rFonts w:ascii="Poppins" w:hAnsi="Poppins"/>
                <w:color w:val="auto"/>
                <w:sz w:val="18"/>
                <w:rPrChange w:id="3156" w:author="Stuart McLarnon (NESO)" w:date="2024-11-18T11:12:00Z">
                  <w:rPr>
                    <w:color w:val="auto"/>
                    <w:sz w:val="18"/>
                  </w:rPr>
                </w:rPrChange>
              </w:rPr>
              <w:t xml:space="preserve">Plan.  </w:t>
            </w:r>
          </w:p>
          <w:p w14:paraId="32FCE797" w14:textId="61AC2DD9" w:rsidR="00BC33F2" w:rsidRPr="00B77E82" w:rsidRDefault="00BC33F2" w:rsidP="003E1EE5">
            <w:pPr>
              <w:jc w:val="both"/>
              <w:rPr>
                <w:rFonts w:ascii="Poppins" w:hAnsi="Poppins"/>
                <w:color w:val="auto"/>
                <w:sz w:val="18"/>
                <w:rPrChange w:id="3157" w:author="Stuart McLarnon (NESO)" w:date="2024-11-18T11:12:00Z">
                  <w:rPr>
                    <w:color w:val="auto"/>
                    <w:sz w:val="18"/>
                  </w:rPr>
                </w:rPrChange>
              </w:rPr>
            </w:pPr>
            <w:r w:rsidRPr="00B77E82">
              <w:rPr>
                <w:rFonts w:ascii="Poppins" w:hAnsi="Poppins"/>
                <w:color w:val="auto"/>
                <w:sz w:val="18"/>
                <w:rPrChange w:id="3158" w:author="Stuart McLarnon (NESO)" w:date="2024-11-18T11:12:00Z">
                  <w:rPr>
                    <w:color w:val="auto"/>
                    <w:sz w:val="18"/>
                  </w:rPr>
                </w:rPrChange>
              </w:rPr>
              <w:t xml:space="preserve">All Transmission Connected Demand Facilities would have to be BM and CUSC Parties and hence satisfy the requirements of the Emergency and Restoration Code.  </w:t>
            </w:r>
            <w:r w:rsidRPr="00B77E82">
              <w:rPr>
                <w:rFonts w:ascii="Poppins" w:hAnsi="Poppins"/>
                <w:color w:val="auto"/>
                <w:sz w:val="18"/>
                <w:rPrChange w:id="3159" w:author="Stuart McLarnon (NESO)" w:date="2024-11-18T11:12:00Z">
                  <w:rPr>
                    <w:color w:val="auto"/>
                    <w:sz w:val="18"/>
                  </w:rPr>
                </w:rPrChange>
              </w:rPr>
              <w:lastRenderedPageBreak/>
              <w:t>There is no concept of an Embedded Non-Embedded Customer.</w:t>
            </w:r>
          </w:p>
        </w:tc>
      </w:tr>
      <w:tr w:rsidR="004C7CF5" w:rsidRPr="00B77E82" w14:paraId="2DBC58E4" w14:textId="27B97FFE" w:rsidTr="00281A9E">
        <w:trPr>
          <w:trHeight w:val="270"/>
        </w:trPr>
        <w:tc>
          <w:tcPr>
            <w:tcW w:w="1775" w:type="dxa"/>
            <w:vMerge/>
          </w:tcPr>
          <w:p w14:paraId="50CACBC9" w14:textId="19C41337" w:rsidR="00BC33F2" w:rsidRPr="00B77E82" w:rsidRDefault="00BC33F2" w:rsidP="003E1EE5">
            <w:pPr>
              <w:jc w:val="both"/>
              <w:rPr>
                <w:rFonts w:ascii="Poppins" w:hAnsi="Poppins"/>
                <w:color w:val="auto"/>
                <w:sz w:val="18"/>
                <w:rPrChange w:id="3160" w:author="Stuart McLarnon (NESO)" w:date="2024-11-18T11:12:00Z">
                  <w:rPr>
                    <w:color w:val="auto"/>
                    <w:sz w:val="18"/>
                  </w:rPr>
                </w:rPrChange>
              </w:rPr>
            </w:pPr>
          </w:p>
        </w:tc>
        <w:tc>
          <w:tcPr>
            <w:tcW w:w="994" w:type="dxa"/>
          </w:tcPr>
          <w:p w14:paraId="0EF8CFB0" w14:textId="3A17940B" w:rsidR="00BC33F2" w:rsidRPr="00B77E82" w:rsidRDefault="00BC33F2" w:rsidP="003E1EE5">
            <w:pPr>
              <w:jc w:val="both"/>
              <w:rPr>
                <w:rFonts w:ascii="Poppins" w:hAnsi="Poppins"/>
                <w:color w:val="auto"/>
                <w:sz w:val="18"/>
                <w:rPrChange w:id="3161" w:author="Stuart McLarnon (NESO)" w:date="2024-11-18T11:12:00Z">
                  <w:rPr>
                    <w:color w:val="auto"/>
                    <w:sz w:val="18"/>
                  </w:rPr>
                </w:rPrChange>
              </w:rPr>
            </w:pPr>
            <w:r w:rsidRPr="00B77E82">
              <w:rPr>
                <w:rFonts w:ascii="Poppins" w:hAnsi="Poppins"/>
                <w:color w:val="auto"/>
                <w:sz w:val="18"/>
                <w:rPrChange w:id="3162" w:author="Stuart McLarnon (NESO)" w:date="2024-11-18T11:12:00Z">
                  <w:rPr>
                    <w:color w:val="auto"/>
                    <w:sz w:val="18"/>
                  </w:rPr>
                </w:rPrChange>
              </w:rPr>
              <w:t>Existing</w:t>
            </w:r>
          </w:p>
        </w:tc>
        <w:tc>
          <w:tcPr>
            <w:tcW w:w="5873" w:type="dxa"/>
          </w:tcPr>
          <w:p w14:paraId="7A445B77" w14:textId="0FBC746B" w:rsidR="00BC33F2" w:rsidRPr="00B77E82" w:rsidRDefault="00BC33F2" w:rsidP="003E1EE5">
            <w:pPr>
              <w:jc w:val="both"/>
              <w:rPr>
                <w:rFonts w:ascii="Poppins" w:hAnsi="Poppins"/>
                <w:color w:val="auto"/>
                <w:sz w:val="18"/>
                <w:rPrChange w:id="3163" w:author="Stuart McLarnon (NESO)" w:date="2024-11-18T11:12:00Z">
                  <w:rPr>
                    <w:color w:val="auto"/>
                    <w:sz w:val="18"/>
                  </w:rPr>
                </w:rPrChange>
              </w:rPr>
            </w:pPr>
            <w:r w:rsidRPr="00B77E82">
              <w:rPr>
                <w:rFonts w:ascii="Poppins" w:hAnsi="Poppins"/>
                <w:color w:val="auto"/>
                <w:sz w:val="18"/>
                <w:rPrChange w:id="3164" w:author="Stuart McLarnon (NESO)" w:date="2024-11-18T11:12:00Z">
                  <w:rPr>
                    <w:color w:val="auto"/>
                    <w:sz w:val="18"/>
                  </w:rPr>
                </w:rPrChange>
              </w:rPr>
              <w:t xml:space="preserve">Any Non-Embedded Customer who is a GB Code User and has a CUSC Contract with </w:t>
            </w:r>
            <w:del w:id="3165" w:author="Stuart McLarnon (NESO)" w:date="2024-11-18T11:12:00Z">
              <w:r w:rsidRPr="003E1EE5">
                <w:rPr>
                  <w:color w:val="auto"/>
                  <w:sz w:val="18"/>
                </w:rPr>
                <w:delText>ESO</w:delText>
              </w:r>
            </w:del>
            <w:ins w:id="3166" w:author="Stuart McLarnon (NESO)" w:date="2024-11-18T11:12:00Z">
              <w:r w:rsidR="004315AA">
                <w:rPr>
                  <w:rFonts w:ascii="Poppins" w:hAnsi="Poppins" w:cs="Poppins"/>
                  <w:color w:val="auto"/>
                  <w:sz w:val="18"/>
                </w:rPr>
                <w:t>N</w:t>
              </w:r>
              <w:r w:rsidRPr="00B77E82">
                <w:rPr>
                  <w:rFonts w:ascii="Poppins" w:hAnsi="Poppins" w:cs="Poppins"/>
                  <w:color w:val="auto"/>
                  <w:sz w:val="18"/>
                </w:rPr>
                <w:t>ESO</w:t>
              </w:r>
            </w:ins>
            <w:ins w:id="3167" w:author="Stuart McLarnon (NESO)" w:date="2025-01-22T13:53:00Z" w16du:dateUtc="2025-01-22T13:53:00Z">
              <w:r w:rsidR="00AD6811">
                <w:rPr>
                  <w:rFonts w:ascii="Poppins" w:hAnsi="Poppins" w:cs="Poppins"/>
                  <w:color w:val="auto"/>
                  <w:sz w:val="18"/>
                </w:rPr>
                <w:t>.</w:t>
              </w:r>
            </w:ins>
          </w:p>
        </w:tc>
        <w:tc>
          <w:tcPr>
            <w:tcW w:w="5103" w:type="dxa"/>
          </w:tcPr>
          <w:p w14:paraId="2B75DDD7" w14:textId="7D4A8108" w:rsidR="00BC33F2" w:rsidRPr="00B77E82" w:rsidRDefault="00BC33F2" w:rsidP="003E1EE5">
            <w:pPr>
              <w:jc w:val="both"/>
              <w:rPr>
                <w:rFonts w:ascii="Poppins" w:hAnsi="Poppins"/>
                <w:color w:val="auto"/>
                <w:sz w:val="18"/>
                <w:rPrChange w:id="3168" w:author="Stuart McLarnon (NESO)" w:date="2024-11-18T11:12:00Z">
                  <w:rPr>
                    <w:color w:val="auto"/>
                    <w:sz w:val="18"/>
                  </w:rPr>
                </w:rPrChange>
              </w:rPr>
            </w:pPr>
            <w:r w:rsidRPr="00B77E82">
              <w:rPr>
                <w:rFonts w:ascii="Poppins" w:hAnsi="Poppins"/>
                <w:color w:val="auto"/>
                <w:sz w:val="18"/>
                <w:rPrChange w:id="3169" w:author="Stuart McLarnon (NESO)" w:date="2024-11-18T11:12:00Z">
                  <w:rPr>
                    <w:color w:val="auto"/>
                    <w:sz w:val="18"/>
                  </w:rPr>
                </w:rPrChange>
              </w:rPr>
              <w:t xml:space="preserve">Applicable </w:t>
            </w:r>
            <w:r w:rsidR="0039354D">
              <w:rPr>
                <w:rFonts w:ascii="Poppins" w:hAnsi="Poppins"/>
                <w:color w:val="auto"/>
                <w:sz w:val="18"/>
                <w:rPrChange w:id="3170" w:author="Stuart McLarnon (NESO)" w:date="2024-11-18T11:12:00Z">
                  <w:rPr>
                    <w:color w:val="auto"/>
                    <w:sz w:val="18"/>
                  </w:rPr>
                </w:rPrChange>
              </w:rPr>
              <w:t>Grid Code</w:t>
            </w:r>
            <w:r w:rsidRPr="00B77E82">
              <w:rPr>
                <w:rFonts w:ascii="Poppins" w:hAnsi="Poppins"/>
                <w:color w:val="auto"/>
                <w:sz w:val="18"/>
                <w:rPrChange w:id="3171" w:author="Stuart McLarnon (NESO)" w:date="2024-11-18T11:12:00Z">
                  <w:rPr>
                    <w:color w:val="auto"/>
                    <w:sz w:val="18"/>
                  </w:rPr>
                </w:rPrChange>
              </w:rPr>
              <w:t xml:space="preserve"> requirements:</w:t>
            </w:r>
          </w:p>
          <w:p w14:paraId="63CC5373" w14:textId="578D1B94" w:rsidR="00BC33F2" w:rsidRPr="00B77E82" w:rsidRDefault="00BC33F2" w:rsidP="003E1EE5">
            <w:pPr>
              <w:jc w:val="both"/>
              <w:rPr>
                <w:rFonts w:ascii="Poppins" w:hAnsi="Poppins"/>
                <w:color w:val="auto"/>
                <w:sz w:val="18"/>
                <w:rPrChange w:id="3172" w:author="Stuart McLarnon (NESO)" w:date="2024-11-18T11:12:00Z">
                  <w:rPr>
                    <w:color w:val="auto"/>
                    <w:sz w:val="18"/>
                  </w:rPr>
                </w:rPrChange>
              </w:rPr>
            </w:pPr>
            <w:r w:rsidRPr="00B77E82">
              <w:rPr>
                <w:rFonts w:ascii="Poppins" w:hAnsi="Poppins"/>
                <w:color w:val="auto"/>
                <w:sz w:val="18"/>
                <w:rPrChange w:id="3173" w:author="Stuart McLarnon (NESO)" w:date="2024-11-18T11:12:00Z">
                  <w:rPr>
                    <w:color w:val="auto"/>
                    <w:sz w:val="18"/>
                  </w:rPr>
                </w:rPrChange>
              </w:rPr>
              <w:t xml:space="preserve">CC6.1.2, CC.6.1.3, CC.6.1.4, CC.6.2.3, CC.6.5, </w:t>
            </w:r>
            <w:r w:rsidR="008659CD" w:rsidRPr="00B77E82">
              <w:rPr>
                <w:rFonts w:ascii="Poppins" w:hAnsi="Poppins"/>
                <w:color w:val="auto"/>
                <w:sz w:val="18"/>
                <w:rPrChange w:id="3174" w:author="Stuart McLarnon (NESO)" w:date="2024-11-18T11:12:00Z">
                  <w:rPr>
                    <w:color w:val="auto"/>
                    <w:sz w:val="18"/>
                  </w:rPr>
                </w:rPrChange>
              </w:rPr>
              <w:t xml:space="preserve">CC.7.9, </w:t>
            </w:r>
            <w:r w:rsidR="00740942" w:rsidRPr="00B77E82">
              <w:rPr>
                <w:rFonts w:ascii="Poppins" w:hAnsi="Poppins"/>
                <w:color w:val="auto"/>
                <w:sz w:val="18"/>
                <w:rPrChange w:id="3175" w:author="Stuart McLarnon (NESO)" w:date="2024-11-18T11:12:00Z">
                  <w:rPr>
                    <w:color w:val="auto"/>
                    <w:sz w:val="18"/>
                  </w:rPr>
                </w:rPrChange>
              </w:rPr>
              <w:t>CC.7.10, CC.7.11</w:t>
            </w:r>
            <w:r w:rsidRPr="00B77E82">
              <w:rPr>
                <w:rFonts w:ascii="Poppins" w:hAnsi="Poppins"/>
                <w:color w:val="auto"/>
                <w:sz w:val="18"/>
                <w:rPrChange w:id="3176" w:author="Stuart McLarnon (NESO)" w:date="2024-11-18T11:12:00Z">
                  <w:rPr>
                    <w:color w:val="auto"/>
                    <w:sz w:val="18"/>
                  </w:rPr>
                </w:rPrChange>
              </w:rPr>
              <w:t>.</w:t>
            </w:r>
          </w:p>
          <w:p w14:paraId="30AA5485" w14:textId="0A2EF497" w:rsidR="00BC33F2" w:rsidRPr="00B77E82" w:rsidRDefault="00BC33F2" w:rsidP="003E1EE5">
            <w:pPr>
              <w:jc w:val="both"/>
              <w:rPr>
                <w:rFonts w:ascii="Poppins" w:hAnsi="Poppins"/>
                <w:color w:val="auto"/>
                <w:sz w:val="18"/>
                <w:rPrChange w:id="3177" w:author="Stuart McLarnon (NESO)" w:date="2024-11-18T11:12:00Z">
                  <w:rPr>
                    <w:color w:val="auto"/>
                    <w:sz w:val="18"/>
                  </w:rPr>
                </w:rPrChange>
              </w:rPr>
            </w:pPr>
          </w:p>
          <w:p w14:paraId="117941D2" w14:textId="4654F1B6" w:rsidR="00BC33F2" w:rsidRPr="00B77E82" w:rsidRDefault="00BC33F2" w:rsidP="003E1EE5">
            <w:pPr>
              <w:jc w:val="both"/>
              <w:rPr>
                <w:rFonts w:ascii="Poppins" w:hAnsi="Poppins"/>
                <w:color w:val="auto"/>
                <w:sz w:val="18"/>
                <w:rPrChange w:id="3178" w:author="Stuart McLarnon (NESO)" w:date="2024-11-18T11:12:00Z">
                  <w:rPr>
                    <w:color w:val="auto"/>
                    <w:sz w:val="18"/>
                  </w:rPr>
                </w:rPrChange>
              </w:rPr>
            </w:pPr>
            <w:r w:rsidRPr="00B77E82">
              <w:rPr>
                <w:rFonts w:ascii="Poppins" w:hAnsi="Poppins"/>
                <w:color w:val="auto"/>
                <w:sz w:val="18"/>
                <w:rPrChange w:id="3179" w:author="Stuart McLarnon (NESO)" w:date="2024-11-18T11:12:00Z">
                  <w:rPr>
                    <w:color w:val="auto"/>
                    <w:sz w:val="18"/>
                  </w:rPr>
                </w:rPrChange>
              </w:rPr>
              <w:t xml:space="preserve">OC5.4, OC5.5.4 (only in respect of CUSC Parties who are also Demand Response Providers). </w:t>
            </w:r>
          </w:p>
          <w:p w14:paraId="73DEBE0C" w14:textId="319E3BA0" w:rsidR="00BC33F2" w:rsidRPr="00B77E82" w:rsidRDefault="00BC33F2" w:rsidP="003E1EE5">
            <w:pPr>
              <w:jc w:val="both"/>
              <w:rPr>
                <w:rFonts w:ascii="Poppins" w:hAnsi="Poppins"/>
                <w:color w:val="auto"/>
                <w:sz w:val="18"/>
                <w:rPrChange w:id="3180" w:author="Stuart McLarnon (NESO)" w:date="2024-11-18T11:12:00Z">
                  <w:rPr>
                    <w:color w:val="auto"/>
                    <w:sz w:val="18"/>
                  </w:rPr>
                </w:rPrChange>
              </w:rPr>
            </w:pPr>
            <w:del w:id="3181" w:author="Stuart McLarnon (NESO)" w:date="2024-11-18T11:12:00Z">
              <w:r w:rsidRPr="003E1EE5">
                <w:rPr>
                  <w:color w:val="auto"/>
                  <w:sz w:val="18"/>
                </w:rPr>
                <w:delText xml:space="preserve"> </w:delText>
              </w:r>
            </w:del>
            <w:r w:rsidRPr="00B77E82">
              <w:rPr>
                <w:rFonts w:ascii="Poppins" w:hAnsi="Poppins"/>
                <w:color w:val="auto"/>
                <w:sz w:val="18"/>
                <w:rPrChange w:id="3182" w:author="Stuart McLarnon (NESO)" w:date="2024-11-18T11:12:00Z">
                  <w:rPr>
                    <w:color w:val="auto"/>
                    <w:sz w:val="18"/>
                  </w:rPr>
                </w:rPrChange>
              </w:rPr>
              <w:t xml:space="preserve">OC6.8 </w:t>
            </w:r>
          </w:p>
          <w:p w14:paraId="432DCB5E" w14:textId="6DE97B6A" w:rsidR="00BC33F2" w:rsidRPr="00B77E82" w:rsidRDefault="00BC33F2" w:rsidP="003E1EE5">
            <w:pPr>
              <w:jc w:val="both"/>
              <w:rPr>
                <w:rFonts w:ascii="Poppins" w:hAnsi="Poppins"/>
                <w:color w:val="auto"/>
                <w:sz w:val="18"/>
                <w:rPrChange w:id="3183" w:author="Stuart McLarnon (NESO)" w:date="2024-11-18T11:12:00Z">
                  <w:rPr>
                    <w:color w:val="auto"/>
                    <w:sz w:val="18"/>
                  </w:rPr>
                </w:rPrChange>
              </w:rPr>
            </w:pPr>
            <w:r w:rsidRPr="00B77E82">
              <w:rPr>
                <w:rFonts w:ascii="Poppins" w:hAnsi="Poppins"/>
                <w:color w:val="auto"/>
                <w:sz w:val="18"/>
                <w:rPrChange w:id="3184" w:author="Stuart McLarnon (NESO)" w:date="2024-11-18T11:12:00Z">
                  <w:rPr>
                    <w:color w:val="auto"/>
                    <w:sz w:val="18"/>
                  </w:rPr>
                </w:rPrChange>
              </w:rPr>
              <w:t xml:space="preserve">OC.7.4, OC7.6 (OC7.6 - Scotland and Offshore only) </w:t>
            </w:r>
          </w:p>
          <w:p w14:paraId="4EDFBC79" w14:textId="2FAEC0BA" w:rsidR="00BC33F2" w:rsidRPr="00B77E82" w:rsidRDefault="00BC33F2" w:rsidP="003E1EE5">
            <w:pPr>
              <w:jc w:val="both"/>
              <w:rPr>
                <w:rFonts w:ascii="Poppins" w:hAnsi="Poppins"/>
                <w:color w:val="auto"/>
                <w:sz w:val="18"/>
                <w:rPrChange w:id="3185" w:author="Stuart McLarnon (NESO)" w:date="2024-11-18T11:12:00Z">
                  <w:rPr>
                    <w:color w:val="auto"/>
                    <w:sz w:val="18"/>
                  </w:rPr>
                </w:rPrChange>
              </w:rPr>
            </w:pPr>
            <w:r w:rsidRPr="00B77E82">
              <w:rPr>
                <w:rFonts w:ascii="Poppins" w:hAnsi="Poppins"/>
                <w:color w:val="auto"/>
                <w:sz w:val="18"/>
                <w:rPrChange w:id="3186" w:author="Stuart McLarnon (NESO)" w:date="2024-11-18T11:12:00Z">
                  <w:rPr>
                    <w:color w:val="auto"/>
                    <w:sz w:val="18"/>
                  </w:rPr>
                </w:rPrChange>
              </w:rPr>
              <w:t>OC9</w:t>
            </w:r>
          </w:p>
          <w:p w14:paraId="784E5A4D" w14:textId="36C8B489" w:rsidR="00BC33F2" w:rsidRPr="00B77E82" w:rsidRDefault="00BC33F2" w:rsidP="003E1EE5">
            <w:pPr>
              <w:jc w:val="both"/>
              <w:rPr>
                <w:rFonts w:ascii="Poppins" w:hAnsi="Poppins"/>
                <w:color w:val="auto"/>
                <w:sz w:val="18"/>
                <w:rPrChange w:id="3187" w:author="Stuart McLarnon (NESO)" w:date="2024-11-18T11:12:00Z">
                  <w:rPr>
                    <w:color w:val="auto"/>
                    <w:sz w:val="18"/>
                  </w:rPr>
                </w:rPrChange>
              </w:rPr>
            </w:pPr>
            <w:r w:rsidRPr="00B77E82">
              <w:rPr>
                <w:rFonts w:ascii="Poppins" w:hAnsi="Poppins"/>
                <w:color w:val="auto"/>
                <w:sz w:val="18"/>
                <w:rPrChange w:id="3188" w:author="Stuart McLarnon (NESO)" w:date="2024-11-18T11:12:00Z">
                  <w:rPr>
                    <w:color w:val="auto"/>
                    <w:sz w:val="18"/>
                  </w:rPr>
                </w:rPrChange>
              </w:rPr>
              <w:t>OC10</w:t>
            </w:r>
          </w:p>
          <w:p w14:paraId="70EB2ED6" w14:textId="6571B6DF" w:rsidR="00BC33F2" w:rsidRPr="00B77E82" w:rsidRDefault="00BC33F2" w:rsidP="003E1EE5">
            <w:pPr>
              <w:jc w:val="both"/>
              <w:rPr>
                <w:rFonts w:ascii="Poppins" w:hAnsi="Poppins"/>
                <w:color w:val="auto"/>
                <w:sz w:val="18"/>
                <w:rPrChange w:id="3189" w:author="Stuart McLarnon (NESO)" w:date="2024-11-18T11:12:00Z">
                  <w:rPr>
                    <w:color w:val="auto"/>
                    <w:sz w:val="18"/>
                  </w:rPr>
                </w:rPrChange>
              </w:rPr>
            </w:pPr>
            <w:r w:rsidRPr="00B77E82">
              <w:rPr>
                <w:rFonts w:ascii="Poppins" w:hAnsi="Poppins"/>
                <w:color w:val="auto"/>
                <w:sz w:val="18"/>
                <w:rPrChange w:id="3190" w:author="Stuart McLarnon (NESO)" w:date="2024-11-18T11:12:00Z">
                  <w:rPr>
                    <w:color w:val="auto"/>
                    <w:sz w:val="18"/>
                  </w:rPr>
                </w:rPrChange>
              </w:rPr>
              <w:t>OC12</w:t>
            </w:r>
          </w:p>
          <w:p w14:paraId="4394449D" w14:textId="2E81FF8E" w:rsidR="00BC33F2" w:rsidRPr="00B77E82" w:rsidRDefault="00BC33F2" w:rsidP="003E1EE5">
            <w:pPr>
              <w:jc w:val="both"/>
              <w:rPr>
                <w:rFonts w:ascii="Poppins" w:hAnsi="Poppins"/>
                <w:color w:val="auto"/>
                <w:sz w:val="18"/>
                <w:rPrChange w:id="3191" w:author="Stuart McLarnon (NESO)" w:date="2024-11-18T11:12:00Z">
                  <w:rPr>
                    <w:color w:val="auto"/>
                    <w:sz w:val="18"/>
                  </w:rPr>
                </w:rPrChange>
              </w:rPr>
            </w:pPr>
            <w:r w:rsidRPr="00B77E82">
              <w:rPr>
                <w:rFonts w:ascii="Poppins" w:hAnsi="Poppins"/>
                <w:color w:val="auto"/>
                <w:sz w:val="18"/>
                <w:rPrChange w:id="3192" w:author="Stuart McLarnon (NESO)" w:date="2024-11-18T11:12:00Z">
                  <w:rPr>
                    <w:color w:val="auto"/>
                    <w:sz w:val="18"/>
                  </w:rPr>
                </w:rPrChange>
              </w:rPr>
              <w:t>BC2 (</w:t>
            </w:r>
            <w:proofErr w:type="gramStart"/>
            <w:r w:rsidRPr="00B77E82">
              <w:rPr>
                <w:rFonts w:ascii="Poppins" w:hAnsi="Poppins"/>
                <w:color w:val="auto"/>
                <w:sz w:val="18"/>
                <w:rPrChange w:id="3193" w:author="Stuart McLarnon (NESO)" w:date="2024-11-18T11:12:00Z">
                  <w:rPr>
                    <w:color w:val="auto"/>
                    <w:sz w:val="18"/>
                  </w:rPr>
                </w:rPrChange>
              </w:rPr>
              <w:t>in particular BC</w:t>
            </w:r>
            <w:proofErr w:type="gramEnd"/>
            <w:r w:rsidRPr="00B77E82">
              <w:rPr>
                <w:rFonts w:ascii="Poppins" w:hAnsi="Poppins"/>
                <w:color w:val="auto"/>
                <w:sz w:val="18"/>
                <w:rPrChange w:id="3194" w:author="Stuart McLarnon (NESO)" w:date="2024-11-18T11:12:00Z">
                  <w:rPr>
                    <w:color w:val="auto"/>
                    <w:sz w:val="18"/>
                  </w:rPr>
                </w:rPrChange>
              </w:rPr>
              <w:t>.2.9)</w:t>
            </w:r>
          </w:p>
          <w:p w14:paraId="2A191626" w14:textId="27E7322F" w:rsidR="00BC33F2" w:rsidRPr="00B77E82" w:rsidRDefault="00BC33F2" w:rsidP="003E1EE5">
            <w:pPr>
              <w:jc w:val="both"/>
              <w:rPr>
                <w:rFonts w:ascii="Poppins" w:hAnsi="Poppins"/>
                <w:color w:val="auto"/>
                <w:sz w:val="18"/>
                <w:rPrChange w:id="3195" w:author="Stuart McLarnon (NESO)" w:date="2024-11-18T11:12:00Z">
                  <w:rPr>
                    <w:color w:val="auto"/>
                    <w:sz w:val="18"/>
                  </w:rPr>
                </w:rPrChange>
              </w:rPr>
            </w:pPr>
            <w:r w:rsidRPr="00B77E82">
              <w:rPr>
                <w:rFonts w:ascii="Poppins" w:hAnsi="Poppins"/>
                <w:color w:val="auto"/>
                <w:sz w:val="18"/>
                <w:rPrChange w:id="3196" w:author="Stuart McLarnon (NESO)" w:date="2024-11-18T11:12:00Z">
                  <w:rPr>
                    <w:color w:val="auto"/>
                    <w:sz w:val="18"/>
                  </w:rPr>
                </w:rPrChange>
              </w:rPr>
              <w:t xml:space="preserve">In satisfying the above </w:t>
            </w:r>
            <w:r w:rsidR="0039354D">
              <w:rPr>
                <w:rFonts w:ascii="Poppins" w:hAnsi="Poppins"/>
                <w:color w:val="auto"/>
                <w:sz w:val="18"/>
                <w:rPrChange w:id="3197" w:author="Stuart McLarnon (NESO)" w:date="2024-11-18T11:12:00Z">
                  <w:rPr>
                    <w:color w:val="auto"/>
                    <w:sz w:val="18"/>
                  </w:rPr>
                </w:rPrChange>
              </w:rPr>
              <w:t>Grid Code</w:t>
            </w:r>
            <w:r w:rsidRPr="00B77E82">
              <w:rPr>
                <w:rFonts w:ascii="Poppins" w:hAnsi="Poppins"/>
                <w:color w:val="auto"/>
                <w:sz w:val="18"/>
                <w:rPrChange w:id="3198" w:author="Stuart McLarnon (NESO)" w:date="2024-11-18T11:12:00Z">
                  <w:rPr>
                    <w:color w:val="auto"/>
                    <w:sz w:val="18"/>
                  </w:rPr>
                </w:rPrChange>
              </w:rPr>
              <w:t xml:space="preserve"> requirements, Non-Embedded Customers would meet one or more of the requirements of the System </w:t>
            </w:r>
            <w:r w:rsidR="00FE67B4" w:rsidRPr="00B77E82">
              <w:rPr>
                <w:rFonts w:ascii="Poppins" w:hAnsi="Poppins"/>
                <w:color w:val="auto"/>
                <w:sz w:val="18"/>
                <w:rPrChange w:id="3199" w:author="Stuart McLarnon (NESO)" w:date="2024-11-18T11:12:00Z">
                  <w:rPr>
                    <w:color w:val="auto"/>
                    <w:sz w:val="18"/>
                  </w:rPr>
                </w:rPrChange>
              </w:rPr>
              <w:t>Restoration</w:t>
            </w:r>
            <w:r w:rsidR="00FE67B4" w:rsidRPr="00B77E82" w:rsidDel="00FE67B4">
              <w:rPr>
                <w:rFonts w:ascii="Poppins" w:hAnsi="Poppins"/>
                <w:color w:val="auto"/>
                <w:sz w:val="18"/>
                <w:rPrChange w:id="3200" w:author="Stuart McLarnon (NESO)" w:date="2024-11-18T11:12:00Z">
                  <w:rPr>
                    <w:color w:val="auto"/>
                    <w:sz w:val="18"/>
                  </w:rPr>
                </w:rPrChange>
              </w:rPr>
              <w:t xml:space="preserve"> </w:t>
            </w:r>
            <w:r w:rsidRPr="00B77E82">
              <w:rPr>
                <w:rFonts w:ascii="Poppins" w:hAnsi="Poppins"/>
                <w:color w:val="auto"/>
                <w:sz w:val="18"/>
                <w:rPrChange w:id="3201" w:author="Stuart McLarnon (NESO)" w:date="2024-11-18T11:12:00Z">
                  <w:rPr>
                    <w:color w:val="auto"/>
                    <w:sz w:val="18"/>
                  </w:rPr>
                </w:rPrChange>
              </w:rPr>
              <w:t xml:space="preserve">Plan.  </w:t>
            </w:r>
          </w:p>
          <w:p w14:paraId="1F7384DA" w14:textId="736FEBE4" w:rsidR="00BC33F2" w:rsidRPr="00B77E82" w:rsidRDefault="00BC33F2" w:rsidP="003E1EE5">
            <w:pPr>
              <w:jc w:val="both"/>
              <w:rPr>
                <w:rFonts w:ascii="Poppins" w:hAnsi="Poppins"/>
                <w:color w:val="auto"/>
                <w:sz w:val="18"/>
                <w:rPrChange w:id="3202" w:author="Stuart McLarnon (NESO)" w:date="2024-11-18T11:12:00Z">
                  <w:rPr>
                    <w:color w:val="auto"/>
                    <w:sz w:val="18"/>
                  </w:rPr>
                </w:rPrChange>
              </w:rPr>
            </w:pPr>
            <w:r w:rsidRPr="00B77E82">
              <w:rPr>
                <w:rFonts w:ascii="Poppins" w:hAnsi="Poppins"/>
                <w:color w:val="auto"/>
                <w:sz w:val="18"/>
                <w:rPrChange w:id="3203" w:author="Stuart McLarnon (NESO)" w:date="2024-11-18T11:12:00Z">
                  <w:rPr>
                    <w:color w:val="auto"/>
                    <w:sz w:val="18"/>
                  </w:rPr>
                </w:rPrChange>
              </w:rPr>
              <w:t xml:space="preserve">All Transmission Connected Demand Facilities would have to be BM and CUSC Parties and hence satisfy the requirements of the Emergency and Restoration Code.  </w:t>
            </w:r>
            <w:r w:rsidRPr="00B77E82">
              <w:rPr>
                <w:rFonts w:ascii="Poppins" w:hAnsi="Poppins"/>
                <w:color w:val="auto"/>
                <w:sz w:val="18"/>
                <w:rPrChange w:id="3204" w:author="Stuart McLarnon (NESO)" w:date="2024-11-18T11:12:00Z">
                  <w:rPr>
                    <w:color w:val="auto"/>
                    <w:sz w:val="18"/>
                  </w:rPr>
                </w:rPrChange>
              </w:rPr>
              <w:lastRenderedPageBreak/>
              <w:t>There is no concept of an Embedded Non-Embedded Customer.</w:t>
            </w:r>
          </w:p>
        </w:tc>
      </w:tr>
      <w:tr w:rsidR="004C7CF5" w:rsidRPr="00B77E82" w14:paraId="545216A4" w14:textId="31DE0C95" w:rsidTr="00281A9E">
        <w:trPr>
          <w:trHeight w:val="495"/>
        </w:trPr>
        <w:tc>
          <w:tcPr>
            <w:tcW w:w="1775" w:type="dxa"/>
            <w:vMerge w:val="restart"/>
          </w:tcPr>
          <w:p w14:paraId="2DAAF76C" w14:textId="698F9C79" w:rsidR="00BC33F2" w:rsidRPr="00B77E82" w:rsidRDefault="00BC33F2" w:rsidP="003E1EE5">
            <w:pPr>
              <w:jc w:val="both"/>
              <w:rPr>
                <w:rFonts w:ascii="Poppins" w:hAnsi="Poppins"/>
                <w:color w:val="auto"/>
                <w:sz w:val="18"/>
                <w:rPrChange w:id="3205" w:author="Stuart McLarnon (NESO)" w:date="2024-11-18T11:12:00Z">
                  <w:rPr>
                    <w:color w:val="auto"/>
                    <w:sz w:val="18"/>
                  </w:rPr>
                </w:rPrChange>
              </w:rPr>
            </w:pPr>
            <w:r w:rsidRPr="00B77E82">
              <w:rPr>
                <w:rFonts w:ascii="Poppins" w:hAnsi="Poppins"/>
                <w:color w:val="auto"/>
                <w:sz w:val="18"/>
                <w:rPrChange w:id="3206" w:author="Stuart McLarnon (NESO)" w:date="2024-11-18T11:12:00Z">
                  <w:rPr>
                    <w:color w:val="auto"/>
                    <w:sz w:val="18"/>
                  </w:rPr>
                </w:rPrChange>
              </w:rPr>
              <w:lastRenderedPageBreak/>
              <w:t>Existing and new Transmission Connected Closed Distribution Systems</w:t>
            </w:r>
          </w:p>
        </w:tc>
        <w:tc>
          <w:tcPr>
            <w:tcW w:w="994" w:type="dxa"/>
          </w:tcPr>
          <w:p w14:paraId="12E2C6D9" w14:textId="600B5030" w:rsidR="00BC33F2" w:rsidRPr="00B77E82" w:rsidRDefault="00BC33F2" w:rsidP="003E1EE5">
            <w:pPr>
              <w:jc w:val="both"/>
              <w:rPr>
                <w:rFonts w:ascii="Poppins" w:hAnsi="Poppins"/>
                <w:color w:val="auto"/>
                <w:sz w:val="18"/>
                <w:rPrChange w:id="3207" w:author="Stuart McLarnon (NESO)" w:date="2024-11-18T11:12:00Z">
                  <w:rPr>
                    <w:color w:val="auto"/>
                    <w:sz w:val="18"/>
                  </w:rPr>
                </w:rPrChange>
              </w:rPr>
            </w:pPr>
            <w:r w:rsidRPr="00B77E82">
              <w:rPr>
                <w:rFonts w:ascii="Poppins" w:hAnsi="Poppins"/>
                <w:color w:val="auto"/>
                <w:sz w:val="18"/>
                <w:rPrChange w:id="3208" w:author="Stuart McLarnon (NESO)" w:date="2024-11-18T11:12:00Z">
                  <w:rPr>
                    <w:color w:val="auto"/>
                    <w:sz w:val="18"/>
                  </w:rPr>
                </w:rPrChange>
              </w:rPr>
              <w:t>New</w:t>
            </w:r>
          </w:p>
        </w:tc>
        <w:tc>
          <w:tcPr>
            <w:tcW w:w="5873" w:type="dxa"/>
          </w:tcPr>
          <w:p w14:paraId="20F339CB" w14:textId="0370562F" w:rsidR="00BC33F2" w:rsidRPr="00B77E82" w:rsidRDefault="00BC33F2" w:rsidP="003E1EE5">
            <w:pPr>
              <w:jc w:val="both"/>
              <w:rPr>
                <w:rFonts w:ascii="Poppins" w:hAnsi="Poppins"/>
                <w:color w:val="auto"/>
                <w:sz w:val="18"/>
                <w:rPrChange w:id="3209" w:author="Stuart McLarnon (NESO)" w:date="2024-11-18T11:12:00Z">
                  <w:rPr>
                    <w:color w:val="auto"/>
                    <w:sz w:val="18"/>
                  </w:rPr>
                </w:rPrChange>
              </w:rPr>
            </w:pPr>
            <w:r w:rsidRPr="00B77E82">
              <w:rPr>
                <w:rFonts w:ascii="Poppins" w:hAnsi="Poppins"/>
                <w:color w:val="auto"/>
                <w:sz w:val="18"/>
                <w:rPrChange w:id="3210" w:author="Stuart McLarnon (NESO)" w:date="2024-11-18T11:12:00Z">
                  <w:rPr>
                    <w:color w:val="auto"/>
                    <w:sz w:val="18"/>
                  </w:rPr>
                </w:rPrChange>
              </w:rPr>
              <w:t xml:space="preserve">Any Non-Embedded Customer who is an EU Code User and who has a CUSC Contract with </w:t>
            </w:r>
            <w:del w:id="3211" w:author="Stuart McLarnon (NESO)" w:date="2024-11-18T11:12:00Z">
              <w:r w:rsidR="00E917F9" w:rsidRPr="00D731B1">
                <w:rPr>
                  <w:color w:val="auto"/>
                  <w:sz w:val="18"/>
                </w:rPr>
                <w:delText>NG</w:delText>
              </w:r>
              <w:r w:rsidRPr="00D731B1">
                <w:rPr>
                  <w:color w:val="auto"/>
                  <w:sz w:val="18"/>
                </w:rPr>
                <w:delText>ESO</w:delText>
              </w:r>
            </w:del>
            <w:ins w:id="3212" w:author="Stuart McLarnon (NESO)" w:date="2024-11-18T11:12:00Z">
              <w:r w:rsidR="00C34B53">
                <w:rPr>
                  <w:rFonts w:ascii="Poppins" w:hAnsi="Poppins" w:cs="Poppins"/>
                  <w:color w:val="auto"/>
                  <w:sz w:val="18"/>
                </w:rPr>
                <w:t>NESO</w:t>
              </w:r>
            </w:ins>
            <w:ins w:id="3213" w:author="Stuart McLarnon (NESO)" w:date="2025-01-22T13:53:00Z" w16du:dateUtc="2025-01-22T13:53:00Z">
              <w:r w:rsidR="00AD6811">
                <w:rPr>
                  <w:rFonts w:ascii="Poppins" w:hAnsi="Poppins" w:cs="Poppins"/>
                  <w:color w:val="auto"/>
                  <w:sz w:val="18"/>
                </w:rPr>
                <w:t>.</w:t>
              </w:r>
            </w:ins>
          </w:p>
        </w:tc>
        <w:tc>
          <w:tcPr>
            <w:tcW w:w="5103" w:type="dxa"/>
          </w:tcPr>
          <w:p w14:paraId="2DFCD4BF" w14:textId="33B58697" w:rsidR="00BC33F2" w:rsidRPr="00B77E82" w:rsidRDefault="00BC33F2" w:rsidP="003E1EE5">
            <w:pPr>
              <w:jc w:val="both"/>
              <w:rPr>
                <w:rFonts w:ascii="Poppins" w:hAnsi="Poppins"/>
                <w:color w:val="auto"/>
                <w:sz w:val="18"/>
                <w:rPrChange w:id="3214" w:author="Stuart McLarnon (NESO)" w:date="2024-11-18T11:12:00Z">
                  <w:rPr>
                    <w:color w:val="auto"/>
                    <w:sz w:val="18"/>
                  </w:rPr>
                </w:rPrChange>
              </w:rPr>
            </w:pPr>
            <w:r w:rsidRPr="00B77E82">
              <w:rPr>
                <w:rFonts w:ascii="Poppins" w:hAnsi="Poppins"/>
                <w:color w:val="auto"/>
                <w:sz w:val="18"/>
                <w:rPrChange w:id="3215" w:author="Stuart McLarnon (NESO)" w:date="2024-11-18T11:12:00Z">
                  <w:rPr>
                    <w:color w:val="auto"/>
                    <w:sz w:val="18"/>
                  </w:rPr>
                </w:rPrChange>
              </w:rPr>
              <w:t xml:space="preserve">Applicable </w:t>
            </w:r>
            <w:r w:rsidR="0039354D">
              <w:rPr>
                <w:rFonts w:ascii="Poppins" w:hAnsi="Poppins"/>
                <w:color w:val="auto"/>
                <w:sz w:val="18"/>
                <w:rPrChange w:id="3216" w:author="Stuart McLarnon (NESO)" w:date="2024-11-18T11:12:00Z">
                  <w:rPr>
                    <w:color w:val="auto"/>
                    <w:sz w:val="18"/>
                  </w:rPr>
                </w:rPrChange>
              </w:rPr>
              <w:t>Grid Code</w:t>
            </w:r>
            <w:r w:rsidRPr="00B77E82">
              <w:rPr>
                <w:rFonts w:ascii="Poppins" w:hAnsi="Poppins"/>
                <w:color w:val="auto"/>
                <w:sz w:val="18"/>
                <w:rPrChange w:id="3217" w:author="Stuart McLarnon (NESO)" w:date="2024-11-18T11:12:00Z">
                  <w:rPr>
                    <w:color w:val="auto"/>
                    <w:sz w:val="18"/>
                  </w:rPr>
                </w:rPrChange>
              </w:rPr>
              <w:t xml:space="preserve"> requirements:</w:t>
            </w:r>
          </w:p>
          <w:p w14:paraId="577A7F79" w14:textId="6F8727AA" w:rsidR="00BC33F2" w:rsidRPr="00B77E82" w:rsidRDefault="00BC33F2" w:rsidP="003E1EE5">
            <w:pPr>
              <w:jc w:val="both"/>
              <w:rPr>
                <w:rFonts w:ascii="Poppins" w:hAnsi="Poppins"/>
                <w:color w:val="auto"/>
                <w:sz w:val="18"/>
                <w:rPrChange w:id="3218" w:author="Stuart McLarnon (NESO)" w:date="2024-11-18T11:12:00Z">
                  <w:rPr>
                    <w:color w:val="auto"/>
                    <w:sz w:val="18"/>
                  </w:rPr>
                </w:rPrChange>
              </w:rPr>
            </w:pPr>
            <w:r w:rsidRPr="00B77E82">
              <w:rPr>
                <w:rFonts w:ascii="Poppins" w:hAnsi="Poppins"/>
                <w:color w:val="auto"/>
                <w:sz w:val="18"/>
                <w:rPrChange w:id="3219" w:author="Stuart McLarnon (NESO)" w:date="2024-11-18T11:12:00Z">
                  <w:rPr>
                    <w:color w:val="auto"/>
                    <w:sz w:val="18"/>
                  </w:rPr>
                </w:rPrChange>
              </w:rPr>
              <w:t>ECC6.1.2, ECC.6.1.4, ECC.6.2.3, ECC.6.5</w:t>
            </w:r>
            <w:r w:rsidR="002B32E2" w:rsidRPr="00B77E82">
              <w:rPr>
                <w:rFonts w:ascii="Poppins" w:hAnsi="Poppins"/>
                <w:color w:val="auto"/>
                <w:sz w:val="18"/>
                <w:rPrChange w:id="3220" w:author="Stuart McLarnon (NESO)" w:date="2024-11-18T11:12:00Z">
                  <w:rPr>
                    <w:color w:val="auto"/>
                    <w:sz w:val="18"/>
                  </w:rPr>
                </w:rPrChange>
              </w:rPr>
              <w:t xml:space="preserve">, </w:t>
            </w:r>
            <w:r w:rsidR="008659CD" w:rsidRPr="00B77E82">
              <w:rPr>
                <w:rFonts w:ascii="Poppins" w:hAnsi="Poppins"/>
                <w:color w:val="auto"/>
                <w:sz w:val="18"/>
                <w:rPrChange w:id="3221" w:author="Stuart McLarnon (NESO)" w:date="2024-11-18T11:12:00Z">
                  <w:rPr>
                    <w:color w:val="auto"/>
                    <w:sz w:val="18"/>
                  </w:rPr>
                </w:rPrChange>
              </w:rPr>
              <w:t xml:space="preserve">ECC.7.9, </w:t>
            </w:r>
            <w:r w:rsidR="002B32E2" w:rsidRPr="00B77E82">
              <w:rPr>
                <w:rFonts w:ascii="Poppins" w:hAnsi="Poppins"/>
                <w:color w:val="auto"/>
                <w:sz w:val="18"/>
                <w:rPrChange w:id="3222" w:author="Stuart McLarnon (NESO)" w:date="2024-11-18T11:12:00Z">
                  <w:rPr>
                    <w:color w:val="auto"/>
                    <w:sz w:val="18"/>
                  </w:rPr>
                </w:rPrChange>
              </w:rPr>
              <w:t>ECC.7.10, ECC.7.11</w:t>
            </w:r>
          </w:p>
          <w:p w14:paraId="117927DE" w14:textId="3D108E20" w:rsidR="00BC33F2" w:rsidRPr="00B77E82" w:rsidRDefault="00BC33F2" w:rsidP="003E1EE5">
            <w:pPr>
              <w:jc w:val="both"/>
              <w:rPr>
                <w:rFonts w:ascii="Poppins" w:hAnsi="Poppins"/>
                <w:color w:val="auto"/>
                <w:sz w:val="18"/>
                <w:rPrChange w:id="3223" w:author="Stuart McLarnon (NESO)" w:date="2024-11-18T11:12:00Z">
                  <w:rPr>
                    <w:color w:val="auto"/>
                    <w:sz w:val="18"/>
                  </w:rPr>
                </w:rPrChange>
              </w:rPr>
            </w:pPr>
            <w:r w:rsidRPr="00B77E82">
              <w:rPr>
                <w:rFonts w:ascii="Poppins" w:hAnsi="Poppins"/>
                <w:color w:val="auto"/>
                <w:sz w:val="18"/>
                <w:rPrChange w:id="3224" w:author="Stuart McLarnon (NESO)" w:date="2024-11-18T11:12:00Z">
                  <w:rPr>
                    <w:color w:val="auto"/>
                    <w:sz w:val="18"/>
                  </w:rPr>
                </w:rPrChange>
              </w:rPr>
              <w:t>DRSC</w:t>
            </w:r>
          </w:p>
          <w:p w14:paraId="6FFB1A21" w14:textId="2BC416F0" w:rsidR="00BC33F2" w:rsidRPr="00B77E82" w:rsidRDefault="00BC33F2" w:rsidP="003E1EE5">
            <w:pPr>
              <w:jc w:val="both"/>
              <w:rPr>
                <w:rFonts w:ascii="Poppins" w:hAnsi="Poppins"/>
                <w:color w:val="auto"/>
                <w:sz w:val="18"/>
                <w:rPrChange w:id="3225" w:author="Stuart McLarnon (NESO)" w:date="2024-11-18T11:12:00Z">
                  <w:rPr>
                    <w:color w:val="auto"/>
                    <w:sz w:val="18"/>
                  </w:rPr>
                </w:rPrChange>
              </w:rPr>
            </w:pPr>
            <w:r w:rsidRPr="00B77E82">
              <w:rPr>
                <w:rFonts w:ascii="Poppins" w:hAnsi="Poppins"/>
                <w:color w:val="auto"/>
                <w:sz w:val="18"/>
                <w:rPrChange w:id="3226" w:author="Stuart McLarnon (NESO)" w:date="2024-11-18T11:12:00Z">
                  <w:rPr>
                    <w:color w:val="auto"/>
                    <w:sz w:val="18"/>
                  </w:rPr>
                </w:rPrChange>
              </w:rPr>
              <w:t>ECP.A.8</w:t>
            </w:r>
          </w:p>
          <w:p w14:paraId="4ED01E45" w14:textId="375785A2" w:rsidR="00BC33F2" w:rsidRPr="00B77E82" w:rsidRDefault="00BC33F2" w:rsidP="003E1EE5">
            <w:pPr>
              <w:jc w:val="both"/>
              <w:rPr>
                <w:rFonts w:ascii="Poppins" w:hAnsi="Poppins"/>
                <w:color w:val="auto"/>
                <w:sz w:val="18"/>
                <w:rPrChange w:id="3227" w:author="Stuart McLarnon (NESO)" w:date="2024-11-18T11:12:00Z">
                  <w:rPr>
                    <w:color w:val="auto"/>
                    <w:sz w:val="18"/>
                  </w:rPr>
                </w:rPrChange>
              </w:rPr>
            </w:pPr>
            <w:r w:rsidRPr="00B77E82">
              <w:rPr>
                <w:rFonts w:ascii="Poppins" w:hAnsi="Poppins"/>
                <w:color w:val="auto"/>
                <w:sz w:val="18"/>
                <w:rPrChange w:id="3228" w:author="Stuart McLarnon (NESO)" w:date="2024-11-18T11:12:00Z">
                  <w:rPr>
                    <w:color w:val="auto"/>
                    <w:sz w:val="18"/>
                  </w:rPr>
                </w:rPrChange>
              </w:rPr>
              <w:t xml:space="preserve">OC5.4, OC5.5.4 (only in respect of CUSC Parties who are also Demand Response Providers). </w:t>
            </w:r>
          </w:p>
          <w:p w14:paraId="212612A3" w14:textId="43A043C1" w:rsidR="00BC33F2" w:rsidRPr="00B77E82" w:rsidRDefault="00BC33F2" w:rsidP="003E1EE5">
            <w:pPr>
              <w:jc w:val="both"/>
              <w:rPr>
                <w:rFonts w:ascii="Poppins" w:hAnsi="Poppins"/>
                <w:color w:val="auto"/>
                <w:sz w:val="18"/>
                <w:rPrChange w:id="3229" w:author="Stuart McLarnon (NESO)" w:date="2024-11-18T11:12:00Z">
                  <w:rPr>
                    <w:color w:val="auto"/>
                    <w:sz w:val="18"/>
                  </w:rPr>
                </w:rPrChange>
              </w:rPr>
            </w:pPr>
            <w:r w:rsidRPr="00B77E82">
              <w:rPr>
                <w:rFonts w:ascii="Poppins" w:hAnsi="Poppins"/>
                <w:color w:val="auto"/>
                <w:sz w:val="18"/>
                <w:rPrChange w:id="3230" w:author="Stuart McLarnon (NESO)" w:date="2024-11-18T11:12:00Z">
                  <w:rPr>
                    <w:color w:val="auto"/>
                    <w:sz w:val="18"/>
                  </w:rPr>
                </w:rPrChange>
              </w:rPr>
              <w:t xml:space="preserve">OC6.8 </w:t>
            </w:r>
          </w:p>
          <w:p w14:paraId="4CA5BB53" w14:textId="11582BCD" w:rsidR="00BC33F2" w:rsidRPr="00B77E82" w:rsidRDefault="00BC33F2" w:rsidP="003E1EE5">
            <w:pPr>
              <w:jc w:val="both"/>
              <w:rPr>
                <w:rFonts w:ascii="Poppins" w:hAnsi="Poppins"/>
                <w:color w:val="auto"/>
                <w:sz w:val="18"/>
                <w:rPrChange w:id="3231" w:author="Stuart McLarnon (NESO)" w:date="2024-11-18T11:12:00Z">
                  <w:rPr>
                    <w:color w:val="auto"/>
                    <w:sz w:val="18"/>
                  </w:rPr>
                </w:rPrChange>
              </w:rPr>
            </w:pPr>
            <w:r w:rsidRPr="00B77E82">
              <w:rPr>
                <w:rFonts w:ascii="Poppins" w:hAnsi="Poppins"/>
                <w:color w:val="auto"/>
                <w:sz w:val="18"/>
                <w:rPrChange w:id="3232" w:author="Stuart McLarnon (NESO)" w:date="2024-11-18T11:12:00Z">
                  <w:rPr>
                    <w:color w:val="auto"/>
                    <w:sz w:val="18"/>
                  </w:rPr>
                </w:rPrChange>
              </w:rPr>
              <w:t xml:space="preserve">OC.7.4, OC7.6 (OC7.6 - Scotland and Offshore only) </w:t>
            </w:r>
          </w:p>
          <w:p w14:paraId="0D103D44" w14:textId="399ABDE1" w:rsidR="00BC33F2" w:rsidRPr="00B77E82" w:rsidRDefault="00BC33F2" w:rsidP="003E1EE5">
            <w:pPr>
              <w:jc w:val="both"/>
              <w:rPr>
                <w:rFonts w:ascii="Poppins" w:hAnsi="Poppins"/>
                <w:color w:val="auto"/>
                <w:sz w:val="18"/>
                <w:rPrChange w:id="3233" w:author="Stuart McLarnon (NESO)" w:date="2024-11-18T11:12:00Z">
                  <w:rPr>
                    <w:color w:val="auto"/>
                    <w:sz w:val="18"/>
                  </w:rPr>
                </w:rPrChange>
              </w:rPr>
            </w:pPr>
            <w:r w:rsidRPr="00B77E82">
              <w:rPr>
                <w:rFonts w:ascii="Poppins" w:hAnsi="Poppins"/>
                <w:color w:val="auto"/>
                <w:sz w:val="18"/>
                <w:rPrChange w:id="3234" w:author="Stuart McLarnon (NESO)" w:date="2024-11-18T11:12:00Z">
                  <w:rPr>
                    <w:color w:val="auto"/>
                    <w:sz w:val="18"/>
                  </w:rPr>
                </w:rPrChange>
              </w:rPr>
              <w:t>OC9</w:t>
            </w:r>
          </w:p>
          <w:p w14:paraId="430B1293" w14:textId="5BE0BC5F" w:rsidR="00BC33F2" w:rsidRPr="00B77E82" w:rsidRDefault="00BC33F2" w:rsidP="003E1EE5">
            <w:pPr>
              <w:jc w:val="both"/>
              <w:rPr>
                <w:rFonts w:ascii="Poppins" w:hAnsi="Poppins"/>
                <w:color w:val="auto"/>
                <w:sz w:val="18"/>
                <w:rPrChange w:id="3235" w:author="Stuart McLarnon (NESO)" w:date="2024-11-18T11:12:00Z">
                  <w:rPr>
                    <w:color w:val="auto"/>
                    <w:sz w:val="18"/>
                  </w:rPr>
                </w:rPrChange>
              </w:rPr>
            </w:pPr>
            <w:r w:rsidRPr="00B77E82">
              <w:rPr>
                <w:rFonts w:ascii="Poppins" w:hAnsi="Poppins"/>
                <w:color w:val="auto"/>
                <w:sz w:val="18"/>
                <w:rPrChange w:id="3236" w:author="Stuart McLarnon (NESO)" w:date="2024-11-18T11:12:00Z">
                  <w:rPr>
                    <w:color w:val="auto"/>
                    <w:sz w:val="18"/>
                  </w:rPr>
                </w:rPrChange>
              </w:rPr>
              <w:t>OC10</w:t>
            </w:r>
          </w:p>
          <w:p w14:paraId="1AD46613" w14:textId="4F3508A3" w:rsidR="00BC33F2" w:rsidRPr="00B77E82" w:rsidRDefault="00BC33F2" w:rsidP="003E1EE5">
            <w:pPr>
              <w:jc w:val="both"/>
              <w:rPr>
                <w:rFonts w:ascii="Poppins" w:hAnsi="Poppins"/>
                <w:color w:val="auto"/>
                <w:sz w:val="18"/>
                <w:rPrChange w:id="3237" w:author="Stuart McLarnon (NESO)" w:date="2024-11-18T11:12:00Z">
                  <w:rPr>
                    <w:color w:val="auto"/>
                    <w:sz w:val="18"/>
                  </w:rPr>
                </w:rPrChange>
              </w:rPr>
            </w:pPr>
            <w:r w:rsidRPr="00B77E82">
              <w:rPr>
                <w:rFonts w:ascii="Poppins" w:hAnsi="Poppins"/>
                <w:color w:val="auto"/>
                <w:sz w:val="18"/>
                <w:rPrChange w:id="3238" w:author="Stuart McLarnon (NESO)" w:date="2024-11-18T11:12:00Z">
                  <w:rPr>
                    <w:color w:val="auto"/>
                    <w:sz w:val="18"/>
                  </w:rPr>
                </w:rPrChange>
              </w:rPr>
              <w:t>OC12</w:t>
            </w:r>
          </w:p>
          <w:p w14:paraId="3A10FC19" w14:textId="0E441C89" w:rsidR="00BC33F2" w:rsidRPr="00B77E82" w:rsidRDefault="00BC33F2" w:rsidP="003E1EE5">
            <w:pPr>
              <w:jc w:val="both"/>
              <w:rPr>
                <w:rFonts w:ascii="Poppins" w:hAnsi="Poppins"/>
                <w:color w:val="auto"/>
                <w:sz w:val="18"/>
                <w:rPrChange w:id="3239" w:author="Stuart McLarnon (NESO)" w:date="2024-11-18T11:12:00Z">
                  <w:rPr>
                    <w:color w:val="auto"/>
                    <w:sz w:val="18"/>
                  </w:rPr>
                </w:rPrChange>
              </w:rPr>
            </w:pPr>
            <w:r w:rsidRPr="00B77E82">
              <w:rPr>
                <w:rFonts w:ascii="Poppins" w:hAnsi="Poppins"/>
                <w:color w:val="auto"/>
                <w:sz w:val="18"/>
                <w:rPrChange w:id="3240" w:author="Stuart McLarnon (NESO)" w:date="2024-11-18T11:12:00Z">
                  <w:rPr>
                    <w:color w:val="auto"/>
                    <w:sz w:val="18"/>
                  </w:rPr>
                </w:rPrChange>
              </w:rPr>
              <w:t>BC2 (</w:t>
            </w:r>
            <w:proofErr w:type="gramStart"/>
            <w:r w:rsidRPr="00B77E82">
              <w:rPr>
                <w:rFonts w:ascii="Poppins" w:hAnsi="Poppins"/>
                <w:color w:val="auto"/>
                <w:sz w:val="18"/>
                <w:rPrChange w:id="3241" w:author="Stuart McLarnon (NESO)" w:date="2024-11-18T11:12:00Z">
                  <w:rPr>
                    <w:color w:val="auto"/>
                    <w:sz w:val="18"/>
                  </w:rPr>
                </w:rPrChange>
              </w:rPr>
              <w:t>in particular BC</w:t>
            </w:r>
            <w:proofErr w:type="gramEnd"/>
            <w:r w:rsidRPr="00B77E82">
              <w:rPr>
                <w:rFonts w:ascii="Poppins" w:hAnsi="Poppins"/>
                <w:color w:val="auto"/>
                <w:sz w:val="18"/>
                <w:rPrChange w:id="3242" w:author="Stuart McLarnon (NESO)" w:date="2024-11-18T11:12:00Z">
                  <w:rPr>
                    <w:color w:val="auto"/>
                    <w:sz w:val="18"/>
                  </w:rPr>
                </w:rPrChange>
              </w:rPr>
              <w:t>.2.9)</w:t>
            </w:r>
          </w:p>
          <w:p w14:paraId="38A425D2" w14:textId="46DF78BD" w:rsidR="00BC33F2" w:rsidRPr="00B77E82" w:rsidRDefault="00BC33F2" w:rsidP="003E1EE5">
            <w:pPr>
              <w:jc w:val="both"/>
              <w:rPr>
                <w:rFonts w:ascii="Poppins" w:hAnsi="Poppins"/>
                <w:color w:val="auto"/>
                <w:sz w:val="18"/>
                <w:rPrChange w:id="3243" w:author="Stuart McLarnon (NESO)" w:date="2024-11-18T11:12:00Z">
                  <w:rPr>
                    <w:color w:val="auto"/>
                    <w:sz w:val="18"/>
                  </w:rPr>
                </w:rPrChange>
              </w:rPr>
            </w:pPr>
            <w:r w:rsidRPr="00B77E82">
              <w:rPr>
                <w:rFonts w:ascii="Poppins" w:hAnsi="Poppins"/>
                <w:color w:val="auto"/>
                <w:sz w:val="18"/>
                <w:rPrChange w:id="3244" w:author="Stuart McLarnon (NESO)" w:date="2024-11-18T11:12:00Z">
                  <w:rPr>
                    <w:color w:val="auto"/>
                    <w:sz w:val="18"/>
                  </w:rPr>
                </w:rPrChange>
              </w:rPr>
              <w:t>BC3</w:t>
            </w:r>
          </w:p>
          <w:p w14:paraId="0C4BC1DC" w14:textId="5352FE0F" w:rsidR="00BC33F2" w:rsidRPr="00B77E82" w:rsidRDefault="00BC33F2" w:rsidP="003E1EE5">
            <w:pPr>
              <w:jc w:val="both"/>
              <w:rPr>
                <w:rFonts w:ascii="Poppins" w:hAnsi="Poppins"/>
                <w:color w:val="auto"/>
                <w:sz w:val="18"/>
                <w:rPrChange w:id="3245" w:author="Stuart McLarnon (NESO)" w:date="2024-11-18T11:12:00Z">
                  <w:rPr>
                    <w:color w:val="auto"/>
                    <w:sz w:val="18"/>
                  </w:rPr>
                </w:rPrChange>
              </w:rPr>
            </w:pPr>
            <w:r w:rsidRPr="00B77E82">
              <w:rPr>
                <w:rFonts w:ascii="Poppins" w:hAnsi="Poppins"/>
                <w:color w:val="auto"/>
                <w:sz w:val="18"/>
                <w:rPrChange w:id="3246" w:author="Stuart McLarnon (NESO)" w:date="2024-11-18T11:12:00Z">
                  <w:rPr>
                    <w:color w:val="auto"/>
                    <w:sz w:val="18"/>
                  </w:rPr>
                </w:rPrChange>
              </w:rPr>
              <w:t xml:space="preserve">In satisfying the above </w:t>
            </w:r>
            <w:r w:rsidR="0039354D">
              <w:rPr>
                <w:rFonts w:ascii="Poppins" w:hAnsi="Poppins"/>
                <w:color w:val="auto"/>
                <w:sz w:val="18"/>
                <w:rPrChange w:id="3247" w:author="Stuart McLarnon (NESO)" w:date="2024-11-18T11:12:00Z">
                  <w:rPr>
                    <w:color w:val="auto"/>
                    <w:sz w:val="18"/>
                  </w:rPr>
                </w:rPrChange>
              </w:rPr>
              <w:t>Grid Code</w:t>
            </w:r>
            <w:r w:rsidRPr="00B77E82">
              <w:rPr>
                <w:rFonts w:ascii="Poppins" w:hAnsi="Poppins"/>
                <w:color w:val="auto"/>
                <w:sz w:val="18"/>
                <w:rPrChange w:id="3248" w:author="Stuart McLarnon (NESO)" w:date="2024-11-18T11:12:00Z">
                  <w:rPr>
                    <w:color w:val="auto"/>
                    <w:sz w:val="18"/>
                  </w:rPr>
                </w:rPrChange>
              </w:rPr>
              <w:t xml:space="preserve"> requirements, Non-Embedded Customers (which would include a Closed Distribution System), would meet one or more of the requirements of the System </w:t>
            </w:r>
            <w:r w:rsidR="00FE67B4" w:rsidRPr="00B77E82">
              <w:rPr>
                <w:rFonts w:ascii="Poppins" w:hAnsi="Poppins"/>
                <w:color w:val="auto"/>
                <w:sz w:val="18"/>
                <w:rPrChange w:id="3249" w:author="Stuart McLarnon (NESO)" w:date="2024-11-18T11:12:00Z">
                  <w:rPr>
                    <w:color w:val="auto"/>
                    <w:sz w:val="18"/>
                  </w:rPr>
                </w:rPrChange>
              </w:rPr>
              <w:t>Restoration</w:t>
            </w:r>
            <w:r w:rsidR="00FE67B4" w:rsidRPr="00B77E82" w:rsidDel="00FE67B4">
              <w:rPr>
                <w:rFonts w:ascii="Poppins" w:hAnsi="Poppins"/>
                <w:color w:val="auto"/>
                <w:sz w:val="18"/>
                <w:rPrChange w:id="3250" w:author="Stuart McLarnon (NESO)" w:date="2024-11-18T11:12:00Z">
                  <w:rPr>
                    <w:color w:val="auto"/>
                    <w:sz w:val="18"/>
                  </w:rPr>
                </w:rPrChange>
              </w:rPr>
              <w:t xml:space="preserve"> </w:t>
            </w:r>
            <w:r w:rsidRPr="00B77E82">
              <w:rPr>
                <w:rFonts w:ascii="Poppins" w:hAnsi="Poppins"/>
                <w:color w:val="auto"/>
                <w:sz w:val="18"/>
                <w:rPrChange w:id="3251" w:author="Stuart McLarnon (NESO)" w:date="2024-11-18T11:12:00Z">
                  <w:rPr>
                    <w:color w:val="auto"/>
                    <w:sz w:val="18"/>
                  </w:rPr>
                </w:rPrChange>
              </w:rPr>
              <w:t xml:space="preserve">Plan.  </w:t>
            </w:r>
          </w:p>
          <w:p w14:paraId="5158BCDC" w14:textId="51C8927E" w:rsidR="00BC33F2" w:rsidRPr="00B77E82" w:rsidRDefault="00BC33F2" w:rsidP="003E1EE5">
            <w:pPr>
              <w:jc w:val="both"/>
              <w:rPr>
                <w:rFonts w:ascii="Poppins" w:hAnsi="Poppins"/>
                <w:i/>
                <w:color w:val="auto"/>
                <w:sz w:val="18"/>
                <w:rPrChange w:id="3252" w:author="Stuart McLarnon (NESO)" w:date="2024-11-18T11:12:00Z">
                  <w:rPr>
                    <w:i/>
                    <w:color w:val="auto"/>
                    <w:sz w:val="18"/>
                  </w:rPr>
                </w:rPrChange>
              </w:rPr>
            </w:pPr>
            <w:r w:rsidRPr="00B77E82">
              <w:rPr>
                <w:rFonts w:ascii="Poppins" w:hAnsi="Poppins"/>
                <w:color w:val="auto"/>
                <w:sz w:val="18"/>
                <w:rPrChange w:id="3253" w:author="Stuart McLarnon (NESO)" w:date="2024-11-18T11:12:00Z">
                  <w:rPr>
                    <w:color w:val="auto"/>
                    <w:sz w:val="18"/>
                  </w:rPr>
                </w:rPrChange>
              </w:rPr>
              <w:t xml:space="preserve">All Transmission Connected Closed Distribution Systems would have to be BM and CUSC Parties and </w:t>
            </w:r>
            <w:r w:rsidRPr="00B77E82">
              <w:rPr>
                <w:rFonts w:ascii="Poppins" w:hAnsi="Poppins"/>
                <w:color w:val="auto"/>
                <w:sz w:val="18"/>
                <w:rPrChange w:id="3254" w:author="Stuart McLarnon (NESO)" w:date="2024-11-18T11:12:00Z">
                  <w:rPr>
                    <w:color w:val="auto"/>
                    <w:sz w:val="18"/>
                  </w:rPr>
                </w:rPrChange>
              </w:rPr>
              <w:lastRenderedPageBreak/>
              <w:t>hence satisfy the requirements of the Emergency and Restoration Code.  There is no concept of a Transmission Connected Non</w:t>
            </w:r>
            <w:r w:rsidR="00FA7098" w:rsidRPr="00B77E82">
              <w:rPr>
                <w:rFonts w:ascii="Poppins" w:hAnsi="Poppins"/>
                <w:color w:val="auto"/>
                <w:sz w:val="18"/>
                <w:rPrChange w:id="3255" w:author="Stuart McLarnon (NESO)" w:date="2024-11-18T11:12:00Z">
                  <w:rPr>
                    <w:color w:val="auto"/>
                    <w:sz w:val="18"/>
                  </w:rPr>
                </w:rPrChange>
              </w:rPr>
              <w:t>-</w:t>
            </w:r>
            <w:r w:rsidRPr="00B77E82">
              <w:rPr>
                <w:rFonts w:ascii="Poppins" w:hAnsi="Poppins"/>
                <w:color w:val="auto"/>
                <w:sz w:val="18"/>
                <w:rPrChange w:id="3256" w:author="Stuart McLarnon (NESO)" w:date="2024-11-18T11:12:00Z">
                  <w:rPr>
                    <w:color w:val="auto"/>
                    <w:sz w:val="18"/>
                  </w:rPr>
                </w:rPrChange>
              </w:rPr>
              <w:t>CUSC Party</w:t>
            </w:r>
            <w:ins w:id="3257" w:author="Stuart McLarnon (NESO)" w:date="2025-03-12T10:20:00Z" w16du:dateUtc="2025-03-12T10:20:00Z">
              <w:r w:rsidR="00B44C60">
                <w:rPr>
                  <w:rFonts w:ascii="Poppins" w:hAnsi="Poppins"/>
                  <w:color w:val="auto"/>
                  <w:sz w:val="18"/>
                </w:rPr>
                <w:t>.</w:t>
              </w:r>
            </w:ins>
            <w:del w:id="3258" w:author="Stuart McLarnon (NESO)" w:date="2025-03-12T10:20:00Z" w16du:dateUtc="2025-03-12T10:20:00Z">
              <w:r w:rsidRPr="00B77E82" w:rsidDel="00B44C60">
                <w:rPr>
                  <w:rFonts w:ascii="Poppins" w:hAnsi="Poppins"/>
                  <w:color w:val="auto"/>
                  <w:sz w:val="18"/>
                  <w:rPrChange w:id="3259" w:author="Stuart McLarnon (NESO)" w:date="2024-11-18T11:12:00Z">
                    <w:rPr>
                      <w:color w:val="auto"/>
                      <w:sz w:val="18"/>
                    </w:rPr>
                  </w:rPrChange>
                </w:rPr>
                <w:delText xml:space="preserve"> </w:delText>
              </w:r>
            </w:del>
          </w:p>
        </w:tc>
      </w:tr>
      <w:tr w:rsidR="004C7CF5" w:rsidRPr="00B77E82" w14:paraId="63595DD2" w14:textId="51239875" w:rsidTr="00281A9E">
        <w:trPr>
          <w:trHeight w:val="570"/>
        </w:trPr>
        <w:tc>
          <w:tcPr>
            <w:tcW w:w="1775" w:type="dxa"/>
            <w:vMerge/>
          </w:tcPr>
          <w:p w14:paraId="6C3B7FCC" w14:textId="2E95724B" w:rsidR="00BC33F2" w:rsidRPr="00B77E82" w:rsidRDefault="00BC33F2" w:rsidP="003E1EE5">
            <w:pPr>
              <w:jc w:val="both"/>
              <w:rPr>
                <w:rFonts w:ascii="Poppins" w:hAnsi="Poppins"/>
                <w:color w:val="auto"/>
                <w:sz w:val="18"/>
                <w:rPrChange w:id="3260" w:author="Stuart McLarnon (NESO)" w:date="2024-11-18T11:12:00Z">
                  <w:rPr>
                    <w:color w:val="auto"/>
                    <w:sz w:val="18"/>
                  </w:rPr>
                </w:rPrChange>
              </w:rPr>
            </w:pPr>
          </w:p>
        </w:tc>
        <w:tc>
          <w:tcPr>
            <w:tcW w:w="994" w:type="dxa"/>
          </w:tcPr>
          <w:p w14:paraId="41A2965E" w14:textId="79374324" w:rsidR="00BC33F2" w:rsidRPr="00B77E82" w:rsidRDefault="00BC33F2" w:rsidP="003E1EE5">
            <w:pPr>
              <w:jc w:val="both"/>
              <w:rPr>
                <w:rFonts w:ascii="Poppins" w:hAnsi="Poppins"/>
                <w:color w:val="auto"/>
                <w:sz w:val="18"/>
                <w:rPrChange w:id="3261" w:author="Stuart McLarnon (NESO)" w:date="2024-11-18T11:12:00Z">
                  <w:rPr>
                    <w:color w:val="auto"/>
                    <w:sz w:val="18"/>
                  </w:rPr>
                </w:rPrChange>
              </w:rPr>
            </w:pPr>
            <w:r w:rsidRPr="00B77E82">
              <w:rPr>
                <w:rFonts w:ascii="Poppins" w:hAnsi="Poppins"/>
                <w:color w:val="auto"/>
                <w:sz w:val="18"/>
                <w:rPrChange w:id="3262" w:author="Stuart McLarnon (NESO)" w:date="2024-11-18T11:12:00Z">
                  <w:rPr>
                    <w:color w:val="auto"/>
                    <w:sz w:val="18"/>
                  </w:rPr>
                </w:rPrChange>
              </w:rPr>
              <w:t>Existing</w:t>
            </w:r>
          </w:p>
        </w:tc>
        <w:tc>
          <w:tcPr>
            <w:tcW w:w="5873" w:type="dxa"/>
          </w:tcPr>
          <w:p w14:paraId="156F654C" w14:textId="4D56FD1D" w:rsidR="00BC33F2" w:rsidRPr="00B77E82" w:rsidRDefault="00BC33F2" w:rsidP="003E1EE5">
            <w:pPr>
              <w:jc w:val="both"/>
              <w:rPr>
                <w:rFonts w:ascii="Poppins" w:hAnsi="Poppins"/>
                <w:color w:val="auto"/>
                <w:sz w:val="18"/>
                <w:rPrChange w:id="3263" w:author="Stuart McLarnon (NESO)" w:date="2024-11-18T11:12:00Z">
                  <w:rPr>
                    <w:color w:val="auto"/>
                    <w:sz w:val="18"/>
                  </w:rPr>
                </w:rPrChange>
              </w:rPr>
            </w:pPr>
            <w:r w:rsidRPr="00B77E82">
              <w:rPr>
                <w:rFonts w:ascii="Poppins" w:hAnsi="Poppins"/>
                <w:color w:val="auto"/>
                <w:sz w:val="18"/>
                <w:rPrChange w:id="3264" w:author="Stuart McLarnon (NESO)" w:date="2024-11-18T11:12:00Z">
                  <w:rPr>
                    <w:color w:val="auto"/>
                    <w:sz w:val="18"/>
                  </w:rPr>
                </w:rPrChange>
              </w:rPr>
              <w:t xml:space="preserve">Any Non-Embedded Customer who is a GB Code User and which has a CUSC Contract with </w:t>
            </w:r>
            <w:del w:id="3265" w:author="Stuart McLarnon (NESO)" w:date="2024-11-18T11:12:00Z">
              <w:r w:rsidR="00E917F9" w:rsidRPr="00D731B1">
                <w:rPr>
                  <w:color w:val="auto"/>
                  <w:sz w:val="18"/>
                </w:rPr>
                <w:delText>NG</w:delText>
              </w:r>
              <w:r w:rsidRPr="00D731B1">
                <w:rPr>
                  <w:color w:val="auto"/>
                  <w:sz w:val="18"/>
                </w:rPr>
                <w:delText>ESO</w:delText>
              </w:r>
            </w:del>
            <w:ins w:id="3266" w:author="Stuart McLarnon (NESO)" w:date="2024-11-18T11:12:00Z">
              <w:r w:rsidR="00C34B53">
                <w:rPr>
                  <w:rFonts w:ascii="Poppins" w:hAnsi="Poppins" w:cs="Poppins"/>
                  <w:color w:val="auto"/>
                  <w:sz w:val="18"/>
                </w:rPr>
                <w:t>NESO</w:t>
              </w:r>
            </w:ins>
            <w:ins w:id="3267" w:author="Stuart McLarnon (NESO)" w:date="2025-01-22T13:53:00Z" w16du:dateUtc="2025-01-22T13:53:00Z">
              <w:r w:rsidR="00AD6811">
                <w:rPr>
                  <w:rFonts w:ascii="Poppins" w:hAnsi="Poppins" w:cs="Poppins"/>
                  <w:color w:val="auto"/>
                  <w:sz w:val="18"/>
                </w:rPr>
                <w:t>.</w:t>
              </w:r>
            </w:ins>
          </w:p>
        </w:tc>
        <w:tc>
          <w:tcPr>
            <w:tcW w:w="5103" w:type="dxa"/>
          </w:tcPr>
          <w:p w14:paraId="6D8DE395" w14:textId="61A0240D" w:rsidR="00BC33F2" w:rsidRPr="00B77E82" w:rsidRDefault="00BC33F2" w:rsidP="003E1EE5">
            <w:pPr>
              <w:jc w:val="both"/>
              <w:rPr>
                <w:rFonts w:ascii="Poppins" w:hAnsi="Poppins"/>
                <w:color w:val="auto"/>
                <w:sz w:val="18"/>
                <w:rPrChange w:id="3268" w:author="Stuart McLarnon (NESO)" w:date="2024-11-18T11:12:00Z">
                  <w:rPr>
                    <w:color w:val="auto"/>
                    <w:sz w:val="18"/>
                  </w:rPr>
                </w:rPrChange>
              </w:rPr>
            </w:pPr>
            <w:r w:rsidRPr="00B77E82">
              <w:rPr>
                <w:rFonts w:ascii="Poppins" w:hAnsi="Poppins"/>
                <w:color w:val="auto"/>
                <w:sz w:val="18"/>
                <w:rPrChange w:id="3269" w:author="Stuart McLarnon (NESO)" w:date="2024-11-18T11:12:00Z">
                  <w:rPr>
                    <w:color w:val="auto"/>
                    <w:sz w:val="18"/>
                  </w:rPr>
                </w:rPrChange>
              </w:rPr>
              <w:t xml:space="preserve">Applicable </w:t>
            </w:r>
            <w:r w:rsidR="0039354D">
              <w:rPr>
                <w:rFonts w:ascii="Poppins" w:hAnsi="Poppins"/>
                <w:color w:val="auto"/>
                <w:sz w:val="18"/>
                <w:rPrChange w:id="3270" w:author="Stuart McLarnon (NESO)" w:date="2024-11-18T11:12:00Z">
                  <w:rPr>
                    <w:color w:val="auto"/>
                    <w:sz w:val="18"/>
                  </w:rPr>
                </w:rPrChange>
              </w:rPr>
              <w:t>Grid Code</w:t>
            </w:r>
            <w:r w:rsidRPr="00B77E82">
              <w:rPr>
                <w:rFonts w:ascii="Poppins" w:hAnsi="Poppins"/>
                <w:color w:val="auto"/>
                <w:sz w:val="18"/>
                <w:rPrChange w:id="3271" w:author="Stuart McLarnon (NESO)" w:date="2024-11-18T11:12:00Z">
                  <w:rPr>
                    <w:color w:val="auto"/>
                    <w:sz w:val="18"/>
                  </w:rPr>
                </w:rPrChange>
              </w:rPr>
              <w:t xml:space="preserve"> requirements:</w:t>
            </w:r>
          </w:p>
          <w:p w14:paraId="7760B633" w14:textId="54F0226F" w:rsidR="00BC33F2" w:rsidRPr="00B77E82" w:rsidRDefault="00BC33F2" w:rsidP="003E1EE5">
            <w:pPr>
              <w:jc w:val="both"/>
              <w:rPr>
                <w:rFonts w:ascii="Poppins" w:hAnsi="Poppins"/>
                <w:color w:val="auto"/>
                <w:sz w:val="18"/>
                <w:rPrChange w:id="3272" w:author="Stuart McLarnon (NESO)" w:date="2024-11-18T11:12:00Z">
                  <w:rPr>
                    <w:color w:val="auto"/>
                    <w:sz w:val="18"/>
                  </w:rPr>
                </w:rPrChange>
              </w:rPr>
            </w:pPr>
            <w:r w:rsidRPr="00B77E82">
              <w:rPr>
                <w:rFonts w:ascii="Poppins" w:hAnsi="Poppins"/>
                <w:color w:val="auto"/>
                <w:sz w:val="18"/>
                <w:rPrChange w:id="3273" w:author="Stuart McLarnon (NESO)" w:date="2024-11-18T11:12:00Z">
                  <w:rPr>
                    <w:color w:val="auto"/>
                    <w:sz w:val="18"/>
                  </w:rPr>
                </w:rPrChange>
              </w:rPr>
              <w:t>CC6.1.2, CC.6.1.3, CC.6.1.4, CC.6.2.3, CC.6.5</w:t>
            </w:r>
            <w:r w:rsidR="002B32E2" w:rsidRPr="00B77E82">
              <w:rPr>
                <w:rFonts w:ascii="Poppins" w:hAnsi="Poppins"/>
                <w:color w:val="auto"/>
                <w:sz w:val="18"/>
                <w:rPrChange w:id="3274" w:author="Stuart McLarnon (NESO)" w:date="2024-11-18T11:12:00Z">
                  <w:rPr>
                    <w:color w:val="auto"/>
                    <w:sz w:val="18"/>
                  </w:rPr>
                </w:rPrChange>
              </w:rPr>
              <w:t xml:space="preserve">, </w:t>
            </w:r>
            <w:r w:rsidR="008659CD" w:rsidRPr="00B77E82">
              <w:rPr>
                <w:rFonts w:ascii="Poppins" w:hAnsi="Poppins"/>
                <w:color w:val="auto"/>
                <w:sz w:val="18"/>
                <w:rPrChange w:id="3275" w:author="Stuart McLarnon (NESO)" w:date="2024-11-18T11:12:00Z">
                  <w:rPr>
                    <w:color w:val="auto"/>
                    <w:sz w:val="18"/>
                  </w:rPr>
                </w:rPrChange>
              </w:rPr>
              <w:t xml:space="preserve">CC.7.9, </w:t>
            </w:r>
            <w:r w:rsidR="002B32E2" w:rsidRPr="00B77E82">
              <w:rPr>
                <w:rFonts w:ascii="Poppins" w:hAnsi="Poppins"/>
                <w:color w:val="auto"/>
                <w:sz w:val="18"/>
                <w:rPrChange w:id="3276" w:author="Stuart McLarnon (NESO)" w:date="2024-11-18T11:12:00Z">
                  <w:rPr>
                    <w:color w:val="auto"/>
                    <w:sz w:val="18"/>
                  </w:rPr>
                </w:rPrChange>
              </w:rPr>
              <w:t>CC.7.10, CC.7.11</w:t>
            </w:r>
            <w:r w:rsidRPr="00B77E82">
              <w:rPr>
                <w:rFonts w:ascii="Poppins" w:hAnsi="Poppins"/>
                <w:color w:val="auto"/>
                <w:sz w:val="18"/>
                <w:rPrChange w:id="3277" w:author="Stuart McLarnon (NESO)" w:date="2024-11-18T11:12:00Z">
                  <w:rPr>
                    <w:color w:val="auto"/>
                    <w:sz w:val="18"/>
                  </w:rPr>
                </w:rPrChange>
              </w:rPr>
              <w:t>.</w:t>
            </w:r>
          </w:p>
          <w:p w14:paraId="6ACF2E63" w14:textId="6BF1EB9E" w:rsidR="00BC33F2" w:rsidRPr="00B77E82" w:rsidRDefault="00BC33F2" w:rsidP="003E1EE5">
            <w:pPr>
              <w:jc w:val="both"/>
              <w:rPr>
                <w:rFonts w:ascii="Poppins" w:hAnsi="Poppins"/>
                <w:color w:val="auto"/>
                <w:sz w:val="18"/>
                <w:rPrChange w:id="3278" w:author="Stuart McLarnon (NESO)" w:date="2024-11-18T11:12:00Z">
                  <w:rPr>
                    <w:color w:val="auto"/>
                    <w:sz w:val="18"/>
                  </w:rPr>
                </w:rPrChange>
              </w:rPr>
            </w:pPr>
            <w:r w:rsidRPr="00B77E82">
              <w:rPr>
                <w:rFonts w:ascii="Poppins" w:hAnsi="Poppins"/>
                <w:color w:val="auto"/>
                <w:sz w:val="18"/>
                <w:rPrChange w:id="3279" w:author="Stuart McLarnon (NESO)" w:date="2024-11-18T11:12:00Z">
                  <w:rPr>
                    <w:color w:val="auto"/>
                    <w:sz w:val="18"/>
                  </w:rPr>
                </w:rPrChange>
              </w:rPr>
              <w:t xml:space="preserve">OC5.4, OC5.5.4 (only in respect of CUSC Parties who are also Demand Response Providers). </w:t>
            </w:r>
          </w:p>
          <w:p w14:paraId="29338CD8" w14:textId="18BDAB52" w:rsidR="00BC33F2" w:rsidRPr="00B77E82" w:rsidRDefault="00BC33F2" w:rsidP="003E1EE5">
            <w:pPr>
              <w:jc w:val="both"/>
              <w:rPr>
                <w:rFonts w:ascii="Poppins" w:hAnsi="Poppins"/>
                <w:color w:val="auto"/>
                <w:sz w:val="18"/>
                <w:rPrChange w:id="3280" w:author="Stuart McLarnon (NESO)" w:date="2024-11-18T11:12:00Z">
                  <w:rPr>
                    <w:color w:val="auto"/>
                    <w:sz w:val="18"/>
                  </w:rPr>
                </w:rPrChange>
              </w:rPr>
            </w:pPr>
            <w:r w:rsidRPr="00B77E82">
              <w:rPr>
                <w:rFonts w:ascii="Poppins" w:hAnsi="Poppins"/>
                <w:color w:val="auto"/>
                <w:sz w:val="18"/>
                <w:rPrChange w:id="3281" w:author="Stuart McLarnon (NESO)" w:date="2024-11-18T11:12:00Z">
                  <w:rPr>
                    <w:color w:val="auto"/>
                    <w:sz w:val="18"/>
                  </w:rPr>
                </w:rPrChange>
              </w:rPr>
              <w:t xml:space="preserve">OC6.8 </w:t>
            </w:r>
          </w:p>
          <w:p w14:paraId="39AEFE21" w14:textId="5BCA75C0" w:rsidR="00BC33F2" w:rsidRPr="00B77E82" w:rsidRDefault="00BC33F2" w:rsidP="003E1EE5">
            <w:pPr>
              <w:jc w:val="both"/>
              <w:rPr>
                <w:rFonts w:ascii="Poppins" w:hAnsi="Poppins"/>
                <w:color w:val="auto"/>
                <w:sz w:val="18"/>
                <w:rPrChange w:id="3282" w:author="Stuart McLarnon (NESO)" w:date="2024-11-18T11:12:00Z">
                  <w:rPr>
                    <w:color w:val="auto"/>
                    <w:sz w:val="18"/>
                  </w:rPr>
                </w:rPrChange>
              </w:rPr>
            </w:pPr>
            <w:r w:rsidRPr="00B77E82">
              <w:rPr>
                <w:rFonts w:ascii="Poppins" w:hAnsi="Poppins"/>
                <w:color w:val="auto"/>
                <w:sz w:val="18"/>
                <w:rPrChange w:id="3283" w:author="Stuart McLarnon (NESO)" w:date="2024-11-18T11:12:00Z">
                  <w:rPr>
                    <w:color w:val="auto"/>
                    <w:sz w:val="18"/>
                  </w:rPr>
                </w:rPrChange>
              </w:rPr>
              <w:t xml:space="preserve">OC.7.4, OC7.6 (OC7.6 - Scotland and Offshore only) </w:t>
            </w:r>
          </w:p>
          <w:p w14:paraId="095812A8" w14:textId="7BC017B2" w:rsidR="00BC33F2" w:rsidRPr="00B77E82" w:rsidRDefault="00BC33F2" w:rsidP="003E1EE5">
            <w:pPr>
              <w:jc w:val="both"/>
              <w:rPr>
                <w:rFonts w:ascii="Poppins" w:hAnsi="Poppins"/>
                <w:color w:val="auto"/>
                <w:sz w:val="18"/>
                <w:rPrChange w:id="3284" w:author="Stuart McLarnon (NESO)" w:date="2024-11-18T11:12:00Z">
                  <w:rPr>
                    <w:color w:val="auto"/>
                    <w:sz w:val="18"/>
                  </w:rPr>
                </w:rPrChange>
              </w:rPr>
            </w:pPr>
            <w:r w:rsidRPr="00B77E82">
              <w:rPr>
                <w:rFonts w:ascii="Poppins" w:hAnsi="Poppins"/>
                <w:color w:val="auto"/>
                <w:sz w:val="18"/>
                <w:rPrChange w:id="3285" w:author="Stuart McLarnon (NESO)" w:date="2024-11-18T11:12:00Z">
                  <w:rPr>
                    <w:color w:val="auto"/>
                    <w:sz w:val="18"/>
                  </w:rPr>
                </w:rPrChange>
              </w:rPr>
              <w:t>OC9</w:t>
            </w:r>
          </w:p>
          <w:p w14:paraId="12D06245" w14:textId="01905A0F" w:rsidR="00BC33F2" w:rsidRPr="00B77E82" w:rsidRDefault="00BC33F2" w:rsidP="003E1EE5">
            <w:pPr>
              <w:jc w:val="both"/>
              <w:rPr>
                <w:rFonts w:ascii="Poppins" w:hAnsi="Poppins"/>
                <w:color w:val="auto"/>
                <w:sz w:val="18"/>
                <w:rPrChange w:id="3286" w:author="Stuart McLarnon (NESO)" w:date="2024-11-18T11:12:00Z">
                  <w:rPr>
                    <w:color w:val="auto"/>
                    <w:sz w:val="18"/>
                  </w:rPr>
                </w:rPrChange>
              </w:rPr>
            </w:pPr>
            <w:r w:rsidRPr="00B77E82">
              <w:rPr>
                <w:rFonts w:ascii="Poppins" w:hAnsi="Poppins"/>
                <w:color w:val="auto"/>
                <w:sz w:val="18"/>
                <w:rPrChange w:id="3287" w:author="Stuart McLarnon (NESO)" w:date="2024-11-18T11:12:00Z">
                  <w:rPr>
                    <w:color w:val="auto"/>
                    <w:sz w:val="18"/>
                  </w:rPr>
                </w:rPrChange>
              </w:rPr>
              <w:t>OC10</w:t>
            </w:r>
          </w:p>
          <w:p w14:paraId="5F569D1F" w14:textId="1736AD99" w:rsidR="00BC33F2" w:rsidRPr="00B77E82" w:rsidRDefault="00BC33F2" w:rsidP="003E1EE5">
            <w:pPr>
              <w:jc w:val="both"/>
              <w:rPr>
                <w:rFonts w:ascii="Poppins" w:hAnsi="Poppins"/>
                <w:color w:val="auto"/>
                <w:sz w:val="18"/>
                <w:rPrChange w:id="3288" w:author="Stuart McLarnon (NESO)" w:date="2024-11-18T11:12:00Z">
                  <w:rPr>
                    <w:color w:val="auto"/>
                    <w:sz w:val="18"/>
                  </w:rPr>
                </w:rPrChange>
              </w:rPr>
            </w:pPr>
            <w:r w:rsidRPr="00B77E82">
              <w:rPr>
                <w:rFonts w:ascii="Poppins" w:hAnsi="Poppins"/>
                <w:color w:val="auto"/>
                <w:sz w:val="18"/>
                <w:rPrChange w:id="3289" w:author="Stuart McLarnon (NESO)" w:date="2024-11-18T11:12:00Z">
                  <w:rPr>
                    <w:color w:val="auto"/>
                    <w:sz w:val="18"/>
                  </w:rPr>
                </w:rPrChange>
              </w:rPr>
              <w:t>OC12</w:t>
            </w:r>
          </w:p>
          <w:p w14:paraId="7DD069D5" w14:textId="4483627E" w:rsidR="00BC33F2" w:rsidRPr="00B77E82" w:rsidRDefault="00BC33F2" w:rsidP="003E1EE5">
            <w:pPr>
              <w:jc w:val="both"/>
              <w:rPr>
                <w:rFonts w:ascii="Poppins" w:hAnsi="Poppins"/>
                <w:color w:val="auto"/>
                <w:sz w:val="18"/>
                <w:rPrChange w:id="3290" w:author="Stuart McLarnon (NESO)" w:date="2024-11-18T11:12:00Z">
                  <w:rPr>
                    <w:color w:val="auto"/>
                    <w:sz w:val="18"/>
                  </w:rPr>
                </w:rPrChange>
              </w:rPr>
            </w:pPr>
            <w:r w:rsidRPr="00B77E82">
              <w:rPr>
                <w:rFonts w:ascii="Poppins" w:hAnsi="Poppins"/>
                <w:color w:val="auto"/>
                <w:sz w:val="18"/>
                <w:rPrChange w:id="3291" w:author="Stuart McLarnon (NESO)" w:date="2024-11-18T11:12:00Z">
                  <w:rPr>
                    <w:color w:val="auto"/>
                    <w:sz w:val="18"/>
                  </w:rPr>
                </w:rPrChange>
              </w:rPr>
              <w:t>BC2 (</w:t>
            </w:r>
            <w:proofErr w:type="gramStart"/>
            <w:r w:rsidRPr="00B77E82">
              <w:rPr>
                <w:rFonts w:ascii="Poppins" w:hAnsi="Poppins"/>
                <w:color w:val="auto"/>
                <w:sz w:val="18"/>
                <w:rPrChange w:id="3292" w:author="Stuart McLarnon (NESO)" w:date="2024-11-18T11:12:00Z">
                  <w:rPr>
                    <w:color w:val="auto"/>
                    <w:sz w:val="18"/>
                  </w:rPr>
                </w:rPrChange>
              </w:rPr>
              <w:t>in particular BC</w:t>
            </w:r>
            <w:proofErr w:type="gramEnd"/>
            <w:r w:rsidRPr="00B77E82">
              <w:rPr>
                <w:rFonts w:ascii="Poppins" w:hAnsi="Poppins"/>
                <w:color w:val="auto"/>
                <w:sz w:val="18"/>
                <w:rPrChange w:id="3293" w:author="Stuart McLarnon (NESO)" w:date="2024-11-18T11:12:00Z">
                  <w:rPr>
                    <w:color w:val="auto"/>
                    <w:sz w:val="18"/>
                  </w:rPr>
                </w:rPrChange>
              </w:rPr>
              <w:t>.2.9)</w:t>
            </w:r>
          </w:p>
          <w:p w14:paraId="3F79063E" w14:textId="637613CE" w:rsidR="00BC33F2" w:rsidRPr="00B77E82" w:rsidRDefault="00BC33F2" w:rsidP="003E1EE5">
            <w:pPr>
              <w:jc w:val="both"/>
              <w:rPr>
                <w:rFonts w:ascii="Poppins" w:hAnsi="Poppins"/>
                <w:color w:val="auto"/>
                <w:sz w:val="18"/>
                <w:rPrChange w:id="3294" w:author="Stuart McLarnon (NESO)" w:date="2024-11-18T11:12:00Z">
                  <w:rPr>
                    <w:color w:val="auto"/>
                    <w:sz w:val="18"/>
                  </w:rPr>
                </w:rPrChange>
              </w:rPr>
            </w:pPr>
            <w:r w:rsidRPr="00B77E82">
              <w:rPr>
                <w:rFonts w:ascii="Poppins" w:hAnsi="Poppins"/>
                <w:color w:val="auto"/>
                <w:sz w:val="18"/>
                <w:rPrChange w:id="3295" w:author="Stuart McLarnon (NESO)" w:date="2024-11-18T11:12:00Z">
                  <w:rPr>
                    <w:color w:val="auto"/>
                    <w:sz w:val="18"/>
                  </w:rPr>
                </w:rPrChange>
              </w:rPr>
              <w:t xml:space="preserve">In satisfying the above </w:t>
            </w:r>
            <w:r w:rsidR="0039354D">
              <w:rPr>
                <w:rFonts w:ascii="Poppins" w:hAnsi="Poppins"/>
                <w:color w:val="auto"/>
                <w:sz w:val="18"/>
                <w:rPrChange w:id="3296" w:author="Stuart McLarnon (NESO)" w:date="2024-11-18T11:12:00Z">
                  <w:rPr>
                    <w:color w:val="auto"/>
                    <w:sz w:val="18"/>
                  </w:rPr>
                </w:rPrChange>
              </w:rPr>
              <w:t>Grid Code</w:t>
            </w:r>
            <w:r w:rsidRPr="00B77E82">
              <w:rPr>
                <w:rFonts w:ascii="Poppins" w:hAnsi="Poppins"/>
                <w:color w:val="auto"/>
                <w:sz w:val="18"/>
                <w:rPrChange w:id="3297" w:author="Stuart McLarnon (NESO)" w:date="2024-11-18T11:12:00Z">
                  <w:rPr>
                    <w:color w:val="auto"/>
                    <w:sz w:val="18"/>
                  </w:rPr>
                </w:rPrChange>
              </w:rPr>
              <w:t xml:space="preserve"> requirements, Non-Embedded Customers would meet one or more of the requirements of the System </w:t>
            </w:r>
            <w:r w:rsidR="00FE67B4" w:rsidRPr="00B77E82">
              <w:rPr>
                <w:rFonts w:ascii="Poppins" w:hAnsi="Poppins"/>
                <w:color w:val="auto"/>
                <w:sz w:val="18"/>
                <w:rPrChange w:id="3298" w:author="Stuart McLarnon (NESO)" w:date="2024-11-18T11:12:00Z">
                  <w:rPr>
                    <w:color w:val="auto"/>
                    <w:sz w:val="18"/>
                  </w:rPr>
                </w:rPrChange>
              </w:rPr>
              <w:t>Restoration</w:t>
            </w:r>
            <w:r w:rsidR="00FE67B4" w:rsidRPr="00B77E82" w:rsidDel="00FE67B4">
              <w:rPr>
                <w:rFonts w:ascii="Poppins" w:hAnsi="Poppins"/>
                <w:color w:val="auto"/>
                <w:sz w:val="18"/>
                <w:rPrChange w:id="3299" w:author="Stuart McLarnon (NESO)" w:date="2024-11-18T11:12:00Z">
                  <w:rPr>
                    <w:color w:val="auto"/>
                    <w:sz w:val="18"/>
                  </w:rPr>
                </w:rPrChange>
              </w:rPr>
              <w:t xml:space="preserve"> </w:t>
            </w:r>
            <w:r w:rsidRPr="00B77E82">
              <w:rPr>
                <w:rFonts w:ascii="Poppins" w:hAnsi="Poppins"/>
                <w:color w:val="auto"/>
                <w:sz w:val="18"/>
                <w:rPrChange w:id="3300" w:author="Stuart McLarnon (NESO)" w:date="2024-11-18T11:12:00Z">
                  <w:rPr>
                    <w:color w:val="auto"/>
                    <w:sz w:val="18"/>
                  </w:rPr>
                </w:rPrChange>
              </w:rPr>
              <w:t xml:space="preserve">Plan.  </w:t>
            </w:r>
          </w:p>
          <w:p w14:paraId="20F147BA" w14:textId="6F55FEF9" w:rsidR="00BC33F2" w:rsidRPr="00B77E82" w:rsidRDefault="00BC33F2" w:rsidP="003E1EE5">
            <w:pPr>
              <w:jc w:val="both"/>
              <w:rPr>
                <w:rFonts w:ascii="Poppins" w:hAnsi="Poppins"/>
                <w:color w:val="auto"/>
                <w:sz w:val="18"/>
                <w:rPrChange w:id="3301" w:author="Stuart McLarnon (NESO)" w:date="2024-11-18T11:12:00Z">
                  <w:rPr>
                    <w:color w:val="auto"/>
                    <w:sz w:val="18"/>
                  </w:rPr>
                </w:rPrChange>
              </w:rPr>
            </w:pPr>
            <w:r w:rsidRPr="00B77E82">
              <w:rPr>
                <w:rFonts w:ascii="Poppins" w:hAnsi="Poppins"/>
                <w:color w:val="auto"/>
                <w:sz w:val="18"/>
                <w:rPrChange w:id="3302" w:author="Stuart McLarnon (NESO)" w:date="2024-11-18T11:12:00Z">
                  <w:rPr>
                    <w:color w:val="auto"/>
                    <w:sz w:val="18"/>
                  </w:rPr>
                </w:rPrChange>
              </w:rPr>
              <w:t xml:space="preserve">All Transmission Connected Demand Facilities would have to be BM and CUSC Parties (which would include Closed Distribution Systems) and hence satisfy the requirements of the Emergency and Restoration Code.  </w:t>
            </w:r>
            <w:r w:rsidRPr="00B77E82">
              <w:rPr>
                <w:rFonts w:ascii="Poppins" w:hAnsi="Poppins"/>
                <w:color w:val="auto"/>
                <w:sz w:val="18"/>
                <w:rPrChange w:id="3303" w:author="Stuart McLarnon (NESO)" w:date="2024-11-18T11:12:00Z">
                  <w:rPr>
                    <w:color w:val="auto"/>
                    <w:sz w:val="18"/>
                  </w:rPr>
                </w:rPrChange>
              </w:rPr>
              <w:lastRenderedPageBreak/>
              <w:t>There is no concept of an Embedded Non-Embedded Customer.</w:t>
            </w:r>
          </w:p>
        </w:tc>
      </w:tr>
      <w:tr w:rsidR="004C7CF5" w:rsidRPr="00B77E82" w14:paraId="68DD0AD5" w14:textId="1E9AAD22" w:rsidTr="00281A9E">
        <w:trPr>
          <w:trHeight w:val="2965"/>
        </w:trPr>
        <w:tc>
          <w:tcPr>
            <w:tcW w:w="1775" w:type="dxa"/>
          </w:tcPr>
          <w:p w14:paraId="7671246B" w14:textId="78FE9343" w:rsidR="00BC33F2" w:rsidRPr="00B77E82" w:rsidRDefault="00BC33F2" w:rsidP="003E1EE5">
            <w:pPr>
              <w:jc w:val="both"/>
              <w:rPr>
                <w:rFonts w:ascii="Poppins" w:hAnsi="Poppins"/>
                <w:color w:val="auto"/>
                <w:sz w:val="18"/>
                <w:rPrChange w:id="3304" w:author="Stuart McLarnon (NESO)" w:date="2024-11-18T11:12:00Z">
                  <w:rPr>
                    <w:color w:val="auto"/>
                    <w:sz w:val="18"/>
                  </w:rPr>
                </w:rPrChange>
              </w:rPr>
            </w:pPr>
            <w:r w:rsidRPr="00B77E82">
              <w:rPr>
                <w:rFonts w:ascii="Poppins" w:hAnsi="Poppins"/>
                <w:color w:val="auto"/>
                <w:sz w:val="18"/>
                <w:rPrChange w:id="3305" w:author="Stuart McLarnon (NESO)" w:date="2024-11-18T11:12:00Z">
                  <w:rPr>
                    <w:color w:val="auto"/>
                    <w:sz w:val="18"/>
                  </w:rPr>
                </w:rPrChange>
              </w:rPr>
              <w:lastRenderedPageBreak/>
              <w:t xml:space="preserve">Providers of </w:t>
            </w:r>
            <w:proofErr w:type="spellStart"/>
            <w:r w:rsidRPr="00B77E82">
              <w:rPr>
                <w:rFonts w:ascii="Poppins" w:hAnsi="Poppins"/>
                <w:color w:val="auto"/>
                <w:sz w:val="18"/>
                <w:rPrChange w:id="3306" w:author="Stuart McLarnon (NESO)" w:date="2024-11-18T11:12:00Z">
                  <w:rPr>
                    <w:color w:val="auto"/>
                    <w:sz w:val="18"/>
                  </w:rPr>
                </w:rPrChange>
              </w:rPr>
              <w:t>redispatching</w:t>
            </w:r>
            <w:proofErr w:type="spellEnd"/>
            <w:r w:rsidRPr="00B77E82">
              <w:rPr>
                <w:rFonts w:ascii="Poppins" w:hAnsi="Poppins"/>
                <w:color w:val="auto"/>
                <w:sz w:val="18"/>
                <w:rPrChange w:id="3307" w:author="Stuart McLarnon (NESO)" w:date="2024-11-18T11:12:00Z">
                  <w:rPr>
                    <w:color w:val="auto"/>
                    <w:sz w:val="18"/>
                  </w:rPr>
                </w:rPrChange>
              </w:rPr>
              <w:t xml:space="preserve"> of power generating modules or demand facilities by means of aggregation and providers of active power reserve in accordance with Title 8 of Regulation 2017/1485</w:t>
            </w:r>
            <w:ins w:id="3308" w:author="Stuart McLarnon (NESO)" w:date="2025-03-12T10:21:00Z" w16du:dateUtc="2025-03-12T10:21:00Z">
              <w:r w:rsidR="00B44C60">
                <w:rPr>
                  <w:rFonts w:ascii="Poppins" w:hAnsi="Poppins"/>
                  <w:color w:val="auto"/>
                  <w:sz w:val="18"/>
                </w:rPr>
                <w:t>.</w:t>
              </w:r>
            </w:ins>
          </w:p>
        </w:tc>
        <w:tc>
          <w:tcPr>
            <w:tcW w:w="994" w:type="dxa"/>
          </w:tcPr>
          <w:p w14:paraId="6D8F029F" w14:textId="5400CEBA" w:rsidR="00BC33F2" w:rsidRPr="00B77E82" w:rsidRDefault="00BC33F2" w:rsidP="003E1EE5">
            <w:pPr>
              <w:jc w:val="both"/>
              <w:rPr>
                <w:rFonts w:ascii="Poppins" w:hAnsi="Poppins"/>
                <w:color w:val="auto"/>
                <w:sz w:val="18"/>
                <w:rPrChange w:id="3309" w:author="Stuart McLarnon (NESO)" w:date="2024-11-18T11:12:00Z">
                  <w:rPr>
                    <w:color w:val="auto"/>
                    <w:sz w:val="18"/>
                  </w:rPr>
                </w:rPrChange>
              </w:rPr>
            </w:pPr>
            <w:r w:rsidRPr="00B77E82">
              <w:rPr>
                <w:rFonts w:ascii="Poppins" w:hAnsi="Poppins"/>
                <w:color w:val="auto"/>
                <w:sz w:val="18"/>
                <w:rPrChange w:id="3310" w:author="Stuart McLarnon (NESO)" w:date="2024-11-18T11:12:00Z">
                  <w:rPr>
                    <w:color w:val="auto"/>
                    <w:sz w:val="18"/>
                  </w:rPr>
                </w:rPrChange>
              </w:rPr>
              <w:t>New &amp; Existing</w:t>
            </w:r>
          </w:p>
        </w:tc>
        <w:tc>
          <w:tcPr>
            <w:tcW w:w="5873" w:type="dxa"/>
          </w:tcPr>
          <w:p w14:paraId="22648161" w14:textId="14E884A9" w:rsidR="00BC33F2" w:rsidRPr="00B77E82" w:rsidRDefault="00BC33F2" w:rsidP="003E1EE5">
            <w:pPr>
              <w:jc w:val="both"/>
              <w:rPr>
                <w:rFonts w:ascii="Poppins" w:hAnsi="Poppins"/>
                <w:color w:val="auto"/>
                <w:sz w:val="18"/>
                <w:rPrChange w:id="3311" w:author="Stuart McLarnon (NESO)" w:date="2024-11-18T11:12:00Z">
                  <w:rPr>
                    <w:color w:val="auto"/>
                    <w:sz w:val="18"/>
                  </w:rPr>
                </w:rPrChange>
              </w:rPr>
            </w:pPr>
            <w:r w:rsidRPr="00B77E82">
              <w:rPr>
                <w:rFonts w:ascii="Poppins" w:hAnsi="Poppins"/>
                <w:color w:val="auto"/>
                <w:sz w:val="18"/>
                <w:rPrChange w:id="3312" w:author="Stuart McLarnon (NESO)" w:date="2024-11-18T11:12:00Z">
                  <w:rPr>
                    <w:color w:val="auto"/>
                    <w:sz w:val="18"/>
                  </w:rPr>
                </w:rPrChange>
              </w:rPr>
              <w:t xml:space="preserve">BM Participants including Virtual Lead Parties. </w:t>
            </w:r>
          </w:p>
        </w:tc>
        <w:tc>
          <w:tcPr>
            <w:tcW w:w="5103" w:type="dxa"/>
          </w:tcPr>
          <w:p w14:paraId="04C42435" w14:textId="6AC1789A" w:rsidR="00BC33F2" w:rsidRPr="00B77E82" w:rsidRDefault="00BC33F2" w:rsidP="003E1EE5">
            <w:pPr>
              <w:jc w:val="both"/>
              <w:rPr>
                <w:rFonts w:ascii="Poppins" w:hAnsi="Poppins"/>
                <w:color w:val="auto"/>
                <w:sz w:val="18"/>
                <w:rPrChange w:id="3313" w:author="Stuart McLarnon (NESO)" w:date="2024-11-18T11:12:00Z">
                  <w:rPr>
                    <w:color w:val="auto"/>
                    <w:sz w:val="18"/>
                  </w:rPr>
                </w:rPrChange>
              </w:rPr>
            </w:pPr>
            <w:r w:rsidRPr="00B77E82">
              <w:rPr>
                <w:rFonts w:ascii="Poppins" w:hAnsi="Poppins"/>
                <w:color w:val="auto"/>
                <w:sz w:val="18"/>
                <w:rPrChange w:id="3314" w:author="Stuart McLarnon (NESO)" w:date="2024-11-18T11:12:00Z">
                  <w:rPr>
                    <w:color w:val="auto"/>
                    <w:sz w:val="18"/>
                  </w:rPr>
                </w:rPrChange>
              </w:rPr>
              <w:t>ECC/CC 6.5</w:t>
            </w:r>
            <w:r w:rsidR="00690494" w:rsidRPr="00B77E82">
              <w:rPr>
                <w:rFonts w:ascii="Poppins" w:hAnsi="Poppins"/>
                <w:color w:val="auto"/>
                <w:sz w:val="18"/>
                <w:rPrChange w:id="3315" w:author="Stuart McLarnon (NESO)" w:date="2024-11-18T11:12:00Z">
                  <w:rPr>
                    <w:color w:val="auto"/>
                    <w:sz w:val="18"/>
                  </w:rPr>
                </w:rPrChange>
              </w:rPr>
              <w:t>, CC/ECC.7.10</w:t>
            </w:r>
            <w:r w:rsidR="0077635B" w:rsidRPr="00B77E82">
              <w:rPr>
                <w:rFonts w:ascii="Poppins" w:hAnsi="Poppins"/>
                <w:color w:val="auto"/>
                <w:sz w:val="18"/>
                <w:rPrChange w:id="3316" w:author="Stuart McLarnon (NESO)" w:date="2024-11-18T11:12:00Z">
                  <w:rPr>
                    <w:color w:val="auto"/>
                    <w:sz w:val="18"/>
                  </w:rPr>
                </w:rPrChange>
              </w:rPr>
              <w:t>/7.11</w:t>
            </w:r>
            <w:r w:rsidRPr="00B77E82">
              <w:rPr>
                <w:rFonts w:ascii="Poppins" w:hAnsi="Poppins"/>
                <w:color w:val="auto"/>
                <w:sz w:val="18"/>
                <w:rPrChange w:id="3317" w:author="Stuart McLarnon (NESO)" w:date="2024-11-18T11:12:00Z">
                  <w:rPr>
                    <w:color w:val="auto"/>
                    <w:sz w:val="18"/>
                  </w:rPr>
                </w:rPrChange>
              </w:rPr>
              <w:t xml:space="preserve"> only </w:t>
            </w:r>
          </w:p>
          <w:p w14:paraId="73ADC10B" w14:textId="3AC80BAE" w:rsidR="00BC33F2" w:rsidRPr="00B77E82" w:rsidRDefault="00BC33F2" w:rsidP="003E1EE5">
            <w:pPr>
              <w:jc w:val="both"/>
              <w:rPr>
                <w:rFonts w:ascii="Poppins" w:hAnsi="Poppins"/>
                <w:color w:val="auto"/>
                <w:sz w:val="18"/>
                <w:rPrChange w:id="3318" w:author="Stuart McLarnon (NESO)" w:date="2024-11-18T11:12:00Z">
                  <w:rPr>
                    <w:color w:val="auto"/>
                    <w:sz w:val="18"/>
                  </w:rPr>
                </w:rPrChange>
              </w:rPr>
            </w:pPr>
            <w:r w:rsidRPr="00B77E82">
              <w:rPr>
                <w:rFonts w:ascii="Poppins" w:hAnsi="Poppins"/>
                <w:color w:val="auto"/>
                <w:sz w:val="18"/>
                <w:rPrChange w:id="3319" w:author="Stuart McLarnon (NESO)" w:date="2024-11-18T11:12:00Z">
                  <w:rPr>
                    <w:color w:val="auto"/>
                    <w:sz w:val="18"/>
                  </w:rPr>
                </w:rPrChange>
              </w:rPr>
              <w:t xml:space="preserve">DRSC if they are providing Demand Response </w:t>
            </w:r>
            <w:proofErr w:type="gramStart"/>
            <w:r w:rsidRPr="00B77E82">
              <w:rPr>
                <w:rFonts w:ascii="Poppins" w:hAnsi="Poppins"/>
                <w:color w:val="auto"/>
                <w:sz w:val="18"/>
                <w:rPrChange w:id="3320" w:author="Stuart McLarnon (NESO)" w:date="2024-11-18T11:12:00Z">
                  <w:rPr>
                    <w:color w:val="auto"/>
                    <w:sz w:val="18"/>
                  </w:rPr>
                </w:rPrChange>
              </w:rPr>
              <w:t>Services</w:t>
            </w:r>
            <w:proofErr w:type="gramEnd"/>
            <w:r w:rsidRPr="00B77E82">
              <w:rPr>
                <w:rFonts w:ascii="Poppins" w:hAnsi="Poppins"/>
                <w:color w:val="auto"/>
                <w:sz w:val="18"/>
                <w:rPrChange w:id="3321" w:author="Stuart McLarnon (NESO)" w:date="2024-11-18T11:12:00Z">
                  <w:rPr>
                    <w:color w:val="auto"/>
                    <w:sz w:val="18"/>
                  </w:rPr>
                </w:rPrChange>
              </w:rPr>
              <w:t xml:space="preserve"> and their equipment was purchased on or after 7 September 201</w:t>
            </w:r>
            <w:r w:rsidR="009A549A" w:rsidRPr="00B77E82">
              <w:rPr>
                <w:rFonts w:ascii="Poppins" w:hAnsi="Poppins"/>
                <w:color w:val="auto"/>
                <w:sz w:val="18"/>
                <w:rPrChange w:id="3322" w:author="Stuart McLarnon (NESO)" w:date="2024-11-18T11:12:00Z">
                  <w:rPr>
                    <w:color w:val="auto"/>
                    <w:sz w:val="18"/>
                  </w:rPr>
                </w:rPrChange>
              </w:rPr>
              <w:t>8</w:t>
            </w:r>
            <w:r w:rsidRPr="00B77E82">
              <w:rPr>
                <w:rFonts w:ascii="Poppins" w:hAnsi="Poppins"/>
                <w:color w:val="auto"/>
                <w:sz w:val="18"/>
                <w:rPrChange w:id="3323" w:author="Stuart McLarnon (NESO)" w:date="2024-11-18T11:12:00Z">
                  <w:rPr>
                    <w:color w:val="auto"/>
                    <w:sz w:val="18"/>
                  </w:rPr>
                </w:rPrChange>
              </w:rPr>
              <w:t xml:space="preserve"> and connected to the System on or after 18 August 2019.</w:t>
            </w:r>
          </w:p>
          <w:p w14:paraId="35A990A3" w14:textId="4434E258" w:rsidR="00BC33F2" w:rsidRPr="00B77E82" w:rsidRDefault="00BC33F2" w:rsidP="003E1EE5">
            <w:pPr>
              <w:jc w:val="both"/>
              <w:rPr>
                <w:rFonts w:ascii="Poppins" w:hAnsi="Poppins"/>
                <w:color w:val="auto"/>
                <w:sz w:val="18"/>
                <w:rPrChange w:id="3324" w:author="Stuart McLarnon (NESO)" w:date="2024-11-18T11:12:00Z">
                  <w:rPr>
                    <w:color w:val="auto"/>
                    <w:sz w:val="18"/>
                  </w:rPr>
                </w:rPrChange>
              </w:rPr>
            </w:pPr>
            <w:r w:rsidRPr="00B77E82">
              <w:rPr>
                <w:rFonts w:ascii="Poppins" w:hAnsi="Poppins"/>
                <w:color w:val="auto"/>
                <w:sz w:val="18"/>
                <w:rPrChange w:id="3325" w:author="Stuart McLarnon (NESO)" w:date="2024-11-18T11:12:00Z">
                  <w:rPr>
                    <w:color w:val="auto"/>
                    <w:sz w:val="18"/>
                  </w:rPr>
                </w:rPrChange>
              </w:rPr>
              <w:t>BC2 (</w:t>
            </w:r>
            <w:proofErr w:type="gramStart"/>
            <w:r w:rsidRPr="00B77E82">
              <w:rPr>
                <w:rFonts w:ascii="Poppins" w:hAnsi="Poppins"/>
                <w:color w:val="auto"/>
                <w:sz w:val="18"/>
                <w:rPrChange w:id="3326" w:author="Stuart McLarnon (NESO)" w:date="2024-11-18T11:12:00Z">
                  <w:rPr>
                    <w:color w:val="auto"/>
                    <w:sz w:val="18"/>
                  </w:rPr>
                </w:rPrChange>
              </w:rPr>
              <w:t>in particular BC</w:t>
            </w:r>
            <w:proofErr w:type="gramEnd"/>
            <w:r w:rsidRPr="00B77E82">
              <w:rPr>
                <w:rFonts w:ascii="Poppins" w:hAnsi="Poppins"/>
                <w:color w:val="auto"/>
                <w:sz w:val="18"/>
                <w:rPrChange w:id="3327" w:author="Stuart McLarnon (NESO)" w:date="2024-11-18T11:12:00Z">
                  <w:rPr>
                    <w:color w:val="auto"/>
                    <w:sz w:val="18"/>
                  </w:rPr>
                </w:rPrChange>
              </w:rPr>
              <w:t>.2.9)</w:t>
            </w:r>
          </w:p>
          <w:p w14:paraId="451E95B5" w14:textId="07B289BD" w:rsidR="00BC33F2" w:rsidRPr="00B77E82" w:rsidRDefault="00BC33F2" w:rsidP="003E1EE5">
            <w:pPr>
              <w:jc w:val="both"/>
              <w:rPr>
                <w:rFonts w:ascii="Poppins" w:hAnsi="Poppins"/>
                <w:color w:val="auto"/>
                <w:sz w:val="18"/>
                <w:rPrChange w:id="3328" w:author="Stuart McLarnon (NESO)" w:date="2024-11-18T11:12:00Z">
                  <w:rPr>
                    <w:color w:val="auto"/>
                    <w:sz w:val="18"/>
                  </w:rPr>
                </w:rPrChange>
              </w:rPr>
            </w:pPr>
            <w:r w:rsidRPr="00B77E82">
              <w:rPr>
                <w:rFonts w:ascii="Poppins" w:hAnsi="Poppins"/>
                <w:color w:val="auto"/>
                <w:sz w:val="18"/>
                <w:rPrChange w:id="3329" w:author="Stuart McLarnon (NESO)" w:date="2024-11-18T11:12:00Z">
                  <w:rPr>
                    <w:color w:val="auto"/>
                    <w:sz w:val="18"/>
                  </w:rPr>
                </w:rPrChange>
              </w:rPr>
              <w:t>BC3.3, BC3.4, BC3.5, BC.3.6, BC.3.7 (As applicable but biased towards Generator who are registered as Gensets).</w:t>
            </w:r>
          </w:p>
          <w:p w14:paraId="41620816" w14:textId="675AB9E6" w:rsidR="00BC33F2" w:rsidRPr="00B77E82" w:rsidRDefault="00BC33F2" w:rsidP="003E1EE5">
            <w:pPr>
              <w:jc w:val="both"/>
              <w:rPr>
                <w:rFonts w:ascii="Poppins" w:hAnsi="Poppins"/>
                <w:color w:val="auto"/>
                <w:sz w:val="18"/>
                <w:rPrChange w:id="3330" w:author="Stuart McLarnon (NESO)" w:date="2024-11-18T11:12:00Z">
                  <w:rPr>
                    <w:color w:val="auto"/>
                    <w:sz w:val="18"/>
                  </w:rPr>
                </w:rPrChange>
              </w:rPr>
            </w:pPr>
          </w:p>
        </w:tc>
      </w:tr>
      <w:tr w:rsidR="004C7CF5" w:rsidRPr="00B77E82" w14:paraId="0D684FDF" w14:textId="3472E6A1" w:rsidTr="003E1EE5">
        <w:trPr>
          <w:trHeight w:val="1185"/>
        </w:trPr>
        <w:tc>
          <w:tcPr>
            <w:tcW w:w="1775" w:type="dxa"/>
            <w:vMerge w:val="restart"/>
          </w:tcPr>
          <w:p w14:paraId="02F57B3A" w14:textId="388FE736" w:rsidR="00BC33F2" w:rsidRPr="00B77E82" w:rsidRDefault="00BC33F2" w:rsidP="003E1EE5">
            <w:pPr>
              <w:jc w:val="both"/>
              <w:rPr>
                <w:rFonts w:ascii="Poppins" w:hAnsi="Poppins"/>
                <w:color w:val="auto"/>
                <w:sz w:val="18"/>
                <w:rPrChange w:id="3331" w:author="Stuart McLarnon (NESO)" w:date="2024-11-18T11:12:00Z">
                  <w:rPr>
                    <w:color w:val="auto"/>
                    <w:sz w:val="18"/>
                  </w:rPr>
                </w:rPrChange>
              </w:rPr>
            </w:pPr>
            <w:r w:rsidRPr="00B77E82">
              <w:rPr>
                <w:rFonts w:ascii="Poppins" w:hAnsi="Poppins"/>
                <w:color w:val="auto"/>
                <w:sz w:val="18"/>
                <w:rPrChange w:id="3332" w:author="Stuart McLarnon (NESO)" w:date="2024-11-18T11:12:00Z">
                  <w:rPr>
                    <w:color w:val="auto"/>
                    <w:sz w:val="18"/>
                  </w:rPr>
                </w:rPrChange>
              </w:rPr>
              <w:t xml:space="preserve">Existing and new high voltage direct current (HVDC) Systems and direct </w:t>
            </w:r>
            <w:r w:rsidRPr="00B77E82">
              <w:rPr>
                <w:rFonts w:ascii="Poppins" w:hAnsi="Poppins"/>
                <w:color w:val="auto"/>
                <w:sz w:val="18"/>
                <w:rPrChange w:id="3333" w:author="Stuart McLarnon (NESO)" w:date="2024-11-18T11:12:00Z">
                  <w:rPr>
                    <w:color w:val="auto"/>
                    <w:sz w:val="18"/>
                  </w:rPr>
                </w:rPrChange>
              </w:rPr>
              <w:lastRenderedPageBreak/>
              <w:t>current connected Power Park Modules in accordance with the criteria set out in Article 4(1) of commission Regulation (EU) 2016/1447</w:t>
            </w:r>
            <w:ins w:id="3334" w:author="Stuart McLarnon (NESO)" w:date="2025-03-12T10:21:00Z" w16du:dateUtc="2025-03-12T10:21:00Z">
              <w:r w:rsidR="00B44C60">
                <w:rPr>
                  <w:rFonts w:ascii="Poppins" w:hAnsi="Poppins"/>
                  <w:color w:val="auto"/>
                  <w:sz w:val="18"/>
                </w:rPr>
                <w:t>.</w:t>
              </w:r>
            </w:ins>
          </w:p>
        </w:tc>
        <w:tc>
          <w:tcPr>
            <w:tcW w:w="994" w:type="dxa"/>
            <w:vMerge w:val="restart"/>
          </w:tcPr>
          <w:p w14:paraId="1E851E7D" w14:textId="6147AB23" w:rsidR="00BC33F2" w:rsidRPr="00B77E82" w:rsidRDefault="00BC33F2" w:rsidP="003E1EE5">
            <w:pPr>
              <w:jc w:val="both"/>
              <w:rPr>
                <w:rFonts w:ascii="Poppins" w:hAnsi="Poppins"/>
                <w:color w:val="auto"/>
                <w:sz w:val="18"/>
                <w:rPrChange w:id="3335" w:author="Stuart McLarnon (NESO)" w:date="2024-11-18T11:12:00Z">
                  <w:rPr>
                    <w:color w:val="auto"/>
                    <w:sz w:val="18"/>
                  </w:rPr>
                </w:rPrChange>
              </w:rPr>
            </w:pPr>
            <w:r w:rsidRPr="00B77E82">
              <w:rPr>
                <w:rFonts w:ascii="Poppins" w:hAnsi="Poppins"/>
                <w:color w:val="auto"/>
                <w:sz w:val="18"/>
                <w:rPrChange w:id="3336" w:author="Stuart McLarnon (NESO)" w:date="2024-11-18T11:12:00Z">
                  <w:rPr>
                    <w:color w:val="auto"/>
                    <w:sz w:val="18"/>
                  </w:rPr>
                </w:rPrChange>
              </w:rPr>
              <w:lastRenderedPageBreak/>
              <w:t>New</w:t>
            </w:r>
          </w:p>
        </w:tc>
        <w:tc>
          <w:tcPr>
            <w:tcW w:w="5873" w:type="dxa"/>
          </w:tcPr>
          <w:p w14:paraId="73EF60A6" w14:textId="77E7CAEE" w:rsidR="00BC33F2" w:rsidRPr="00B77E82" w:rsidRDefault="00BC33F2" w:rsidP="003E1EE5">
            <w:pPr>
              <w:jc w:val="both"/>
              <w:rPr>
                <w:rFonts w:ascii="Poppins" w:hAnsi="Poppins"/>
                <w:color w:val="auto"/>
                <w:sz w:val="18"/>
                <w:rPrChange w:id="3337" w:author="Stuart McLarnon (NESO)" w:date="2024-11-18T11:12:00Z">
                  <w:rPr>
                    <w:color w:val="auto"/>
                    <w:sz w:val="18"/>
                  </w:rPr>
                </w:rPrChange>
              </w:rPr>
            </w:pPr>
            <w:r w:rsidRPr="00B77E82">
              <w:rPr>
                <w:rFonts w:ascii="Poppins" w:hAnsi="Poppins"/>
                <w:color w:val="auto"/>
                <w:sz w:val="18"/>
                <w:rPrChange w:id="3338" w:author="Stuart McLarnon (NESO)" w:date="2024-11-18T11:12:00Z">
                  <w:rPr>
                    <w:color w:val="auto"/>
                    <w:sz w:val="18"/>
                  </w:rPr>
                </w:rPrChange>
              </w:rPr>
              <w:t xml:space="preserve">HVDC System Owners and Generators in respect of Transmission DC Converters and/or DC Connected Power Park Modules who are EU Code Users and have a CUSC Contract with </w:t>
            </w:r>
            <w:del w:id="3339" w:author="Stuart McLarnon (NESO)" w:date="2024-11-18T11:12:00Z">
              <w:r w:rsidR="00E917F9" w:rsidRPr="00BF141A">
                <w:rPr>
                  <w:rFonts w:cstheme="minorHAnsi"/>
                  <w:color w:val="auto"/>
                  <w:sz w:val="18"/>
                  <w:szCs w:val="18"/>
                </w:rPr>
                <w:delText>NG</w:delText>
              </w:r>
              <w:r w:rsidRPr="00BF141A">
                <w:rPr>
                  <w:rFonts w:cstheme="minorHAnsi"/>
                  <w:color w:val="auto"/>
                  <w:sz w:val="18"/>
                  <w:szCs w:val="18"/>
                </w:rPr>
                <w:delText>ESO</w:delText>
              </w:r>
            </w:del>
            <w:ins w:id="3340" w:author="Stuart McLarnon (NESO)" w:date="2024-11-18T11:12:00Z">
              <w:r w:rsidR="00C34B53">
                <w:rPr>
                  <w:rFonts w:ascii="Poppins" w:hAnsi="Poppins" w:cs="Poppins"/>
                  <w:color w:val="auto"/>
                  <w:sz w:val="18"/>
                  <w:szCs w:val="18"/>
                </w:rPr>
                <w:t>NESO</w:t>
              </w:r>
            </w:ins>
            <w:r w:rsidR="00FA7098" w:rsidRPr="00B77E82">
              <w:rPr>
                <w:rFonts w:ascii="Poppins" w:hAnsi="Poppins"/>
                <w:color w:val="auto"/>
                <w:sz w:val="18"/>
                <w:rPrChange w:id="3341" w:author="Stuart McLarnon (NESO)" w:date="2024-11-18T11:12:00Z">
                  <w:rPr>
                    <w:color w:val="auto"/>
                    <w:sz w:val="18"/>
                  </w:rPr>
                </w:rPrChange>
              </w:rPr>
              <w:t>.</w:t>
            </w:r>
          </w:p>
        </w:tc>
        <w:tc>
          <w:tcPr>
            <w:tcW w:w="5103" w:type="dxa"/>
          </w:tcPr>
          <w:p w14:paraId="415BBCD6" w14:textId="69DAAD15" w:rsidR="00BC33F2" w:rsidRPr="00B77E82" w:rsidRDefault="00BC33F2" w:rsidP="003E1EE5">
            <w:pPr>
              <w:jc w:val="both"/>
              <w:rPr>
                <w:rFonts w:ascii="Poppins" w:hAnsi="Poppins"/>
                <w:color w:val="auto"/>
                <w:sz w:val="18"/>
                <w:rPrChange w:id="3342" w:author="Stuart McLarnon (NESO)" w:date="2024-11-18T11:12:00Z">
                  <w:rPr>
                    <w:color w:val="auto"/>
                    <w:sz w:val="18"/>
                  </w:rPr>
                </w:rPrChange>
              </w:rPr>
            </w:pPr>
            <w:r w:rsidRPr="00B77E82">
              <w:rPr>
                <w:rFonts w:ascii="Poppins" w:hAnsi="Poppins"/>
                <w:color w:val="auto"/>
                <w:sz w:val="18"/>
                <w:rPrChange w:id="3343" w:author="Stuart McLarnon (NESO)" w:date="2024-11-18T11:12:00Z">
                  <w:rPr>
                    <w:color w:val="auto"/>
                    <w:sz w:val="18"/>
                  </w:rPr>
                </w:rPrChange>
              </w:rPr>
              <w:t xml:space="preserve">Applicable </w:t>
            </w:r>
            <w:r w:rsidR="0039354D">
              <w:rPr>
                <w:rFonts w:ascii="Poppins" w:hAnsi="Poppins"/>
                <w:color w:val="auto"/>
                <w:sz w:val="18"/>
                <w:rPrChange w:id="3344" w:author="Stuart McLarnon (NESO)" w:date="2024-11-18T11:12:00Z">
                  <w:rPr>
                    <w:color w:val="auto"/>
                    <w:sz w:val="18"/>
                  </w:rPr>
                </w:rPrChange>
              </w:rPr>
              <w:t>Grid Code</w:t>
            </w:r>
            <w:r w:rsidRPr="00B77E82">
              <w:rPr>
                <w:rFonts w:ascii="Poppins" w:hAnsi="Poppins"/>
                <w:color w:val="auto"/>
                <w:sz w:val="18"/>
                <w:rPrChange w:id="3345" w:author="Stuart McLarnon (NESO)" w:date="2024-11-18T11:12:00Z">
                  <w:rPr>
                    <w:color w:val="auto"/>
                    <w:sz w:val="18"/>
                  </w:rPr>
                </w:rPrChange>
              </w:rPr>
              <w:t xml:space="preserve"> requirements:</w:t>
            </w:r>
          </w:p>
          <w:p w14:paraId="77683362" w14:textId="6DB2DC5A" w:rsidR="00BC33F2" w:rsidRPr="00B77E82" w:rsidRDefault="00BC33F2" w:rsidP="003E1EE5">
            <w:pPr>
              <w:jc w:val="both"/>
              <w:rPr>
                <w:rFonts w:ascii="Poppins" w:hAnsi="Poppins"/>
                <w:color w:val="auto"/>
                <w:sz w:val="18"/>
                <w:rPrChange w:id="3346" w:author="Stuart McLarnon (NESO)" w:date="2024-11-18T11:12:00Z">
                  <w:rPr>
                    <w:color w:val="auto"/>
                    <w:sz w:val="18"/>
                  </w:rPr>
                </w:rPrChange>
              </w:rPr>
            </w:pPr>
            <w:r w:rsidRPr="00B77E82">
              <w:rPr>
                <w:rFonts w:ascii="Poppins" w:hAnsi="Poppins"/>
                <w:color w:val="auto"/>
                <w:sz w:val="18"/>
                <w:rPrChange w:id="3347" w:author="Stuart McLarnon (NESO)" w:date="2024-11-18T11:12:00Z">
                  <w:rPr>
                    <w:color w:val="auto"/>
                    <w:sz w:val="18"/>
                  </w:rPr>
                </w:rPrChange>
              </w:rPr>
              <w:t>ECC6.1.2, ECC.6.1.4, ECC.6.2.2.2, ECC.6.3, ECC.6.5,</w:t>
            </w:r>
            <w:r w:rsidR="0077635B" w:rsidRPr="00B77E82">
              <w:rPr>
                <w:rFonts w:ascii="Poppins" w:hAnsi="Poppins"/>
                <w:color w:val="auto"/>
                <w:sz w:val="18"/>
                <w:rPrChange w:id="3348" w:author="Stuart McLarnon (NESO)" w:date="2024-11-18T11:12:00Z">
                  <w:rPr>
                    <w:color w:val="auto"/>
                    <w:sz w:val="18"/>
                  </w:rPr>
                </w:rPrChange>
              </w:rPr>
              <w:t xml:space="preserve"> </w:t>
            </w:r>
            <w:r w:rsidR="00D6016F" w:rsidRPr="00B77E82">
              <w:rPr>
                <w:rFonts w:ascii="Poppins" w:hAnsi="Poppins"/>
                <w:color w:val="auto"/>
                <w:sz w:val="18"/>
                <w:rPrChange w:id="3349" w:author="Stuart McLarnon (NESO)" w:date="2024-11-18T11:12:00Z">
                  <w:rPr>
                    <w:color w:val="auto"/>
                    <w:sz w:val="18"/>
                  </w:rPr>
                </w:rPrChange>
              </w:rPr>
              <w:t xml:space="preserve">ECC.7.9, </w:t>
            </w:r>
            <w:r w:rsidR="0077635B" w:rsidRPr="00B77E82">
              <w:rPr>
                <w:rFonts w:ascii="Poppins" w:hAnsi="Poppins"/>
                <w:color w:val="auto"/>
                <w:sz w:val="18"/>
                <w:rPrChange w:id="3350" w:author="Stuart McLarnon (NESO)" w:date="2024-11-18T11:12:00Z">
                  <w:rPr>
                    <w:color w:val="auto"/>
                    <w:sz w:val="18"/>
                  </w:rPr>
                </w:rPrChange>
              </w:rPr>
              <w:t>ECC.7.10, ECC.7.11,</w:t>
            </w:r>
            <w:r w:rsidRPr="00B77E82">
              <w:rPr>
                <w:rFonts w:ascii="Poppins" w:hAnsi="Poppins"/>
                <w:color w:val="auto"/>
                <w:sz w:val="18"/>
                <w:rPrChange w:id="3351" w:author="Stuart McLarnon (NESO)" w:date="2024-11-18T11:12:00Z">
                  <w:rPr>
                    <w:color w:val="auto"/>
                    <w:sz w:val="18"/>
                  </w:rPr>
                </w:rPrChange>
              </w:rPr>
              <w:t xml:space="preserve"> ECC.8, ECC.A.3, ECC.A.4, ECC.A.6, ECC.A.7, ECC.A.8</w:t>
            </w:r>
          </w:p>
          <w:p w14:paraId="7388280A" w14:textId="42E6F858" w:rsidR="00BC33F2" w:rsidRPr="00B77E82" w:rsidRDefault="00BC33F2" w:rsidP="003E1EE5">
            <w:pPr>
              <w:jc w:val="both"/>
              <w:rPr>
                <w:rFonts w:ascii="Poppins" w:hAnsi="Poppins"/>
                <w:color w:val="auto"/>
                <w:sz w:val="18"/>
                <w:rPrChange w:id="3352" w:author="Stuart McLarnon (NESO)" w:date="2024-11-18T11:12:00Z">
                  <w:rPr>
                    <w:color w:val="auto"/>
                    <w:sz w:val="18"/>
                  </w:rPr>
                </w:rPrChange>
              </w:rPr>
            </w:pPr>
            <w:r w:rsidRPr="00B77E82">
              <w:rPr>
                <w:rFonts w:ascii="Poppins" w:hAnsi="Poppins"/>
                <w:color w:val="auto"/>
                <w:sz w:val="18"/>
                <w:rPrChange w:id="3353" w:author="Stuart McLarnon (NESO)" w:date="2024-11-18T11:12:00Z">
                  <w:rPr>
                    <w:color w:val="auto"/>
                    <w:sz w:val="18"/>
                  </w:rPr>
                </w:rPrChange>
              </w:rPr>
              <w:t>ECP.A.3, ECP.A.7</w:t>
            </w:r>
          </w:p>
          <w:p w14:paraId="49750822" w14:textId="2F099EAB" w:rsidR="00BC33F2" w:rsidRPr="00B77E82" w:rsidRDefault="00BC33F2" w:rsidP="001A5487">
            <w:pPr>
              <w:jc w:val="both"/>
              <w:rPr>
                <w:rFonts w:ascii="Poppins" w:hAnsi="Poppins"/>
                <w:color w:val="auto"/>
                <w:sz w:val="18"/>
                <w:rPrChange w:id="3354" w:author="Stuart McLarnon (NESO)" w:date="2024-11-18T11:12:00Z">
                  <w:rPr>
                    <w:color w:val="auto"/>
                    <w:sz w:val="18"/>
                  </w:rPr>
                </w:rPrChange>
              </w:rPr>
            </w:pPr>
            <w:r w:rsidRPr="00B77E82">
              <w:rPr>
                <w:rFonts w:ascii="Poppins" w:hAnsi="Poppins"/>
                <w:color w:val="auto"/>
                <w:sz w:val="18"/>
                <w:rPrChange w:id="3355" w:author="Stuart McLarnon (NESO)" w:date="2024-11-18T11:12:00Z">
                  <w:rPr>
                    <w:color w:val="auto"/>
                    <w:sz w:val="18"/>
                  </w:rPr>
                </w:rPrChange>
              </w:rPr>
              <w:lastRenderedPageBreak/>
              <w:t>OC5.4, OC5.5</w:t>
            </w:r>
            <w:r w:rsidR="006C2188" w:rsidRPr="00B77E82">
              <w:rPr>
                <w:rFonts w:ascii="Poppins" w:hAnsi="Poppins"/>
                <w:color w:val="auto"/>
                <w:sz w:val="18"/>
                <w:rPrChange w:id="3356" w:author="Stuart McLarnon (NESO)" w:date="2024-11-18T11:12:00Z">
                  <w:rPr>
                    <w:color w:val="auto"/>
                    <w:sz w:val="18"/>
                  </w:rPr>
                </w:rPrChange>
              </w:rPr>
              <w:t>, OC5.7</w:t>
            </w:r>
            <w:r w:rsidR="000B42F5" w:rsidRPr="00B77E82">
              <w:rPr>
                <w:rFonts w:ascii="Poppins" w:hAnsi="Poppins"/>
                <w:color w:val="auto"/>
                <w:sz w:val="18"/>
                <w:rPrChange w:id="3357" w:author="Stuart McLarnon (NESO)" w:date="2024-11-18T11:12:00Z">
                  <w:rPr>
                    <w:color w:val="auto"/>
                    <w:sz w:val="18"/>
                  </w:rPr>
                </w:rPrChange>
              </w:rPr>
              <w:t xml:space="preserve"> (</w:t>
            </w:r>
            <w:r w:rsidR="000A6A66" w:rsidRPr="00B77E82">
              <w:rPr>
                <w:rFonts w:ascii="Poppins" w:hAnsi="Poppins"/>
                <w:color w:val="auto"/>
                <w:sz w:val="18"/>
                <w:rPrChange w:id="3358" w:author="Stuart McLarnon (NESO)" w:date="2024-11-18T11:12:00Z">
                  <w:rPr>
                    <w:color w:val="auto"/>
                    <w:sz w:val="18"/>
                  </w:rPr>
                </w:rPrChange>
              </w:rPr>
              <w:t>as applicable</w:t>
            </w:r>
            <w:r w:rsidR="000B42F5" w:rsidRPr="00B77E82">
              <w:rPr>
                <w:rFonts w:ascii="Poppins" w:hAnsi="Poppins"/>
                <w:color w:val="auto"/>
                <w:sz w:val="18"/>
                <w:rPrChange w:id="3359" w:author="Stuart McLarnon (NESO)" w:date="2024-11-18T11:12:00Z">
                  <w:rPr>
                    <w:color w:val="auto"/>
                    <w:sz w:val="18"/>
                  </w:rPr>
                </w:rPrChange>
              </w:rPr>
              <w:t>)</w:t>
            </w:r>
          </w:p>
          <w:p w14:paraId="29C5EDF9" w14:textId="25F898BE" w:rsidR="00BC33F2" w:rsidRPr="00B77E82" w:rsidRDefault="00BC33F2" w:rsidP="003E1EE5">
            <w:pPr>
              <w:jc w:val="both"/>
              <w:rPr>
                <w:rFonts w:ascii="Poppins" w:hAnsi="Poppins"/>
                <w:color w:val="auto"/>
                <w:sz w:val="18"/>
                <w:rPrChange w:id="3360" w:author="Stuart McLarnon (NESO)" w:date="2024-11-18T11:12:00Z">
                  <w:rPr>
                    <w:color w:val="auto"/>
                    <w:sz w:val="18"/>
                  </w:rPr>
                </w:rPrChange>
              </w:rPr>
            </w:pPr>
            <w:r w:rsidRPr="00B77E82">
              <w:rPr>
                <w:rFonts w:ascii="Poppins" w:hAnsi="Poppins"/>
                <w:color w:val="auto"/>
                <w:sz w:val="18"/>
                <w:rPrChange w:id="3361" w:author="Stuart McLarnon (NESO)" w:date="2024-11-18T11:12:00Z">
                  <w:rPr>
                    <w:color w:val="auto"/>
                    <w:sz w:val="18"/>
                  </w:rPr>
                </w:rPrChange>
              </w:rPr>
              <w:t>OC.7.4, OC7.6 (OC7.6 - Scotland and Offshore only)</w:t>
            </w:r>
          </w:p>
          <w:p w14:paraId="29473955" w14:textId="5A6B217A" w:rsidR="00BC33F2" w:rsidRPr="00B77E82" w:rsidRDefault="00BC33F2" w:rsidP="003E1EE5">
            <w:pPr>
              <w:jc w:val="both"/>
              <w:rPr>
                <w:rFonts w:ascii="Poppins" w:hAnsi="Poppins"/>
                <w:color w:val="auto"/>
                <w:sz w:val="18"/>
                <w:rPrChange w:id="3362" w:author="Stuart McLarnon (NESO)" w:date="2024-11-18T11:12:00Z">
                  <w:rPr>
                    <w:color w:val="auto"/>
                    <w:sz w:val="18"/>
                  </w:rPr>
                </w:rPrChange>
              </w:rPr>
            </w:pPr>
            <w:r w:rsidRPr="00B77E82">
              <w:rPr>
                <w:rFonts w:ascii="Poppins" w:hAnsi="Poppins"/>
                <w:color w:val="auto"/>
                <w:sz w:val="18"/>
                <w:rPrChange w:id="3363" w:author="Stuart McLarnon (NESO)" w:date="2024-11-18T11:12:00Z">
                  <w:rPr>
                    <w:color w:val="auto"/>
                    <w:sz w:val="18"/>
                  </w:rPr>
                </w:rPrChange>
              </w:rPr>
              <w:t>OC9</w:t>
            </w:r>
          </w:p>
          <w:p w14:paraId="2C6F3D7C" w14:textId="48360196" w:rsidR="00BC33F2" w:rsidRPr="00B77E82" w:rsidRDefault="00BC33F2" w:rsidP="003E1EE5">
            <w:pPr>
              <w:jc w:val="both"/>
              <w:rPr>
                <w:rFonts w:ascii="Poppins" w:hAnsi="Poppins"/>
                <w:color w:val="auto"/>
                <w:sz w:val="18"/>
                <w:rPrChange w:id="3364" w:author="Stuart McLarnon (NESO)" w:date="2024-11-18T11:12:00Z">
                  <w:rPr>
                    <w:color w:val="auto"/>
                    <w:sz w:val="18"/>
                  </w:rPr>
                </w:rPrChange>
              </w:rPr>
            </w:pPr>
            <w:r w:rsidRPr="00B77E82">
              <w:rPr>
                <w:rFonts w:ascii="Poppins" w:hAnsi="Poppins"/>
                <w:color w:val="auto"/>
                <w:sz w:val="18"/>
                <w:rPrChange w:id="3365" w:author="Stuart McLarnon (NESO)" w:date="2024-11-18T11:12:00Z">
                  <w:rPr>
                    <w:color w:val="auto"/>
                    <w:sz w:val="18"/>
                  </w:rPr>
                </w:rPrChange>
              </w:rPr>
              <w:t>OC10</w:t>
            </w:r>
          </w:p>
          <w:p w14:paraId="42967C16" w14:textId="038572D5" w:rsidR="00BC33F2" w:rsidRPr="00B77E82" w:rsidRDefault="00BC33F2" w:rsidP="003E1EE5">
            <w:pPr>
              <w:jc w:val="both"/>
              <w:rPr>
                <w:rFonts w:ascii="Poppins" w:hAnsi="Poppins"/>
                <w:color w:val="auto"/>
                <w:sz w:val="18"/>
                <w:rPrChange w:id="3366" w:author="Stuart McLarnon (NESO)" w:date="2024-11-18T11:12:00Z">
                  <w:rPr>
                    <w:color w:val="auto"/>
                    <w:sz w:val="18"/>
                  </w:rPr>
                </w:rPrChange>
              </w:rPr>
            </w:pPr>
            <w:r w:rsidRPr="00B77E82">
              <w:rPr>
                <w:rFonts w:ascii="Poppins" w:hAnsi="Poppins"/>
                <w:color w:val="auto"/>
                <w:sz w:val="18"/>
                <w:rPrChange w:id="3367" w:author="Stuart McLarnon (NESO)" w:date="2024-11-18T11:12:00Z">
                  <w:rPr>
                    <w:color w:val="auto"/>
                    <w:sz w:val="18"/>
                  </w:rPr>
                </w:rPrChange>
              </w:rPr>
              <w:t>OC12</w:t>
            </w:r>
          </w:p>
          <w:p w14:paraId="3D85EFAB" w14:textId="60F4819C" w:rsidR="00BC33F2" w:rsidRPr="00B77E82" w:rsidRDefault="00BC33F2" w:rsidP="003E1EE5">
            <w:pPr>
              <w:jc w:val="both"/>
              <w:rPr>
                <w:rFonts w:ascii="Poppins" w:hAnsi="Poppins"/>
                <w:color w:val="auto"/>
                <w:sz w:val="18"/>
                <w:rPrChange w:id="3368" w:author="Stuart McLarnon (NESO)" w:date="2024-11-18T11:12:00Z">
                  <w:rPr>
                    <w:color w:val="auto"/>
                    <w:sz w:val="18"/>
                  </w:rPr>
                </w:rPrChange>
              </w:rPr>
            </w:pPr>
            <w:r w:rsidRPr="00B77E82">
              <w:rPr>
                <w:rFonts w:ascii="Poppins" w:hAnsi="Poppins"/>
                <w:color w:val="auto"/>
                <w:sz w:val="18"/>
                <w:rPrChange w:id="3369" w:author="Stuart McLarnon (NESO)" w:date="2024-11-18T11:12:00Z">
                  <w:rPr>
                    <w:color w:val="auto"/>
                    <w:sz w:val="18"/>
                  </w:rPr>
                </w:rPrChange>
              </w:rPr>
              <w:t>BC2 (</w:t>
            </w:r>
            <w:proofErr w:type="gramStart"/>
            <w:r w:rsidRPr="00B77E82">
              <w:rPr>
                <w:rFonts w:ascii="Poppins" w:hAnsi="Poppins"/>
                <w:color w:val="auto"/>
                <w:sz w:val="18"/>
                <w:rPrChange w:id="3370" w:author="Stuart McLarnon (NESO)" w:date="2024-11-18T11:12:00Z">
                  <w:rPr>
                    <w:color w:val="auto"/>
                    <w:sz w:val="18"/>
                  </w:rPr>
                </w:rPrChange>
              </w:rPr>
              <w:t>in particular BC</w:t>
            </w:r>
            <w:proofErr w:type="gramEnd"/>
            <w:r w:rsidRPr="00B77E82">
              <w:rPr>
                <w:rFonts w:ascii="Poppins" w:hAnsi="Poppins"/>
                <w:color w:val="auto"/>
                <w:sz w:val="18"/>
                <w:rPrChange w:id="3371" w:author="Stuart McLarnon (NESO)" w:date="2024-11-18T11:12:00Z">
                  <w:rPr>
                    <w:color w:val="auto"/>
                    <w:sz w:val="18"/>
                  </w:rPr>
                </w:rPrChange>
              </w:rPr>
              <w:t>.2.9)</w:t>
            </w:r>
          </w:p>
          <w:p w14:paraId="56484FCE" w14:textId="3D6BC81C" w:rsidR="00BC33F2" w:rsidRPr="00B77E82" w:rsidRDefault="00BC33F2" w:rsidP="003E1EE5">
            <w:pPr>
              <w:jc w:val="both"/>
              <w:rPr>
                <w:rFonts w:ascii="Poppins" w:hAnsi="Poppins"/>
                <w:color w:val="auto"/>
                <w:sz w:val="18"/>
                <w:rPrChange w:id="3372" w:author="Stuart McLarnon (NESO)" w:date="2024-11-18T11:12:00Z">
                  <w:rPr>
                    <w:color w:val="auto"/>
                    <w:sz w:val="18"/>
                  </w:rPr>
                </w:rPrChange>
              </w:rPr>
            </w:pPr>
            <w:r w:rsidRPr="00B77E82">
              <w:rPr>
                <w:rFonts w:ascii="Poppins" w:hAnsi="Poppins"/>
                <w:color w:val="auto"/>
                <w:sz w:val="18"/>
                <w:rPrChange w:id="3373" w:author="Stuart McLarnon (NESO)" w:date="2024-11-18T11:12:00Z">
                  <w:rPr>
                    <w:color w:val="auto"/>
                    <w:sz w:val="18"/>
                  </w:rPr>
                </w:rPrChange>
              </w:rPr>
              <w:t xml:space="preserve">BC3.3, BC3.4, BC3.5, BC.3.6, BC.3.7,  </w:t>
            </w:r>
          </w:p>
          <w:p w14:paraId="2F2A8620" w14:textId="47201F75" w:rsidR="00BC33F2" w:rsidRPr="00B77E82" w:rsidRDefault="00BC33F2" w:rsidP="003E1EE5">
            <w:pPr>
              <w:jc w:val="both"/>
              <w:rPr>
                <w:rFonts w:ascii="Poppins" w:hAnsi="Poppins"/>
                <w:color w:val="auto"/>
                <w:sz w:val="18"/>
                <w:rPrChange w:id="3374" w:author="Stuart McLarnon (NESO)" w:date="2024-11-18T11:12:00Z">
                  <w:rPr>
                    <w:color w:val="auto"/>
                    <w:sz w:val="18"/>
                  </w:rPr>
                </w:rPrChange>
              </w:rPr>
            </w:pPr>
            <w:r w:rsidRPr="00B77E82">
              <w:rPr>
                <w:rFonts w:ascii="Poppins" w:hAnsi="Poppins"/>
                <w:color w:val="auto"/>
                <w:sz w:val="18"/>
                <w:rPrChange w:id="3375" w:author="Stuart McLarnon (NESO)" w:date="2024-11-18T11:12:00Z">
                  <w:rPr>
                    <w:color w:val="auto"/>
                    <w:sz w:val="18"/>
                  </w:rPr>
                </w:rPrChange>
              </w:rPr>
              <w:t xml:space="preserve">In satisfying the above </w:t>
            </w:r>
            <w:r w:rsidR="0039354D">
              <w:rPr>
                <w:rFonts w:ascii="Poppins" w:hAnsi="Poppins"/>
                <w:color w:val="auto"/>
                <w:sz w:val="18"/>
                <w:rPrChange w:id="3376" w:author="Stuart McLarnon (NESO)" w:date="2024-11-18T11:12:00Z">
                  <w:rPr>
                    <w:color w:val="auto"/>
                    <w:sz w:val="18"/>
                  </w:rPr>
                </w:rPrChange>
              </w:rPr>
              <w:t>Grid Code</w:t>
            </w:r>
            <w:r w:rsidRPr="00B77E82">
              <w:rPr>
                <w:rFonts w:ascii="Poppins" w:hAnsi="Poppins"/>
                <w:color w:val="auto"/>
                <w:sz w:val="18"/>
                <w:rPrChange w:id="3377" w:author="Stuart McLarnon (NESO)" w:date="2024-11-18T11:12:00Z">
                  <w:rPr>
                    <w:color w:val="auto"/>
                    <w:sz w:val="18"/>
                  </w:rPr>
                </w:rPrChange>
              </w:rPr>
              <w:t xml:space="preserve"> requirements, HVDC System Owners with a CUSC Contract who own or operate an HVDC System.  DC Power Park Modules would need to satisfy the same </w:t>
            </w:r>
            <w:r w:rsidR="0039354D">
              <w:rPr>
                <w:rFonts w:ascii="Poppins" w:hAnsi="Poppins"/>
                <w:color w:val="auto"/>
                <w:sz w:val="18"/>
                <w:rPrChange w:id="3378" w:author="Stuart McLarnon (NESO)" w:date="2024-11-18T11:12:00Z">
                  <w:rPr>
                    <w:color w:val="auto"/>
                    <w:sz w:val="18"/>
                  </w:rPr>
                </w:rPrChange>
              </w:rPr>
              <w:t>Grid Code</w:t>
            </w:r>
            <w:r w:rsidRPr="00B77E82">
              <w:rPr>
                <w:rFonts w:ascii="Poppins" w:hAnsi="Poppins"/>
                <w:color w:val="auto"/>
                <w:sz w:val="18"/>
                <w:rPrChange w:id="3379" w:author="Stuart McLarnon (NESO)" w:date="2024-11-18T11:12:00Z">
                  <w:rPr>
                    <w:color w:val="auto"/>
                    <w:sz w:val="18"/>
                  </w:rPr>
                </w:rPrChange>
              </w:rPr>
              <w:t xml:space="preserve"> requirements as those applicable to new Type C and Type D Power Generating Modules listed in the first row of this table.   </w:t>
            </w:r>
          </w:p>
        </w:tc>
      </w:tr>
      <w:tr w:rsidR="004C7CF5" w:rsidRPr="00B77E82" w14:paraId="5F0F27A7" w14:textId="0AFE9FD0" w:rsidTr="003E1EE5">
        <w:trPr>
          <w:trHeight w:val="1185"/>
        </w:trPr>
        <w:tc>
          <w:tcPr>
            <w:tcW w:w="1775" w:type="dxa"/>
            <w:vMerge/>
          </w:tcPr>
          <w:p w14:paraId="75CCD41B" w14:textId="37067B5E" w:rsidR="00BC33F2" w:rsidRPr="00B77E82" w:rsidRDefault="00BC33F2" w:rsidP="003E1EE5">
            <w:pPr>
              <w:jc w:val="both"/>
              <w:rPr>
                <w:rFonts w:ascii="Poppins" w:hAnsi="Poppins"/>
                <w:color w:val="auto"/>
                <w:sz w:val="18"/>
                <w:rPrChange w:id="3380" w:author="Stuart McLarnon (NESO)" w:date="2024-11-18T11:12:00Z">
                  <w:rPr>
                    <w:color w:val="auto"/>
                    <w:sz w:val="18"/>
                  </w:rPr>
                </w:rPrChange>
              </w:rPr>
            </w:pPr>
          </w:p>
        </w:tc>
        <w:tc>
          <w:tcPr>
            <w:tcW w:w="994" w:type="dxa"/>
            <w:vMerge/>
          </w:tcPr>
          <w:p w14:paraId="4DF2158E" w14:textId="0EB78690" w:rsidR="00BC33F2" w:rsidRPr="00B77E82" w:rsidRDefault="00BC33F2" w:rsidP="003E1EE5">
            <w:pPr>
              <w:jc w:val="both"/>
              <w:rPr>
                <w:rFonts w:ascii="Poppins" w:hAnsi="Poppins"/>
                <w:color w:val="auto"/>
                <w:sz w:val="18"/>
                <w:rPrChange w:id="3381" w:author="Stuart McLarnon (NESO)" w:date="2024-11-18T11:12:00Z">
                  <w:rPr>
                    <w:color w:val="auto"/>
                    <w:sz w:val="18"/>
                  </w:rPr>
                </w:rPrChange>
              </w:rPr>
            </w:pPr>
          </w:p>
        </w:tc>
        <w:tc>
          <w:tcPr>
            <w:tcW w:w="5873" w:type="dxa"/>
          </w:tcPr>
          <w:p w14:paraId="5B31CB44" w14:textId="421D4C02" w:rsidR="00BC33F2" w:rsidRPr="00B77E82" w:rsidRDefault="00BC33F2" w:rsidP="003E1EE5">
            <w:pPr>
              <w:jc w:val="both"/>
              <w:rPr>
                <w:rFonts w:ascii="Poppins" w:hAnsi="Poppins"/>
                <w:color w:val="auto"/>
                <w:sz w:val="18"/>
                <w:rPrChange w:id="3382" w:author="Stuart McLarnon (NESO)" w:date="2024-11-18T11:12:00Z">
                  <w:rPr>
                    <w:color w:val="auto"/>
                    <w:sz w:val="18"/>
                  </w:rPr>
                </w:rPrChange>
              </w:rPr>
            </w:pPr>
            <w:r w:rsidRPr="00B77E82">
              <w:rPr>
                <w:rFonts w:ascii="Poppins" w:hAnsi="Poppins"/>
                <w:color w:val="auto"/>
                <w:sz w:val="18"/>
                <w:rPrChange w:id="3383" w:author="Stuart McLarnon (NESO)" w:date="2024-11-18T11:12:00Z">
                  <w:rPr>
                    <w:color w:val="auto"/>
                    <w:sz w:val="18"/>
                  </w:rPr>
                </w:rPrChange>
              </w:rPr>
              <w:t>Any HVDC System Owner who does not have a CUSC Contract would not be required to satisfy the requirements of the EU Emergency and Restoration Code.</w:t>
            </w:r>
          </w:p>
        </w:tc>
        <w:tc>
          <w:tcPr>
            <w:tcW w:w="5103" w:type="dxa"/>
          </w:tcPr>
          <w:p w14:paraId="204FD203" w14:textId="2D7C147D" w:rsidR="00BC33F2" w:rsidRPr="00B77E82" w:rsidRDefault="00BC33F2" w:rsidP="001A5487">
            <w:pPr>
              <w:jc w:val="both"/>
              <w:rPr>
                <w:rFonts w:ascii="Poppins" w:hAnsi="Poppins"/>
                <w:color w:val="auto"/>
                <w:sz w:val="18"/>
                <w:rPrChange w:id="3384" w:author="Stuart McLarnon (NESO)" w:date="2024-11-18T11:12:00Z">
                  <w:rPr>
                    <w:color w:val="auto"/>
                    <w:sz w:val="18"/>
                  </w:rPr>
                </w:rPrChange>
              </w:rPr>
            </w:pPr>
            <w:r w:rsidRPr="00B77E82">
              <w:rPr>
                <w:rFonts w:ascii="Poppins" w:hAnsi="Poppins"/>
                <w:color w:val="auto"/>
                <w:sz w:val="18"/>
                <w:rPrChange w:id="3385" w:author="Stuart McLarnon (NESO)" w:date="2024-11-18T11:12:00Z">
                  <w:rPr>
                    <w:color w:val="auto"/>
                    <w:sz w:val="18"/>
                  </w:rPr>
                </w:rPrChange>
              </w:rPr>
              <w:t>Not applicable</w:t>
            </w:r>
            <w:r w:rsidR="00102664" w:rsidRPr="00B77E82">
              <w:rPr>
                <w:rFonts w:ascii="Poppins" w:hAnsi="Poppins"/>
                <w:color w:val="auto"/>
                <w:sz w:val="18"/>
                <w:rPrChange w:id="3386" w:author="Stuart McLarnon (NESO)" w:date="2024-11-18T11:12:00Z">
                  <w:rPr>
                    <w:color w:val="auto"/>
                    <w:sz w:val="18"/>
                  </w:rPr>
                </w:rPrChange>
              </w:rPr>
              <w:t xml:space="preserve"> unless that Generator has a</w:t>
            </w:r>
            <w:r w:rsidR="00A53128" w:rsidRPr="00B77E82">
              <w:rPr>
                <w:rFonts w:ascii="Poppins" w:hAnsi="Poppins"/>
                <w:color w:val="auto"/>
                <w:sz w:val="18"/>
                <w:rPrChange w:id="3387" w:author="Stuart McLarnon (NESO)" w:date="2024-11-18T11:12:00Z">
                  <w:rPr>
                    <w:color w:val="auto"/>
                    <w:sz w:val="18"/>
                  </w:rPr>
                </w:rPrChange>
              </w:rPr>
              <w:t>n Anchor Restoration Contract or Top Up Restoration C</w:t>
            </w:r>
            <w:r w:rsidR="00102664" w:rsidRPr="00B77E82">
              <w:rPr>
                <w:rFonts w:ascii="Poppins" w:hAnsi="Poppins"/>
                <w:color w:val="auto"/>
                <w:sz w:val="18"/>
                <w:rPrChange w:id="3388" w:author="Stuart McLarnon (NESO)" w:date="2024-11-18T11:12:00Z">
                  <w:rPr>
                    <w:color w:val="auto"/>
                    <w:sz w:val="18"/>
                  </w:rPr>
                </w:rPrChange>
              </w:rPr>
              <w:t xml:space="preserve">ontract with </w:t>
            </w:r>
            <w:del w:id="3389" w:author="Stuart McLarnon (NESO)" w:date="2024-11-18T11:12:00Z">
              <w:r w:rsidR="00102664">
                <w:rPr>
                  <w:rFonts w:cstheme="minorHAnsi"/>
                  <w:color w:val="auto"/>
                  <w:sz w:val="18"/>
                  <w:szCs w:val="18"/>
                </w:rPr>
                <w:delText>NGESO</w:delText>
              </w:r>
            </w:del>
            <w:ins w:id="3390" w:author="Stuart McLarnon (NESO)" w:date="2024-11-18T11:12:00Z">
              <w:r w:rsidR="00C34B53">
                <w:rPr>
                  <w:rFonts w:ascii="Poppins" w:hAnsi="Poppins" w:cs="Poppins"/>
                  <w:color w:val="auto"/>
                  <w:sz w:val="18"/>
                  <w:szCs w:val="18"/>
                </w:rPr>
                <w:t>NESO</w:t>
              </w:r>
            </w:ins>
            <w:ins w:id="3391" w:author="Stuart McLarnon (NESO)" w:date="2025-03-12T10:21:00Z" w16du:dateUtc="2025-03-12T10:21:00Z">
              <w:r w:rsidR="00B44C60">
                <w:rPr>
                  <w:rFonts w:ascii="Poppins" w:hAnsi="Poppins"/>
                  <w:color w:val="auto"/>
                  <w:sz w:val="18"/>
                </w:rPr>
                <w:t>.</w:t>
              </w:r>
            </w:ins>
            <w:del w:id="3392" w:author="Stuart McLarnon (NESO)" w:date="2025-03-12T10:21:00Z" w16du:dateUtc="2025-03-12T10:21:00Z">
              <w:r w:rsidR="00102664" w:rsidRPr="00B77E82" w:rsidDel="00B44C60">
                <w:rPr>
                  <w:rFonts w:ascii="Poppins" w:hAnsi="Poppins"/>
                  <w:color w:val="auto"/>
                  <w:sz w:val="18"/>
                  <w:rPrChange w:id="3393" w:author="Stuart McLarnon (NESO)" w:date="2024-11-18T11:12:00Z">
                    <w:rPr>
                      <w:color w:val="auto"/>
                      <w:sz w:val="18"/>
                    </w:rPr>
                  </w:rPrChange>
                </w:rPr>
                <w:delText xml:space="preserve"> </w:delText>
              </w:r>
            </w:del>
          </w:p>
          <w:p w14:paraId="31387C8E" w14:textId="1202EFED" w:rsidR="00BC33F2" w:rsidRPr="00B77E82" w:rsidRDefault="00BC33F2" w:rsidP="003E1EE5">
            <w:pPr>
              <w:jc w:val="both"/>
              <w:rPr>
                <w:rFonts w:ascii="Poppins" w:hAnsi="Poppins"/>
                <w:color w:val="auto"/>
                <w:sz w:val="18"/>
                <w:rPrChange w:id="3394" w:author="Stuart McLarnon (NESO)" w:date="2024-11-18T11:12:00Z">
                  <w:rPr>
                    <w:color w:val="auto"/>
                    <w:sz w:val="18"/>
                  </w:rPr>
                </w:rPrChange>
              </w:rPr>
            </w:pPr>
          </w:p>
        </w:tc>
      </w:tr>
      <w:tr w:rsidR="004C7CF5" w:rsidRPr="00B77E82" w14:paraId="14651A9F" w14:textId="4236FB0D" w:rsidTr="00281A9E">
        <w:trPr>
          <w:trHeight w:val="1230"/>
        </w:trPr>
        <w:tc>
          <w:tcPr>
            <w:tcW w:w="1775" w:type="dxa"/>
            <w:vMerge/>
          </w:tcPr>
          <w:p w14:paraId="63712A3A" w14:textId="004B0CF3" w:rsidR="00BC33F2" w:rsidRPr="00B77E82" w:rsidRDefault="00BC33F2" w:rsidP="003E1EE5">
            <w:pPr>
              <w:jc w:val="both"/>
              <w:rPr>
                <w:rFonts w:ascii="Poppins" w:hAnsi="Poppins"/>
                <w:color w:val="auto"/>
                <w:sz w:val="18"/>
                <w:rPrChange w:id="3395" w:author="Stuart McLarnon (NESO)" w:date="2024-11-18T11:12:00Z">
                  <w:rPr>
                    <w:color w:val="auto"/>
                    <w:sz w:val="18"/>
                  </w:rPr>
                </w:rPrChange>
              </w:rPr>
            </w:pPr>
          </w:p>
        </w:tc>
        <w:tc>
          <w:tcPr>
            <w:tcW w:w="994" w:type="dxa"/>
          </w:tcPr>
          <w:p w14:paraId="076DD6E1" w14:textId="2C6C1545" w:rsidR="00BC33F2" w:rsidRPr="00B77E82" w:rsidRDefault="00BC33F2" w:rsidP="003E1EE5">
            <w:pPr>
              <w:jc w:val="both"/>
              <w:rPr>
                <w:rFonts w:ascii="Poppins" w:hAnsi="Poppins"/>
                <w:color w:val="auto"/>
                <w:sz w:val="18"/>
                <w:rPrChange w:id="3396" w:author="Stuart McLarnon (NESO)" w:date="2024-11-18T11:12:00Z">
                  <w:rPr>
                    <w:color w:val="auto"/>
                    <w:sz w:val="18"/>
                  </w:rPr>
                </w:rPrChange>
              </w:rPr>
            </w:pPr>
            <w:r w:rsidRPr="00B77E82">
              <w:rPr>
                <w:rFonts w:ascii="Poppins" w:hAnsi="Poppins"/>
                <w:color w:val="auto"/>
                <w:sz w:val="18"/>
                <w:rPrChange w:id="3397" w:author="Stuart McLarnon (NESO)" w:date="2024-11-18T11:12:00Z">
                  <w:rPr>
                    <w:color w:val="auto"/>
                    <w:sz w:val="18"/>
                  </w:rPr>
                </w:rPrChange>
              </w:rPr>
              <w:t>Existing</w:t>
            </w:r>
          </w:p>
        </w:tc>
        <w:tc>
          <w:tcPr>
            <w:tcW w:w="5873" w:type="dxa"/>
          </w:tcPr>
          <w:p w14:paraId="1BD9271E" w14:textId="5467FA5F" w:rsidR="00BC33F2" w:rsidRPr="00B77E82" w:rsidRDefault="00BC33F2" w:rsidP="003E1EE5">
            <w:pPr>
              <w:jc w:val="both"/>
              <w:rPr>
                <w:rFonts w:ascii="Poppins" w:hAnsi="Poppins"/>
                <w:color w:val="auto"/>
                <w:sz w:val="18"/>
                <w:rPrChange w:id="3398" w:author="Stuart McLarnon (NESO)" w:date="2024-11-18T11:12:00Z">
                  <w:rPr>
                    <w:color w:val="auto"/>
                    <w:sz w:val="18"/>
                  </w:rPr>
                </w:rPrChange>
              </w:rPr>
            </w:pPr>
            <w:r w:rsidRPr="00B77E82">
              <w:rPr>
                <w:rFonts w:ascii="Poppins" w:hAnsi="Poppins"/>
                <w:color w:val="auto"/>
                <w:sz w:val="18"/>
                <w:rPrChange w:id="3399" w:author="Stuart McLarnon (NESO)" w:date="2024-11-18T11:12:00Z">
                  <w:rPr>
                    <w:color w:val="auto"/>
                    <w:sz w:val="18"/>
                  </w:rPr>
                </w:rPrChange>
              </w:rPr>
              <w:t xml:space="preserve">DC Converter Station Owners and Generators in respect of Transmission DC Converters who are GB Code Users and have a CUSC Contract with </w:t>
            </w:r>
            <w:del w:id="3400" w:author="Stuart McLarnon (NESO)" w:date="2024-11-18T11:12:00Z">
              <w:r w:rsidR="00E917F9" w:rsidRPr="00BF141A">
                <w:rPr>
                  <w:color w:val="auto"/>
                  <w:sz w:val="18"/>
                </w:rPr>
                <w:delText>NG</w:delText>
              </w:r>
              <w:r w:rsidRPr="00BF141A">
                <w:rPr>
                  <w:color w:val="auto"/>
                  <w:sz w:val="18"/>
                </w:rPr>
                <w:delText>ESO</w:delText>
              </w:r>
            </w:del>
            <w:ins w:id="3401" w:author="Stuart McLarnon (NESO)" w:date="2024-11-18T11:12:00Z">
              <w:r w:rsidR="00C34B53">
                <w:rPr>
                  <w:rFonts w:ascii="Poppins" w:hAnsi="Poppins" w:cs="Poppins"/>
                  <w:color w:val="auto"/>
                  <w:sz w:val="18"/>
                </w:rPr>
                <w:t>NESO</w:t>
              </w:r>
            </w:ins>
            <w:ins w:id="3402" w:author="Stuart McLarnon (NESO)" w:date="2025-01-22T13:53:00Z" w16du:dateUtc="2025-01-22T13:53:00Z">
              <w:r w:rsidR="00AD6811">
                <w:rPr>
                  <w:rFonts w:ascii="Poppins" w:hAnsi="Poppins" w:cs="Poppins"/>
                  <w:color w:val="auto"/>
                  <w:sz w:val="18"/>
                </w:rPr>
                <w:t>.</w:t>
              </w:r>
            </w:ins>
          </w:p>
        </w:tc>
        <w:tc>
          <w:tcPr>
            <w:tcW w:w="5103" w:type="dxa"/>
          </w:tcPr>
          <w:p w14:paraId="74BE7845" w14:textId="2840CD57" w:rsidR="00BC33F2" w:rsidRPr="00B77E82" w:rsidRDefault="00BC33F2" w:rsidP="003E1EE5">
            <w:pPr>
              <w:jc w:val="both"/>
              <w:rPr>
                <w:rFonts w:ascii="Poppins" w:hAnsi="Poppins"/>
                <w:color w:val="auto"/>
                <w:sz w:val="18"/>
                <w:rPrChange w:id="3403" w:author="Stuart McLarnon (NESO)" w:date="2024-11-18T11:12:00Z">
                  <w:rPr>
                    <w:color w:val="auto"/>
                    <w:sz w:val="18"/>
                  </w:rPr>
                </w:rPrChange>
              </w:rPr>
            </w:pPr>
            <w:r w:rsidRPr="00B77E82">
              <w:rPr>
                <w:rFonts w:ascii="Poppins" w:hAnsi="Poppins"/>
                <w:color w:val="auto"/>
                <w:sz w:val="18"/>
                <w:rPrChange w:id="3404" w:author="Stuart McLarnon (NESO)" w:date="2024-11-18T11:12:00Z">
                  <w:rPr>
                    <w:color w:val="auto"/>
                    <w:sz w:val="18"/>
                  </w:rPr>
                </w:rPrChange>
              </w:rPr>
              <w:t xml:space="preserve">Applicable </w:t>
            </w:r>
            <w:r w:rsidR="0039354D">
              <w:rPr>
                <w:rFonts w:ascii="Poppins" w:hAnsi="Poppins"/>
                <w:color w:val="auto"/>
                <w:sz w:val="18"/>
                <w:rPrChange w:id="3405" w:author="Stuart McLarnon (NESO)" w:date="2024-11-18T11:12:00Z">
                  <w:rPr>
                    <w:color w:val="auto"/>
                    <w:sz w:val="18"/>
                  </w:rPr>
                </w:rPrChange>
              </w:rPr>
              <w:t>Grid Code</w:t>
            </w:r>
            <w:r w:rsidRPr="00B77E82">
              <w:rPr>
                <w:rFonts w:ascii="Poppins" w:hAnsi="Poppins"/>
                <w:color w:val="auto"/>
                <w:sz w:val="18"/>
                <w:rPrChange w:id="3406" w:author="Stuart McLarnon (NESO)" w:date="2024-11-18T11:12:00Z">
                  <w:rPr>
                    <w:color w:val="auto"/>
                    <w:sz w:val="18"/>
                  </w:rPr>
                </w:rPrChange>
              </w:rPr>
              <w:t xml:space="preserve"> requirements:</w:t>
            </w:r>
          </w:p>
          <w:p w14:paraId="4A18EF1E" w14:textId="559C1986" w:rsidR="00BC33F2" w:rsidRPr="00B77E82" w:rsidRDefault="00BC33F2" w:rsidP="003E1EE5">
            <w:pPr>
              <w:jc w:val="both"/>
              <w:rPr>
                <w:rFonts w:ascii="Poppins" w:hAnsi="Poppins"/>
                <w:color w:val="auto"/>
                <w:sz w:val="18"/>
                <w:rPrChange w:id="3407" w:author="Stuart McLarnon (NESO)" w:date="2024-11-18T11:12:00Z">
                  <w:rPr>
                    <w:color w:val="auto"/>
                    <w:sz w:val="18"/>
                  </w:rPr>
                </w:rPrChange>
              </w:rPr>
            </w:pPr>
            <w:r w:rsidRPr="00B77E82">
              <w:rPr>
                <w:rFonts w:ascii="Poppins" w:hAnsi="Poppins"/>
                <w:color w:val="auto"/>
                <w:sz w:val="18"/>
                <w:rPrChange w:id="3408" w:author="Stuart McLarnon (NESO)" w:date="2024-11-18T11:12:00Z">
                  <w:rPr>
                    <w:color w:val="auto"/>
                    <w:sz w:val="18"/>
                  </w:rPr>
                </w:rPrChange>
              </w:rPr>
              <w:t xml:space="preserve">CC6.1.2, CC.6.1.3, CC.6.1.4, CC.6.2.2.2, CC.6.3, CC.6.5, </w:t>
            </w:r>
            <w:r w:rsidR="00D6016F" w:rsidRPr="00B77E82">
              <w:rPr>
                <w:rFonts w:ascii="Poppins" w:hAnsi="Poppins"/>
                <w:color w:val="auto"/>
                <w:sz w:val="18"/>
                <w:rPrChange w:id="3409" w:author="Stuart McLarnon (NESO)" w:date="2024-11-18T11:12:00Z">
                  <w:rPr>
                    <w:color w:val="auto"/>
                    <w:sz w:val="18"/>
                  </w:rPr>
                </w:rPrChange>
              </w:rPr>
              <w:t xml:space="preserve">CC.7.9, </w:t>
            </w:r>
            <w:r w:rsidR="0077635B" w:rsidRPr="00B77E82">
              <w:rPr>
                <w:rFonts w:ascii="Poppins" w:hAnsi="Poppins"/>
                <w:color w:val="auto"/>
                <w:sz w:val="18"/>
                <w:rPrChange w:id="3410" w:author="Stuart McLarnon (NESO)" w:date="2024-11-18T11:12:00Z">
                  <w:rPr>
                    <w:color w:val="auto"/>
                    <w:sz w:val="18"/>
                  </w:rPr>
                </w:rPrChange>
              </w:rPr>
              <w:t>CC.7.10, CC.7.11</w:t>
            </w:r>
            <w:r w:rsidRPr="00B77E82">
              <w:rPr>
                <w:rFonts w:ascii="Poppins" w:hAnsi="Poppins"/>
                <w:color w:val="auto"/>
                <w:sz w:val="18"/>
                <w:rPrChange w:id="3411" w:author="Stuart McLarnon (NESO)" w:date="2024-11-18T11:12:00Z">
                  <w:rPr>
                    <w:color w:val="auto"/>
                    <w:sz w:val="18"/>
                  </w:rPr>
                </w:rPrChange>
              </w:rPr>
              <w:t>CC.8, CC.A.3, ECC.A.4, CC.A.6, CC.A.7, CC.A.8</w:t>
            </w:r>
          </w:p>
          <w:p w14:paraId="399A3C13" w14:textId="17599D92" w:rsidR="00BC33F2" w:rsidRPr="00B77E82" w:rsidRDefault="00BC33F2" w:rsidP="003E1EE5">
            <w:pPr>
              <w:jc w:val="both"/>
              <w:rPr>
                <w:rFonts w:ascii="Poppins" w:hAnsi="Poppins"/>
                <w:color w:val="auto"/>
                <w:sz w:val="18"/>
                <w:rPrChange w:id="3412" w:author="Stuart McLarnon (NESO)" w:date="2024-11-18T11:12:00Z">
                  <w:rPr>
                    <w:color w:val="auto"/>
                    <w:sz w:val="18"/>
                  </w:rPr>
                </w:rPrChange>
              </w:rPr>
            </w:pPr>
            <w:r w:rsidRPr="00B77E82">
              <w:rPr>
                <w:rFonts w:ascii="Poppins" w:hAnsi="Poppins"/>
                <w:color w:val="auto"/>
                <w:sz w:val="18"/>
                <w:rPrChange w:id="3413" w:author="Stuart McLarnon (NESO)" w:date="2024-11-18T11:12:00Z">
                  <w:rPr>
                    <w:color w:val="auto"/>
                    <w:sz w:val="18"/>
                  </w:rPr>
                </w:rPrChange>
              </w:rPr>
              <w:t>CP.A.3</w:t>
            </w:r>
          </w:p>
          <w:p w14:paraId="6CFF6723" w14:textId="446BFF9B" w:rsidR="00BC33F2" w:rsidRPr="00B77E82" w:rsidRDefault="00BC33F2" w:rsidP="003E1EE5">
            <w:pPr>
              <w:jc w:val="both"/>
              <w:rPr>
                <w:rFonts w:ascii="Poppins" w:hAnsi="Poppins"/>
                <w:color w:val="auto"/>
                <w:sz w:val="18"/>
                <w:rPrChange w:id="3414" w:author="Stuart McLarnon (NESO)" w:date="2024-11-18T11:12:00Z">
                  <w:rPr>
                    <w:color w:val="auto"/>
                    <w:sz w:val="18"/>
                  </w:rPr>
                </w:rPrChange>
              </w:rPr>
            </w:pPr>
            <w:r w:rsidRPr="00B77E82">
              <w:rPr>
                <w:rFonts w:ascii="Poppins" w:hAnsi="Poppins"/>
                <w:color w:val="auto"/>
                <w:sz w:val="18"/>
                <w:rPrChange w:id="3415" w:author="Stuart McLarnon (NESO)" w:date="2024-11-18T11:12:00Z">
                  <w:rPr>
                    <w:color w:val="auto"/>
                    <w:sz w:val="18"/>
                  </w:rPr>
                </w:rPrChange>
              </w:rPr>
              <w:t xml:space="preserve">OC5.4, OC5.5, </w:t>
            </w:r>
            <w:r w:rsidR="006C2188" w:rsidRPr="00B77E82">
              <w:rPr>
                <w:rFonts w:ascii="Poppins" w:hAnsi="Poppins"/>
                <w:color w:val="auto"/>
                <w:sz w:val="18"/>
                <w:rPrChange w:id="3416" w:author="Stuart McLarnon (NESO)" w:date="2024-11-18T11:12:00Z">
                  <w:rPr>
                    <w:color w:val="auto"/>
                    <w:sz w:val="18"/>
                  </w:rPr>
                </w:rPrChange>
              </w:rPr>
              <w:t>OC5.7</w:t>
            </w:r>
            <w:r w:rsidR="000B42F5" w:rsidRPr="00B77E82">
              <w:rPr>
                <w:rFonts w:ascii="Poppins" w:hAnsi="Poppins"/>
                <w:color w:val="auto"/>
                <w:sz w:val="18"/>
                <w:rPrChange w:id="3417" w:author="Stuart McLarnon (NESO)" w:date="2024-11-18T11:12:00Z">
                  <w:rPr>
                    <w:color w:val="auto"/>
                    <w:sz w:val="18"/>
                  </w:rPr>
                </w:rPrChange>
              </w:rPr>
              <w:t xml:space="preserve"> </w:t>
            </w:r>
            <w:r w:rsidR="000B42F5" w:rsidRPr="00B77E82">
              <w:rPr>
                <w:rFonts w:ascii="Poppins" w:hAnsi="Poppins"/>
                <w:color w:val="auto"/>
                <w:rPrChange w:id="3418" w:author="Stuart McLarnon (NESO)" w:date="2024-11-18T11:12:00Z">
                  <w:rPr>
                    <w:color w:val="auto"/>
                  </w:rPr>
                </w:rPrChange>
              </w:rPr>
              <w:t>(</w:t>
            </w:r>
            <w:r w:rsidR="000A6A66" w:rsidRPr="00B77E82">
              <w:rPr>
                <w:rFonts w:ascii="Poppins" w:hAnsi="Poppins"/>
                <w:color w:val="auto"/>
                <w:rPrChange w:id="3419" w:author="Stuart McLarnon (NESO)" w:date="2024-11-18T11:12:00Z">
                  <w:rPr>
                    <w:color w:val="auto"/>
                  </w:rPr>
                </w:rPrChange>
              </w:rPr>
              <w:t>as applicable</w:t>
            </w:r>
            <w:r w:rsidR="000B42F5" w:rsidRPr="00B77E82">
              <w:rPr>
                <w:rFonts w:ascii="Poppins" w:hAnsi="Poppins"/>
                <w:color w:val="auto"/>
                <w:rPrChange w:id="3420" w:author="Stuart McLarnon (NESO)" w:date="2024-11-18T11:12:00Z">
                  <w:rPr>
                    <w:color w:val="auto"/>
                  </w:rPr>
                </w:rPrChange>
              </w:rPr>
              <w:t>)</w:t>
            </w:r>
            <w:r w:rsidR="006C2188" w:rsidRPr="00B77E82">
              <w:rPr>
                <w:rFonts w:ascii="Poppins" w:hAnsi="Poppins"/>
                <w:color w:val="auto"/>
                <w:sz w:val="18"/>
                <w:rPrChange w:id="3421" w:author="Stuart McLarnon (NESO)" w:date="2024-11-18T11:12:00Z">
                  <w:rPr>
                    <w:color w:val="auto"/>
                    <w:sz w:val="18"/>
                  </w:rPr>
                </w:rPrChange>
              </w:rPr>
              <w:t xml:space="preserve">, </w:t>
            </w:r>
            <w:r w:rsidRPr="00B77E82">
              <w:rPr>
                <w:rFonts w:ascii="Poppins" w:hAnsi="Poppins"/>
                <w:color w:val="auto"/>
                <w:sz w:val="18"/>
                <w:rPrChange w:id="3422" w:author="Stuart McLarnon (NESO)" w:date="2024-11-18T11:12:00Z">
                  <w:rPr>
                    <w:color w:val="auto"/>
                    <w:sz w:val="18"/>
                  </w:rPr>
                </w:rPrChange>
              </w:rPr>
              <w:t>OC</w:t>
            </w:r>
            <w:proofErr w:type="gramStart"/>
            <w:r w:rsidRPr="00B77E82">
              <w:rPr>
                <w:rFonts w:ascii="Poppins" w:hAnsi="Poppins"/>
                <w:color w:val="auto"/>
                <w:sz w:val="18"/>
                <w:rPrChange w:id="3423" w:author="Stuart McLarnon (NESO)" w:date="2024-11-18T11:12:00Z">
                  <w:rPr>
                    <w:color w:val="auto"/>
                    <w:sz w:val="18"/>
                  </w:rPr>
                </w:rPrChange>
              </w:rPr>
              <w:t>5.A.</w:t>
            </w:r>
            <w:proofErr w:type="gramEnd"/>
            <w:r w:rsidRPr="00B77E82">
              <w:rPr>
                <w:rFonts w:ascii="Poppins" w:hAnsi="Poppins"/>
                <w:color w:val="auto"/>
                <w:sz w:val="18"/>
                <w:rPrChange w:id="3424" w:author="Stuart McLarnon (NESO)" w:date="2024-11-18T11:12:00Z">
                  <w:rPr>
                    <w:color w:val="auto"/>
                    <w:sz w:val="18"/>
                  </w:rPr>
                </w:rPrChange>
              </w:rPr>
              <w:t>4</w:t>
            </w:r>
          </w:p>
          <w:p w14:paraId="1D24996F" w14:textId="1A5BF41F" w:rsidR="00BC33F2" w:rsidRPr="00B77E82" w:rsidRDefault="00BC33F2" w:rsidP="003E1EE5">
            <w:pPr>
              <w:jc w:val="both"/>
              <w:rPr>
                <w:rFonts w:ascii="Poppins" w:hAnsi="Poppins"/>
                <w:color w:val="auto"/>
                <w:sz w:val="18"/>
                <w:rPrChange w:id="3425" w:author="Stuart McLarnon (NESO)" w:date="2024-11-18T11:12:00Z">
                  <w:rPr>
                    <w:color w:val="auto"/>
                    <w:sz w:val="18"/>
                  </w:rPr>
                </w:rPrChange>
              </w:rPr>
            </w:pPr>
            <w:r w:rsidRPr="00B77E82">
              <w:rPr>
                <w:rFonts w:ascii="Poppins" w:hAnsi="Poppins"/>
                <w:color w:val="auto"/>
                <w:sz w:val="18"/>
                <w:rPrChange w:id="3426" w:author="Stuart McLarnon (NESO)" w:date="2024-11-18T11:12:00Z">
                  <w:rPr>
                    <w:color w:val="auto"/>
                    <w:sz w:val="18"/>
                  </w:rPr>
                </w:rPrChange>
              </w:rPr>
              <w:t>OC.7.4, OC7.6 (OC7.6 - Scotland and Offshore only)</w:t>
            </w:r>
          </w:p>
          <w:p w14:paraId="201F0A92" w14:textId="27499466" w:rsidR="00BC33F2" w:rsidRPr="00B77E82" w:rsidRDefault="00BC33F2" w:rsidP="003E1EE5">
            <w:pPr>
              <w:jc w:val="both"/>
              <w:rPr>
                <w:rFonts w:ascii="Poppins" w:hAnsi="Poppins"/>
                <w:color w:val="auto"/>
                <w:sz w:val="18"/>
                <w:rPrChange w:id="3427" w:author="Stuart McLarnon (NESO)" w:date="2024-11-18T11:12:00Z">
                  <w:rPr>
                    <w:color w:val="auto"/>
                    <w:sz w:val="18"/>
                  </w:rPr>
                </w:rPrChange>
              </w:rPr>
            </w:pPr>
            <w:r w:rsidRPr="00B77E82">
              <w:rPr>
                <w:rFonts w:ascii="Poppins" w:hAnsi="Poppins"/>
                <w:color w:val="auto"/>
                <w:sz w:val="18"/>
                <w:rPrChange w:id="3428" w:author="Stuart McLarnon (NESO)" w:date="2024-11-18T11:12:00Z">
                  <w:rPr>
                    <w:color w:val="auto"/>
                    <w:sz w:val="18"/>
                  </w:rPr>
                </w:rPrChange>
              </w:rPr>
              <w:t>OC9</w:t>
            </w:r>
          </w:p>
          <w:p w14:paraId="61E5554F" w14:textId="37407F17" w:rsidR="00BC33F2" w:rsidRPr="00B77E82" w:rsidRDefault="00BC33F2" w:rsidP="003E1EE5">
            <w:pPr>
              <w:jc w:val="both"/>
              <w:rPr>
                <w:rFonts w:ascii="Poppins" w:hAnsi="Poppins"/>
                <w:color w:val="auto"/>
                <w:sz w:val="18"/>
                <w:rPrChange w:id="3429" w:author="Stuart McLarnon (NESO)" w:date="2024-11-18T11:12:00Z">
                  <w:rPr>
                    <w:color w:val="auto"/>
                    <w:sz w:val="18"/>
                  </w:rPr>
                </w:rPrChange>
              </w:rPr>
            </w:pPr>
            <w:r w:rsidRPr="00B77E82">
              <w:rPr>
                <w:rFonts w:ascii="Poppins" w:hAnsi="Poppins"/>
                <w:color w:val="auto"/>
                <w:sz w:val="18"/>
                <w:rPrChange w:id="3430" w:author="Stuart McLarnon (NESO)" w:date="2024-11-18T11:12:00Z">
                  <w:rPr>
                    <w:color w:val="auto"/>
                    <w:sz w:val="18"/>
                  </w:rPr>
                </w:rPrChange>
              </w:rPr>
              <w:t>OC10</w:t>
            </w:r>
          </w:p>
          <w:p w14:paraId="3606A279" w14:textId="1A8F2FC5" w:rsidR="00BC33F2" w:rsidRPr="00B77E82" w:rsidRDefault="00BC33F2" w:rsidP="003E1EE5">
            <w:pPr>
              <w:jc w:val="both"/>
              <w:rPr>
                <w:rFonts w:ascii="Poppins" w:hAnsi="Poppins"/>
                <w:color w:val="auto"/>
                <w:sz w:val="18"/>
                <w:rPrChange w:id="3431" w:author="Stuart McLarnon (NESO)" w:date="2024-11-18T11:12:00Z">
                  <w:rPr>
                    <w:color w:val="auto"/>
                    <w:sz w:val="18"/>
                  </w:rPr>
                </w:rPrChange>
              </w:rPr>
            </w:pPr>
            <w:r w:rsidRPr="00B77E82">
              <w:rPr>
                <w:rFonts w:ascii="Poppins" w:hAnsi="Poppins"/>
                <w:color w:val="auto"/>
                <w:sz w:val="18"/>
                <w:rPrChange w:id="3432" w:author="Stuart McLarnon (NESO)" w:date="2024-11-18T11:12:00Z">
                  <w:rPr>
                    <w:color w:val="auto"/>
                    <w:sz w:val="18"/>
                  </w:rPr>
                </w:rPrChange>
              </w:rPr>
              <w:t>OC12</w:t>
            </w:r>
          </w:p>
          <w:p w14:paraId="3C8F2F84" w14:textId="5EED92A7" w:rsidR="00BC33F2" w:rsidRPr="00B77E82" w:rsidRDefault="00BC33F2" w:rsidP="003E1EE5">
            <w:pPr>
              <w:jc w:val="both"/>
              <w:rPr>
                <w:rFonts w:ascii="Poppins" w:hAnsi="Poppins"/>
                <w:color w:val="auto"/>
                <w:sz w:val="18"/>
                <w:rPrChange w:id="3433" w:author="Stuart McLarnon (NESO)" w:date="2024-11-18T11:12:00Z">
                  <w:rPr>
                    <w:color w:val="auto"/>
                    <w:sz w:val="18"/>
                  </w:rPr>
                </w:rPrChange>
              </w:rPr>
            </w:pPr>
            <w:r w:rsidRPr="00B77E82">
              <w:rPr>
                <w:rFonts w:ascii="Poppins" w:hAnsi="Poppins"/>
                <w:color w:val="auto"/>
                <w:sz w:val="18"/>
                <w:rPrChange w:id="3434" w:author="Stuart McLarnon (NESO)" w:date="2024-11-18T11:12:00Z">
                  <w:rPr>
                    <w:color w:val="auto"/>
                    <w:sz w:val="18"/>
                  </w:rPr>
                </w:rPrChange>
              </w:rPr>
              <w:t>BC2 (</w:t>
            </w:r>
            <w:proofErr w:type="gramStart"/>
            <w:r w:rsidRPr="00B77E82">
              <w:rPr>
                <w:rFonts w:ascii="Poppins" w:hAnsi="Poppins"/>
                <w:color w:val="auto"/>
                <w:sz w:val="18"/>
                <w:rPrChange w:id="3435" w:author="Stuart McLarnon (NESO)" w:date="2024-11-18T11:12:00Z">
                  <w:rPr>
                    <w:color w:val="auto"/>
                    <w:sz w:val="18"/>
                  </w:rPr>
                </w:rPrChange>
              </w:rPr>
              <w:t>in particular BC</w:t>
            </w:r>
            <w:proofErr w:type="gramEnd"/>
            <w:r w:rsidRPr="00B77E82">
              <w:rPr>
                <w:rFonts w:ascii="Poppins" w:hAnsi="Poppins"/>
                <w:color w:val="auto"/>
                <w:sz w:val="18"/>
                <w:rPrChange w:id="3436" w:author="Stuart McLarnon (NESO)" w:date="2024-11-18T11:12:00Z">
                  <w:rPr>
                    <w:color w:val="auto"/>
                    <w:sz w:val="18"/>
                  </w:rPr>
                </w:rPrChange>
              </w:rPr>
              <w:t>.2.9)</w:t>
            </w:r>
          </w:p>
          <w:p w14:paraId="5C1EB11F" w14:textId="72D32AA1" w:rsidR="00BC33F2" w:rsidRPr="00B77E82" w:rsidRDefault="00BC33F2" w:rsidP="003E1EE5">
            <w:pPr>
              <w:jc w:val="both"/>
              <w:rPr>
                <w:rFonts w:ascii="Poppins" w:hAnsi="Poppins"/>
                <w:color w:val="auto"/>
                <w:sz w:val="18"/>
                <w:rPrChange w:id="3437" w:author="Stuart McLarnon (NESO)" w:date="2024-11-18T11:12:00Z">
                  <w:rPr>
                    <w:color w:val="auto"/>
                    <w:sz w:val="18"/>
                  </w:rPr>
                </w:rPrChange>
              </w:rPr>
            </w:pPr>
            <w:r w:rsidRPr="00B77E82">
              <w:rPr>
                <w:rFonts w:ascii="Poppins" w:hAnsi="Poppins"/>
                <w:color w:val="auto"/>
                <w:sz w:val="18"/>
                <w:rPrChange w:id="3438" w:author="Stuart McLarnon (NESO)" w:date="2024-11-18T11:12:00Z">
                  <w:rPr>
                    <w:color w:val="auto"/>
                    <w:sz w:val="18"/>
                  </w:rPr>
                </w:rPrChange>
              </w:rPr>
              <w:t xml:space="preserve">BC3.3, BC3.4, BC3.5, BC.3.6, BC.3.7,  </w:t>
            </w:r>
          </w:p>
          <w:p w14:paraId="207DC7C2" w14:textId="37395EA3" w:rsidR="00BC33F2" w:rsidRPr="00B77E82" w:rsidRDefault="00BC33F2" w:rsidP="003E1EE5">
            <w:pPr>
              <w:jc w:val="both"/>
              <w:rPr>
                <w:rFonts w:ascii="Poppins" w:hAnsi="Poppins"/>
                <w:color w:val="auto"/>
                <w:sz w:val="18"/>
                <w:rPrChange w:id="3439" w:author="Stuart McLarnon (NESO)" w:date="2024-11-18T11:12:00Z">
                  <w:rPr>
                    <w:color w:val="auto"/>
                    <w:sz w:val="18"/>
                  </w:rPr>
                </w:rPrChange>
              </w:rPr>
            </w:pPr>
            <w:r w:rsidRPr="00B77E82">
              <w:rPr>
                <w:rFonts w:ascii="Poppins" w:hAnsi="Poppins"/>
                <w:color w:val="auto"/>
                <w:sz w:val="18"/>
                <w:rPrChange w:id="3440" w:author="Stuart McLarnon (NESO)" w:date="2024-11-18T11:12:00Z">
                  <w:rPr>
                    <w:color w:val="auto"/>
                    <w:sz w:val="18"/>
                  </w:rPr>
                </w:rPrChange>
              </w:rPr>
              <w:t xml:space="preserve">In satisfying the above </w:t>
            </w:r>
            <w:r w:rsidR="0039354D">
              <w:rPr>
                <w:rFonts w:ascii="Poppins" w:hAnsi="Poppins"/>
                <w:color w:val="auto"/>
                <w:sz w:val="18"/>
                <w:rPrChange w:id="3441" w:author="Stuart McLarnon (NESO)" w:date="2024-11-18T11:12:00Z">
                  <w:rPr>
                    <w:color w:val="auto"/>
                    <w:sz w:val="18"/>
                  </w:rPr>
                </w:rPrChange>
              </w:rPr>
              <w:t>Grid Code</w:t>
            </w:r>
            <w:r w:rsidRPr="00B77E82">
              <w:rPr>
                <w:rFonts w:ascii="Poppins" w:hAnsi="Poppins"/>
                <w:color w:val="auto"/>
                <w:sz w:val="18"/>
                <w:rPrChange w:id="3442" w:author="Stuart McLarnon (NESO)" w:date="2024-11-18T11:12:00Z">
                  <w:rPr>
                    <w:color w:val="auto"/>
                    <w:sz w:val="18"/>
                  </w:rPr>
                </w:rPrChange>
              </w:rPr>
              <w:t xml:space="preserve"> requirements, DC Converter Station Owners with a CUSC Contract who own or operate a DC Converter Station would be required to satisfy the requirements of EU NCER.  DC Power Park Modules would need to satisfy the same </w:t>
            </w:r>
            <w:r w:rsidR="0039354D">
              <w:rPr>
                <w:rFonts w:ascii="Poppins" w:hAnsi="Poppins"/>
                <w:color w:val="auto"/>
                <w:sz w:val="18"/>
                <w:rPrChange w:id="3443" w:author="Stuart McLarnon (NESO)" w:date="2024-11-18T11:12:00Z">
                  <w:rPr>
                    <w:color w:val="auto"/>
                    <w:sz w:val="18"/>
                  </w:rPr>
                </w:rPrChange>
              </w:rPr>
              <w:t>Grid Code</w:t>
            </w:r>
            <w:r w:rsidRPr="00B77E82">
              <w:rPr>
                <w:rFonts w:ascii="Poppins" w:hAnsi="Poppins"/>
                <w:color w:val="auto"/>
                <w:sz w:val="18"/>
                <w:rPrChange w:id="3444" w:author="Stuart McLarnon (NESO)" w:date="2024-11-18T11:12:00Z">
                  <w:rPr>
                    <w:color w:val="auto"/>
                    <w:sz w:val="18"/>
                  </w:rPr>
                </w:rPrChange>
              </w:rPr>
              <w:t xml:space="preserve"> requirements as those applicable to Existing Generators listed in the second row of this table.   </w:t>
            </w:r>
          </w:p>
        </w:tc>
      </w:tr>
      <w:tr w:rsidR="004C7CF5" w:rsidRPr="00B77E82" w14:paraId="6EF67BCB" w14:textId="19591A9E" w:rsidTr="00281A9E">
        <w:trPr>
          <w:trHeight w:val="4320"/>
        </w:trPr>
        <w:tc>
          <w:tcPr>
            <w:tcW w:w="1775" w:type="dxa"/>
          </w:tcPr>
          <w:p w14:paraId="232E0904" w14:textId="05948458" w:rsidR="00BC33F2" w:rsidRPr="00B77E82" w:rsidRDefault="00BC33F2" w:rsidP="003E1EE5">
            <w:pPr>
              <w:jc w:val="both"/>
              <w:rPr>
                <w:rFonts w:ascii="Poppins" w:hAnsi="Poppins"/>
                <w:color w:val="auto"/>
                <w:sz w:val="18"/>
                <w:rPrChange w:id="3445" w:author="Stuart McLarnon (NESO)" w:date="2024-11-18T11:12:00Z">
                  <w:rPr>
                    <w:color w:val="auto"/>
                    <w:sz w:val="18"/>
                  </w:rPr>
                </w:rPrChange>
              </w:rPr>
            </w:pPr>
            <w:r w:rsidRPr="00B77E82">
              <w:rPr>
                <w:rFonts w:ascii="Poppins" w:hAnsi="Poppins"/>
                <w:color w:val="auto"/>
                <w:sz w:val="18"/>
                <w:rPrChange w:id="3446" w:author="Stuart McLarnon (NESO)" w:date="2024-11-18T11:12:00Z">
                  <w:rPr>
                    <w:color w:val="auto"/>
                    <w:sz w:val="18"/>
                  </w:rPr>
                </w:rPrChange>
              </w:rPr>
              <w:lastRenderedPageBreak/>
              <w:t xml:space="preserve">Type A and Type B Power Generating Modules referred to in paragraph 3, demand facilities and closed distribution systems providing demand response may fulfil the requirements of this Regulation either directly or indirectly through a third party under the terms and conditions set </w:t>
            </w:r>
            <w:r w:rsidRPr="00B77E82">
              <w:rPr>
                <w:rFonts w:ascii="Poppins" w:hAnsi="Poppins"/>
                <w:color w:val="auto"/>
                <w:sz w:val="18"/>
                <w:rPrChange w:id="3447" w:author="Stuart McLarnon (NESO)" w:date="2024-11-18T11:12:00Z">
                  <w:rPr>
                    <w:color w:val="auto"/>
                    <w:sz w:val="18"/>
                  </w:rPr>
                </w:rPrChange>
              </w:rPr>
              <w:lastRenderedPageBreak/>
              <w:t>out in accordance with Article 4(4)</w:t>
            </w:r>
            <w:ins w:id="3448" w:author="Stuart McLarnon (NESO)" w:date="2025-03-12T10:21:00Z" w16du:dateUtc="2025-03-12T10:21:00Z">
              <w:r w:rsidR="00B44C60">
                <w:rPr>
                  <w:rFonts w:ascii="Poppins" w:hAnsi="Poppins"/>
                  <w:color w:val="auto"/>
                  <w:sz w:val="18"/>
                </w:rPr>
                <w:t>.</w:t>
              </w:r>
            </w:ins>
          </w:p>
        </w:tc>
        <w:tc>
          <w:tcPr>
            <w:tcW w:w="994" w:type="dxa"/>
          </w:tcPr>
          <w:p w14:paraId="381C9B4C" w14:textId="359F4E42" w:rsidR="00BC33F2" w:rsidRPr="00B77E82" w:rsidRDefault="00BC33F2" w:rsidP="003E1EE5">
            <w:pPr>
              <w:jc w:val="both"/>
              <w:rPr>
                <w:rFonts w:ascii="Poppins" w:hAnsi="Poppins"/>
                <w:color w:val="auto"/>
                <w:sz w:val="18"/>
                <w:rPrChange w:id="3449" w:author="Stuart McLarnon (NESO)" w:date="2024-11-18T11:12:00Z">
                  <w:rPr>
                    <w:color w:val="auto"/>
                    <w:sz w:val="18"/>
                  </w:rPr>
                </w:rPrChange>
              </w:rPr>
            </w:pPr>
            <w:r w:rsidRPr="00B77E82">
              <w:rPr>
                <w:rFonts w:ascii="Poppins" w:hAnsi="Poppins"/>
                <w:color w:val="auto"/>
                <w:sz w:val="18"/>
                <w:rPrChange w:id="3450" w:author="Stuart McLarnon (NESO)" w:date="2024-11-18T11:12:00Z">
                  <w:rPr>
                    <w:color w:val="auto"/>
                    <w:sz w:val="18"/>
                  </w:rPr>
                </w:rPrChange>
              </w:rPr>
              <w:lastRenderedPageBreak/>
              <w:t>New and Existing</w:t>
            </w:r>
          </w:p>
        </w:tc>
        <w:tc>
          <w:tcPr>
            <w:tcW w:w="5873" w:type="dxa"/>
          </w:tcPr>
          <w:p w14:paraId="3C7E78F8" w14:textId="1F2D5250" w:rsidR="00BC33F2" w:rsidRPr="00B77E82" w:rsidRDefault="00BC33F2" w:rsidP="003E1EE5">
            <w:pPr>
              <w:jc w:val="both"/>
              <w:rPr>
                <w:rFonts w:ascii="Poppins" w:hAnsi="Poppins"/>
                <w:color w:val="auto"/>
                <w:sz w:val="18"/>
                <w:rPrChange w:id="3451" w:author="Stuart McLarnon (NESO)" w:date="2024-11-18T11:12:00Z">
                  <w:rPr>
                    <w:color w:val="auto"/>
                    <w:sz w:val="18"/>
                  </w:rPr>
                </w:rPrChange>
              </w:rPr>
            </w:pPr>
            <w:r w:rsidRPr="00B77E82">
              <w:rPr>
                <w:rFonts w:ascii="Poppins" w:hAnsi="Poppins"/>
                <w:color w:val="auto"/>
                <w:sz w:val="18"/>
                <w:rPrChange w:id="3452" w:author="Stuart McLarnon (NESO)" w:date="2024-11-18T11:12:00Z">
                  <w:rPr>
                    <w:color w:val="auto"/>
                    <w:sz w:val="18"/>
                  </w:rPr>
                </w:rPrChange>
              </w:rPr>
              <w:t>BM Participants including Virtual Lead Parties</w:t>
            </w:r>
            <w:ins w:id="3453" w:author="Stuart McLarnon (NESO)" w:date="2025-01-22T13:53:00Z" w16du:dateUtc="2025-01-22T13:53:00Z">
              <w:r w:rsidR="00AD6811">
                <w:rPr>
                  <w:rFonts w:ascii="Poppins" w:hAnsi="Poppins"/>
                  <w:color w:val="auto"/>
                  <w:sz w:val="18"/>
                </w:rPr>
                <w:t>.</w:t>
              </w:r>
            </w:ins>
          </w:p>
        </w:tc>
        <w:tc>
          <w:tcPr>
            <w:tcW w:w="5103" w:type="dxa"/>
          </w:tcPr>
          <w:p w14:paraId="5AF38B13" w14:textId="2397555E" w:rsidR="00BC33F2" w:rsidRPr="00B77E82" w:rsidRDefault="00BC33F2" w:rsidP="003E1EE5">
            <w:pPr>
              <w:jc w:val="both"/>
              <w:rPr>
                <w:rFonts w:ascii="Poppins" w:hAnsi="Poppins"/>
                <w:color w:val="auto"/>
                <w:sz w:val="18"/>
                <w:rPrChange w:id="3454" w:author="Stuart McLarnon (NESO)" w:date="2024-11-18T11:12:00Z">
                  <w:rPr>
                    <w:color w:val="auto"/>
                    <w:sz w:val="18"/>
                  </w:rPr>
                </w:rPrChange>
              </w:rPr>
            </w:pPr>
            <w:r w:rsidRPr="00B77E82">
              <w:rPr>
                <w:rFonts w:ascii="Poppins" w:hAnsi="Poppins"/>
                <w:color w:val="auto"/>
                <w:sz w:val="18"/>
                <w:rPrChange w:id="3455" w:author="Stuart McLarnon (NESO)" w:date="2024-11-18T11:12:00Z">
                  <w:rPr>
                    <w:color w:val="auto"/>
                    <w:sz w:val="18"/>
                  </w:rPr>
                </w:rPrChange>
              </w:rPr>
              <w:t>ECC.ECC.6.5</w:t>
            </w:r>
            <w:r w:rsidR="00232571" w:rsidRPr="00B77E82">
              <w:rPr>
                <w:rFonts w:ascii="Poppins" w:hAnsi="Poppins"/>
                <w:color w:val="auto"/>
                <w:sz w:val="18"/>
                <w:rPrChange w:id="3456" w:author="Stuart McLarnon (NESO)" w:date="2024-11-18T11:12:00Z">
                  <w:rPr>
                    <w:color w:val="auto"/>
                    <w:sz w:val="18"/>
                  </w:rPr>
                </w:rPrChange>
              </w:rPr>
              <w:t xml:space="preserve">, </w:t>
            </w:r>
            <w:r w:rsidR="00D6016F" w:rsidRPr="00B77E82">
              <w:rPr>
                <w:rFonts w:ascii="Poppins" w:hAnsi="Poppins"/>
                <w:color w:val="auto"/>
                <w:sz w:val="18"/>
                <w:rPrChange w:id="3457" w:author="Stuart McLarnon (NESO)" w:date="2024-11-18T11:12:00Z">
                  <w:rPr>
                    <w:color w:val="auto"/>
                    <w:sz w:val="18"/>
                  </w:rPr>
                </w:rPrChange>
              </w:rPr>
              <w:t xml:space="preserve">ECC.7.9, </w:t>
            </w:r>
            <w:r w:rsidR="00232571" w:rsidRPr="00B77E82">
              <w:rPr>
                <w:rFonts w:ascii="Poppins" w:hAnsi="Poppins"/>
                <w:color w:val="auto"/>
                <w:sz w:val="18"/>
                <w:rPrChange w:id="3458" w:author="Stuart McLarnon (NESO)" w:date="2024-11-18T11:12:00Z">
                  <w:rPr>
                    <w:color w:val="auto"/>
                    <w:sz w:val="18"/>
                  </w:rPr>
                </w:rPrChange>
              </w:rPr>
              <w:t>ECC.7.10, ECC.7.11</w:t>
            </w:r>
          </w:p>
          <w:p w14:paraId="4C2B2E98" w14:textId="3BDB745A" w:rsidR="00BC33F2" w:rsidRPr="00B77E82" w:rsidRDefault="00BC33F2" w:rsidP="003E1EE5">
            <w:pPr>
              <w:jc w:val="both"/>
              <w:rPr>
                <w:rFonts w:ascii="Poppins" w:hAnsi="Poppins"/>
                <w:color w:val="auto"/>
                <w:sz w:val="18"/>
                <w:rPrChange w:id="3459" w:author="Stuart McLarnon (NESO)" w:date="2024-11-18T11:12:00Z">
                  <w:rPr>
                    <w:color w:val="auto"/>
                    <w:sz w:val="18"/>
                  </w:rPr>
                </w:rPrChange>
              </w:rPr>
            </w:pPr>
            <w:r w:rsidRPr="00B77E82">
              <w:rPr>
                <w:rFonts w:ascii="Poppins" w:hAnsi="Poppins"/>
                <w:color w:val="auto"/>
                <w:sz w:val="18"/>
                <w:rPrChange w:id="3460" w:author="Stuart McLarnon (NESO)" w:date="2024-11-18T11:12:00Z">
                  <w:rPr>
                    <w:color w:val="auto"/>
                    <w:sz w:val="18"/>
                  </w:rPr>
                </w:rPrChange>
              </w:rPr>
              <w:t>BC1, BC2, (ECC/CC.6.5 applies only)</w:t>
            </w:r>
            <w:ins w:id="3461" w:author="Stuart McLarnon (NESO)" w:date="2025-03-12T10:21:00Z" w16du:dateUtc="2025-03-12T10:21:00Z">
              <w:r w:rsidR="00B44C60">
                <w:rPr>
                  <w:rFonts w:ascii="Poppins" w:hAnsi="Poppins"/>
                  <w:color w:val="auto"/>
                  <w:sz w:val="18"/>
                </w:rPr>
                <w:t>.</w:t>
              </w:r>
            </w:ins>
          </w:p>
          <w:p w14:paraId="2FA75D21" w14:textId="5D5764D7" w:rsidR="00BC33F2" w:rsidRPr="00B77E82" w:rsidRDefault="00BC33F2" w:rsidP="003E1EE5">
            <w:pPr>
              <w:jc w:val="both"/>
              <w:rPr>
                <w:rFonts w:ascii="Poppins" w:hAnsi="Poppins"/>
                <w:color w:val="auto"/>
                <w:sz w:val="18"/>
                <w:rPrChange w:id="3462" w:author="Stuart McLarnon (NESO)" w:date="2024-11-18T11:12:00Z">
                  <w:rPr>
                    <w:color w:val="auto"/>
                    <w:sz w:val="18"/>
                  </w:rPr>
                </w:rPrChange>
              </w:rPr>
            </w:pPr>
          </w:p>
          <w:p w14:paraId="42AC81A5" w14:textId="7CC47F6B" w:rsidR="00BC33F2" w:rsidRPr="00B77E82" w:rsidRDefault="00BC33F2" w:rsidP="003E1EE5">
            <w:pPr>
              <w:jc w:val="both"/>
              <w:rPr>
                <w:rFonts w:ascii="Poppins" w:hAnsi="Poppins"/>
                <w:color w:val="auto"/>
                <w:sz w:val="18"/>
                <w:rPrChange w:id="3463" w:author="Stuart McLarnon (NESO)" w:date="2024-11-18T11:12:00Z">
                  <w:rPr>
                    <w:color w:val="auto"/>
                    <w:sz w:val="18"/>
                  </w:rPr>
                </w:rPrChange>
              </w:rPr>
            </w:pPr>
          </w:p>
        </w:tc>
      </w:tr>
      <w:tr w:rsidR="004C7CF5" w:rsidRPr="00B77E82" w14:paraId="65367845" w14:textId="2FFDB1D9" w:rsidTr="003E1EE5">
        <w:trPr>
          <w:trHeight w:val="1118"/>
        </w:trPr>
        <w:tc>
          <w:tcPr>
            <w:tcW w:w="1775" w:type="dxa"/>
          </w:tcPr>
          <w:p w14:paraId="00F80752" w14:textId="41636001" w:rsidR="00BC33F2" w:rsidRPr="00B77E82" w:rsidRDefault="00BC33F2" w:rsidP="003E1EE5">
            <w:pPr>
              <w:jc w:val="both"/>
              <w:rPr>
                <w:rFonts w:ascii="Poppins" w:hAnsi="Poppins"/>
                <w:color w:val="auto"/>
                <w:sz w:val="18"/>
                <w:rPrChange w:id="3464" w:author="Stuart McLarnon (NESO)" w:date="2024-11-18T11:12:00Z">
                  <w:rPr>
                    <w:color w:val="auto"/>
                    <w:sz w:val="18"/>
                  </w:rPr>
                </w:rPrChange>
              </w:rPr>
            </w:pPr>
            <w:r w:rsidRPr="00B77E82">
              <w:rPr>
                <w:rFonts w:ascii="Poppins" w:hAnsi="Poppins"/>
                <w:color w:val="auto"/>
                <w:sz w:val="18"/>
                <w:rPrChange w:id="3465" w:author="Stuart McLarnon (NESO)" w:date="2024-11-18T11:12:00Z">
                  <w:rPr>
                    <w:color w:val="auto"/>
                    <w:sz w:val="18"/>
                  </w:rPr>
                </w:rPrChange>
              </w:rPr>
              <w:t xml:space="preserve">This Regulation shall apply to energy storage units of a SGU, a defence service provider </w:t>
            </w:r>
            <w:r w:rsidR="002B3F2C" w:rsidRPr="00B77E82">
              <w:rPr>
                <w:rFonts w:ascii="Poppins" w:hAnsi="Poppins"/>
                <w:color w:val="auto"/>
                <w:sz w:val="18"/>
                <w:rPrChange w:id="3466" w:author="Stuart McLarnon (NESO)" w:date="2024-11-18T11:12:00Z">
                  <w:rPr>
                    <w:color w:val="auto"/>
                    <w:sz w:val="18"/>
                  </w:rPr>
                </w:rPrChange>
              </w:rPr>
              <w:t xml:space="preserve">or </w:t>
            </w:r>
            <w:r w:rsidR="002B3F2C" w:rsidRPr="00B77E82">
              <w:rPr>
                <w:rFonts w:ascii="Poppins" w:hAnsi="Poppins"/>
                <w:color w:val="auto"/>
                <w:sz w:val="18"/>
                <w:rPrChange w:id="3467" w:author="Stuart McLarnon (NESO)" w:date="2024-11-18T11:12:00Z">
                  <w:rPr>
                    <w:color w:val="auto"/>
                    <w:sz w:val="18"/>
                  </w:rPr>
                </w:rPrChange>
              </w:rPr>
              <w:lastRenderedPageBreak/>
              <w:t>restoration</w:t>
            </w:r>
            <w:r w:rsidRPr="00B77E82">
              <w:rPr>
                <w:rFonts w:ascii="Poppins" w:hAnsi="Poppins"/>
                <w:color w:val="auto"/>
                <w:sz w:val="18"/>
                <w:rPrChange w:id="3468" w:author="Stuart McLarnon (NESO)" w:date="2024-11-18T11:12:00Z">
                  <w:rPr>
                    <w:color w:val="auto"/>
                    <w:sz w:val="18"/>
                  </w:rPr>
                </w:rPrChange>
              </w:rPr>
              <w:t xml:space="preserve"> service provider which can be used to balance the system, </w:t>
            </w:r>
            <w:proofErr w:type="gramStart"/>
            <w:r w:rsidRPr="00B77E82">
              <w:rPr>
                <w:rFonts w:ascii="Poppins" w:hAnsi="Poppins"/>
                <w:color w:val="auto"/>
                <w:sz w:val="18"/>
                <w:rPrChange w:id="3469" w:author="Stuart McLarnon (NESO)" w:date="2024-11-18T11:12:00Z">
                  <w:rPr>
                    <w:color w:val="auto"/>
                    <w:sz w:val="18"/>
                  </w:rPr>
                </w:rPrChange>
              </w:rPr>
              <w:t>provided that</w:t>
            </w:r>
            <w:proofErr w:type="gramEnd"/>
            <w:r w:rsidRPr="00B77E82">
              <w:rPr>
                <w:rFonts w:ascii="Poppins" w:hAnsi="Poppins"/>
                <w:color w:val="auto"/>
                <w:sz w:val="18"/>
                <w:rPrChange w:id="3470" w:author="Stuart McLarnon (NESO)" w:date="2024-11-18T11:12:00Z">
                  <w:rPr>
                    <w:color w:val="auto"/>
                    <w:sz w:val="18"/>
                  </w:rPr>
                </w:rPrChange>
              </w:rPr>
              <w:t xml:space="preserve"> they are identified as such in the system defence plans restoration plans or service contract.  </w:t>
            </w:r>
          </w:p>
        </w:tc>
        <w:tc>
          <w:tcPr>
            <w:tcW w:w="994" w:type="dxa"/>
          </w:tcPr>
          <w:p w14:paraId="463D8FE8" w14:textId="2F8C1565" w:rsidR="00BC33F2" w:rsidRPr="00B77E82" w:rsidRDefault="00BC33F2" w:rsidP="003E1EE5">
            <w:pPr>
              <w:jc w:val="both"/>
              <w:rPr>
                <w:rFonts w:ascii="Poppins" w:hAnsi="Poppins"/>
                <w:color w:val="auto"/>
                <w:sz w:val="18"/>
                <w:rPrChange w:id="3471" w:author="Stuart McLarnon (NESO)" w:date="2024-11-18T11:12:00Z">
                  <w:rPr>
                    <w:color w:val="auto"/>
                    <w:sz w:val="18"/>
                  </w:rPr>
                </w:rPrChange>
              </w:rPr>
            </w:pPr>
            <w:r w:rsidRPr="00B77E82">
              <w:rPr>
                <w:rFonts w:ascii="Poppins" w:hAnsi="Poppins"/>
                <w:color w:val="auto"/>
                <w:sz w:val="18"/>
                <w:rPrChange w:id="3472" w:author="Stuart McLarnon (NESO)" w:date="2024-11-18T11:12:00Z">
                  <w:rPr>
                    <w:color w:val="auto"/>
                    <w:sz w:val="18"/>
                  </w:rPr>
                </w:rPrChange>
              </w:rPr>
              <w:lastRenderedPageBreak/>
              <w:t>New</w:t>
            </w:r>
          </w:p>
        </w:tc>
        <w:tc>
          <w:tcPr>
            <w:tcW w:w="5873" w:type="dxa"/>
          </w:tcPr>
          <w:p w14:paraId="42C69D2F" w14:textId="25956EED" w:rsidR="00BC33F2" w:rsidRPr="00B77E82" w:rsidRDefault="00BC33F2" w:rsidP="003E1EE5">
            <w:pPr>
              <w:jc w:val="both"/>
              <w:rPr>
                <w:rFonts w:ascii="Poppins" w:hAnsi="Poppins"/>
                <w:color w:val="auto"/>
                <w:sz w:val="18"/>
                <w:rPrChange w:id="3473" w:author="Stuart McLarnon (NESO)" w:date="2024-11-18T11:12:00Z">
                  <w:rPr>
                    <w:color w:val="auto"/>
                    <w:sz w:val="18"/>
                  </w:rPr>
                </w:rPrChange>
              </w:rPr>
            </w:pPr>
            <w:r w:rsidRPr="00B77E82">
              <w:rPr>
                <w:rFonts w:ascii="Poppins" w:hAnsi="Poppins"/>
                <w:color w:val="auto"/>
                <w:sz w:val="18"/>
                <w:rPrChange w:id="3474" w:author="Stuart McLarnon (NESO)" w:date="2024-11-18T11:12:00Z">
                  <w:rPr>
                    <w:color w:val="auto"/>
                    <w:sz w:val="18"/>
                  </w:rPr>
                </w:rPrChange>
              </w:rPr>
              <w:t xml:space="preserve">Any EU Code Generator which has a CUSC Contract with </w:t>
            </w:r>
            <w:del w:id="3475" w:author="Stuart McLarnon (NESO)" w:date="2024-11-18T11:12:00Z">
              <w:r w:rsidR="00E917F9" w:rsidRPr="00BF141A">
                <w:rPr>
                  <w:color w:val="auto"/>
                  <w:sz w:val="18"/>
                </w:rPr>
                <w:delText>NG</w:delText>
              </w:r>
              <w:r w:rsidRPr="00BF141A">
                <w:rPr>
                  <w:color w:val="auto"/>
                  <w:sz w:val="18"/>
                </w:rPr>
                <w:delText>ESO</w:delText>
              </w:r>
            </w:del>
            <w:ins w:id="3476" w:author="Stuart McLarnon (NESO)" w:date="2024-11-18T11:12:00Z">
              <w:r w:rsidR="00C34B53">
                <w:rPr>
                  <w:rFonts w:ascii="Poppins" w:hAnsi="Poppins" w:cs="Poppins"/>
                  <w:color w:val="auto"/>
                  <w:sz w:val="18"/>
                </w:rPr>
                <w:t>NESO</w:t>
              </w:r>
            </w:ins>
            <w:r w:rsidRPr="00B77E82">
              <w:rPr>
                <w:rFonts w:ascii="Poppins" w:hAnsi="Poppins"/>
                <w:color w:val="auto"/>
                <w:sz w:val="18"/>
                <w:rPrChange w:id="3477" w:author="Stuart McLarnon (NESO)" w:date="2024-11-18T11:12:00Z">
                  <w:rPr>
                    <w:color w:val="auto"/>
                    <w:sz w:val="18"/>
                  </w:rPr>
                </w:rPrChange>
              </w:rPr>
              <w:t xml:space="preserve"> and which owns and operates Electricity Storage Modules would be classified as a Storage User as defined under the </w:t>
            </w:r>
            <w:r w:rsidR="0039354D">
              <w:rPr>
                <w:rFonts w:ascii="Poppins" w:hAnsi="Poppins"/>
                <w:color w:val="auto"/>
                <w:sz w:val="18"/>
                <w:rPrChange w:id="3478" w:author="Stuart McLarnon (NESO)" w:date="2024-11-18T11:12:00Z">
                  <w:rPr>
                    <w:color w:val="auto"/>
                    <w:sz w:val="18"/>
                  </w:rPr>
                </w:rPrChange>
              </w:rPr>
              <w:t>Grid Code</w:t>
            </w:r>
            <w:r w:rsidR="00760C9F" w:rsidRPr="00B77E82">
              <w:rPr>
                <w:rFonts w:ascii="Poppins" w:hAnsi="Poppins"/>
                <w:color w:val="auto"/>
                <w:sz w:val="18"/>
                <w:rPrChange w:id="3479" w:author="Stuart McLarnon (NESO)" w:date="2024-11-18T11:12:00Z">
                  <w:rPr>
                    <w:color w:val="auto"/>
                    <w:sz w:val="18"/>
                  </w:rPr>
                </w:rPrChange>
              </w:rPr>
              <w:t>.</w:t>
            </w:r>
            <w:r w:rsidRPr="00B77E82">
              <w:rPr>
                <w:rFonts w:ascii="Poppins" w:hAnsi="Poppins"/>
                <w:color w:val="auto"/>
                <w:sz w:val="18"/>
                <w:rPrChange w:id="3480" w:author="Stuart McLarnon (NESO)" w:date="2024-11-18T11:12:00Z">
                  <w:rPr>
                    <w:color w:val="auto"/>
                    <w:sz w:val="18"/>
                  </w:rPr>
                </w:rPrChange>
              </w:rPr>
              <w:t xml:space="preserve"> </w:t>
            </w:r>
          </w:p>
        </w:tc>
        <w:tc>
          <w:tcPr>
            <w:tcW w:w="5103" w:type="dxa"/>
          </w:tcPr>
          <w:p w14:paraId="5888FA93" w14:textId="59EE1023" w:rsidR="00BC33F2" w:rsidRPr="00B77E82" w:rsidRDefault="00BC33F2" w:rsidP="003E1EE5">
            <w:pPr>
              <w:jc w:val="both"/>
              <w:rPr>
                <w:rFonts w:ascii="Poppins" w:hAnsi="Poppins"/>
                <w:color w:val="auto"/>
                <w:sz w:val="18"/>
                <w:rPrChange w:id="3481" w:author="Stuart McLarnon (NESO)" w:date="2024-11-18T11:12:00Z">
                  <w:rPr>
                    <w:color w:val="auto"/>
                    <w:sz w:val="18"/>
                  </w:rPr>
                </w:rPrChange>
              </w:rPr>
            </w:pPr>
            <w:r w:rsidRPr="00B77E82">
              <w:rPr>
                <w:rFonts w:ascii="Poppins" w:hAnsi="Poppins"/>
                <w:color w:val="auto"/>
                <w:sz w:val="18"/>
                <w:rPrChange w:id="3482" w:author="Stuart McLarnon (NESO)" w:date="2024-11-18T11:12:00Z">
                  <w:rPr>
                    <w:color w:val="auto"/>
                    <w:sz w:val="18"/>
                  </w:rPr>
                </w:rPrChange>
              </w:rPr>
              <w:t xml:space="preserve">Applicable </w:t>
            </w:r>
            <w:r w:rsidR="0039354D">
              <w:rPr>
                <w:rFonts w:ascii="Poppins" w:hAnsi="Poppins"/>
                <w:color w:val="auto"/>
                <w:sz w:val="18"/>
                <w:rPrChange w:id="3483" w:author="Stuart McLarnon (NESO)" w:date="2024-11-18T11:12:00Z">
                  <w:rPr>
                    <w:color w:val="auto"/>
                    <w:sz w:val="18"/>
                  </w:rPr>
                </w:rPrChange>
              </w:rPr>
              <w:t>Grid Code</w:t>
            </w:r>
            <w:r w:rsidRPr="00B77E82">
              <w:rPr>
                <w:rFonts w:ascii="Poppins" w:hAnsi="Poppins"/>
                <w:color w:val="auto"/>
                <w:sz w:val="18"/>
                <w:rPrChange w:id="3484" w:author="Stuart McLarnon (NESO)" w:date="2024-11-18T11:12:00Z">
                  <w:rPr>
                    <w:color w:val="auto"/>
                    <w:sz w:val="18"/>
                  </w:rPr>
                </w:rPrChange>
              </w:rPr>
              <w:t xml:space="preserve"> requirements when acting as a Generator in an exporting mode of operation:</w:t>
            </w:r>
          </w:p>
          <w:p w14:paraId="1A01C5D4" w14:textId="18403C0D" w:rsidR="00BC33F2" w:rsidRPr="00B77E82" w:rsidRDefault="00BC33F2" w:rsidP="003E1EE5">
            <w:pPr>
              <w:jc w:val="both"/>
              <w:rPr>
                <w:rFonts w:ascii="Poppins" w:hAnsi="Poppins"/>
                <w:color w:val="auto"/>
                <w:sz w:val="18"/>
                <w:rPrChange w:id="3485" w:author="Stuart McLarnon (NESO)" w:date="2024-11-18T11:12:00Z">
                  <w:rPr>
                    <w:color w:val="auto"/>
                    <w:sz w:val="18"/>
                  </w:rPr>
                </w:rPrChange>
              </w:rPr>
            </w:pPr>
            <w:r w:rsidRPr="00B77E82">
              <w:rPr>
                <w:rFonts w:ascii="Poppins" w:hAnsi="Poppins"/>
                <w:color w:val="auto"/>
                <w:sz w:val="18"/>
                <w:rPrChange w:id="3486" w:author="Stuart McLarnon (NESO)" w:date="2024-11-18T11:12:00Z">
                  <w:rPr>
                    <w:color w:val="auto"/>
                    <w:sz w:val="18"/>
                  </w:rPr>
                </w:rPrChange>
              </w:rPr>
              <w:t>ECC6.1.2, ECC.6.1.4, ECC.6.2.2.2, ECC.6.3, ECC.6.5,</w:t>
            </w:r>
            <w:r w:rsidR="00232571" w:rsidRPr="00B77E82">
              <w:rPr>
                <w:rFonts w:ascii="Poppins" w:hAnsi="Poppins"/>
                <w:color w:val="auto"/>
                <w:sz w:val="18"/>
                <w:rPrChange w:id="3487" w:author="Stuart McLarnon (NESO)" w:date="2024-11-18T11:12:00Z">
                  <w:rPr>
                    <w:color w:val="auto"/>
                    <w:sz w:val="18"/>
                  </w:rPr>
                </w:rPrChange>
              </w:rPr>
              <w:t xml:space="preserve"> </w:t>
            </w:r>
            <w:r w:rsidR="00D6016F" w:rsidRPr="00B77E82">
              <w:rPr>
                <w:rFonts w:ascii="Poppins" w:hAnsi="Poppins"/>
                <w:color w:val="auto"/>
                <w:sz w:val="18"/>
                <w:rPrChange w:id="3488" w:author="Stuart McLarnon (NESO)" w:date="2024-11-18T11:12:00Z">
                  <w:rPr>
                    <w:color w:val="auto"/>
                    <w:sz w:val="18"/>
                  </w:rPr>
                </w:rPrChange>
              </w:rPr>
              <w:t xml:space="preserve">ECC.7.9, </w:t>
            </w:r>
            <w:r w:rsidR="00232571" w:rsidRPr="00B77E82">
              <w:rPr>
                <w:rFonts w:ascii="Poppins" w:hAnsi="Poppins"/>
                <w:color w:val="auto"/>
                <w:sz w:val="18"/>
                <w:rPrChange w:id="3489" w:author="Stuart McLarnon (NESO)" w:date="2024-11-18T11:12:00Z">
                  <w:rPr>
                    <w:color w:val="auto"/>
                    <w:sz w:val="18"/>
                  </w:rPr>
                </w:rPrChange>
              </w:rPr>
              <w:t>ECC.7.10, ECC.7.11,</w:t>
            </w:r>
            <w:r w:rsidRPr="00B77E82">
              <w:rPr>
                <w:rFonts w:ascii="Poppins" w:hAnsi="Poppins"/>
                <w:color w:val="auto"/>
                <w:sz w:val="18"/>
                <w:rPrChange w:id="3490" w:author="Stuart McLarnon (NESO)" w:date="2024-11-18T11:12:00Z">
                  <w:rPr>
                    <w:color w:val="auto"/>
                    <w:sz w:val="18"/>
                  </w:rPr>
                </w:rPrChange>
              </w:rPr>
              <w:t xml:space="preserve"> ECC.8, ECC.A.3, ECC.A.4, ECC.A.6, ECC.A.7</w:t>
            </w:r>
          </w:p>
          <w:p w14:paraId="510F031F" w14:textId="18C54DF1" w:rsidR="00BC33F2" w:rsidRPr="00B77E82" w:rsidRDefault="00BC33F2" w:rsidP="003E1EE5">
            <w:pPr>
              <w:jc w:val="both"/>
              <w:rPr>
                <w:rFonts w:ascii="Poppins" w:hAnsi="Poppins"/>
                <w:color w:val="auto"/>
                <w:sz w:val="18"/>
                <w:rPrChange w:id="3491" w:author="Stuart McLarnon (NESO)" w:date="2024-11-18T11:12:00Z">
                  <w:rPr>
                    <w:color w:val="auto"/>
                    <w:sz w:val="18"/>
                  </w:rPr>
                </w:rPrChange>
              </w:rPr>
            </w:pPr>
            <w:r w:rsidRPr="00B77E82">
              <w:rPr>
                <w:rFonts w:ascii="Poppins" w:hAnsi="Poppins"/>
                <w:color w:val="auto"/>
                <w:sz w:val="18"/>
                <w:rPrChange w:id="3492" w:author="Stuart McLarnon (NESO)" w:date="2024-11-18T11:12:00Z">
                  <w:rPr>
                    <w:color w:val="auto"/>
                    <w:sz w:val="18"/>
                  </w:rPr>
                </w:rPrChange>
              </w:rPr>
              <w:t>ECP.A.3, ECP.A.5, ECP.A.6</w:t>
            </w:r>
          </w:p>
          <w:p w14:paraId="47F7A370" w14:textId="565F3F09" w:rsidR="00BC33F2" w:rsidRPr="00B77E82" w:rsidRDefault="00BC33F2" w:rsidP="001A5487">
            <w:pPr>
              <w:jc w:val="both"/>
              <w:rPr>
                <w:rFonts w:ascii="Poppins" w:hAnsi="Poppins"/>
                <w:color w:val="auto"/>
                <w:sz w:val="18"/>
                <w:rPrChange w:id="3493" w:author="Stuart McLarnon (NESO)" w:date="2024-11-18T11:12:00Z">
                  <w:rPr>
                    <w:color w:val="auto"/>
                    <w:sz w:val="18"/>
                  </w:rPr>
                </w:rPrChange>
              </w:rPr>
            </w:pPr>
            <w:r w:rsidRPr="00B77E82">
              <w:rPr>
                <w:rFonts w:ascii="Poppins" w:hAnsi="Poppins"/>
                <w:color w:val="auto"/>
                <w:sz w:val="18"/>
                <w:rPrChange w:id="3494" w:author="Stuart McLarnon (NESO)" w:date="2024-11-18T11:12:00Z">
                  <w:rPr>
                    <w:color w:val="auto"/>
                    <w:sz w:val="18"/>
                  </w:rPr>
                </w:rPrChange>
              </w:rPr>
              <w:lastRenderedPageBreak/>
              <w:t>OC5.4, OC5.5</w:t>
            </w:r>
            <w:r w:rsidR="00506D37" w:rsidRPr="00B77E82">
              <w:rPr>
                <w:rFonts w:ascii="Poppins" w:hAnsi="Poppins"/>
                <w:color w:val="auto"/>
                <w:sz w:val="18"/>
                <w:rPrChange w:id="3495" w:author="Stuart McLarnon (NESO)" w:date="2024-11-18T11:12:00Z">
                  <w:rPr>
                    <w:color w:val="auto"/>
                    <w:sz w:val="18"/>
                  </w:rPr>
                </w:rPrChange>
              </w:rPr>
              <w:t>, OC5.7 (</w:t>
            </w:r>
            <w:r w:rsidR="00115C61" w:rsidRPr="00B77E82">
              <w:rPr>
                <w:rFonts w:ascii="Poppins" w:hAnsi="Poppins"/>
                <w:color w:val="auto"/>
                <w:sz w:val="18"/>
                <w:rPrChange w:id="3496" w:author="Stuart McLarnon (NESO)" w:date="2024-11-18T11:12:00Z">
                  <w:rPr>
                    <w:color w:val="auto"/>
                    <w:sz w:val="18"/>
                  </w:rPr>
                </w:rPrChange>
              </w:rPr>
              <w:t>as applicable</w:t>
            </w:r>
            <w:r w:rsidR="00506D37" w:rsidRPr="00B77E82">
              <w:rPr>
                <w:rFonts w:ascii="Poppins" w:hAnsi="Poppins"/>
                <w:color w:val="auto"/>
                <w:sz w:val="18"/>
                <w:rPrChange w:id="3497" w:author="Stuart McLarnon (NESO)" w:date="2024-11-18T11:12:00Z">
                  <w:rPr>
                    <w:color w:val="auto"/>
                    <w:sz w:val="18"/>
                  </w:rPr>
                </w:rPrChange>
              </w:rPr>
              <w:t>)</w:t>
            </w:r>
          </w:p>
          <w:p w14:paraId="0245DE1A" w14:textId="734EB608" w:rsidR="00BC33F2" w:rsidRPr="00B77E82" w:rsidRDefault="00BC33F2" w:rsidP="003E1EE5">
            <w:pPr>
              <w:jc w:val="both"/>
              <w:rPr>
                <w:rFonts w:ascii="Poppins" w:hAnsi="Poppins"/>
                <w:color w:val="auto"/>
                <w:sz w:val="18"/>
                <w:rPrChange w:id="3498" w:author="Stuart McLarnon (NESO)" w:date="2024-11-18T11:12:00Z">
                  <w:rPr>
                    <w:color w:val="auto"/>
                    <w:sz w:val="18"/>
                  </w:rPr>
                </w:rPrChange>
              </w:rPr>
            </w:pPr>
            <w:r w:rsidRPr="00B77E82">
              <w:rPr>
                <w:rFonts w:ascii="Poppins" w:hAnsi="Poppins"/>
                <w:color w:val="auto"/>
                <w:sz w:val="18"/>
                <w:rPrChange w:id="3499" w:author="Stuart McLarnon (NESO)" w:date="2024-11-18T11:12:00Z">
                  <w:rPr>
                    <w:color w:val="auto"/>
                    <w:sz w:val="18"/>
                  </w:rPr>
                </w:rPrChange>
              </w:rPr>
              <w:t>OC.7.4, OC7.6 (OC7.6 - Scotland and Offshore only)</w:t>
            </w:r>
          </w:p>
          <w:p w14:paraId="4D6639D3" w14:textId="75D4A082" w:rsidR="00BC33F2" w:rsidRPr="00B77E82" w:rsidRDefault="00BC33F2" w:rsidP="003E1EE5">
            <w:pPr>
              <w:jc w:val="both"/>
              <w:rPr>
                <w:rFonts w:ascii="Poppins" w:hAnsi="Poppins"/>
                <w:color w:val="auto"/>
                <w:sz w:val="18"/>
                <w:rPrChange w:id="3500" w:author="Stuart McLarnon (NESO)" w:date="2024-11-18T11:12:00Z">
                  <w:rPr>
                    <w:color w:val="auto"/>
                    <w:sz w:val="18"/>
                  </w:rPr>
                </w:rPrChange>
              </w:rPr>
            </w:pPr>
            <w:r w:rsidRPr="00B77E82">
              <w:rPr>
                <w:rFonts w:ascii="Poppins" w:hAnsi="Poppins"/>
                <w:color w:val="auto"/>
                <w:sz w:val="18"/>
                <w:rPrChange w:id="3501" w:author="Stuart McLarnon (NESO)" w:date="2024-11-18T11:12:00Z">
                  <w:rPr>
                    <w:color w:val="auto"/>
                    <w:sz w:val="18"/>
                  </w:rPr>
                </w:rPrChange>
              </w:rPr>
              <w:t>OC9</w:t>
            </w:r>
          </w:p>
          <w:p w14:paraId="65C53E33" w14:textId="2485D092" w:rsidR="00BC33F2" w:rsidRPr="00B77E82" w:rsidRDefault="00BC33F2" w:rsidP="003E1EE5">
            <w:pPr>
              <w:jc w:val="both"/>
              <w:rPr>
                <w:rFonts w:ascii="Poppins" w:hAnsi="Poppins"/>
                <w:color w:val="auto"/>
                <w:sz w:val="18"/>
                <w:rPrChange w:id="3502" w:author="Stuart McLarnon (NESO)" w:date="2024-11-18T11:12:00Z">
                  <w:rPr>
                    <w:color w:val="auto"/>
                    <w:sz w:val="18"/>
                  </w:rPr>
                </w:rPrChange>
              </w:rPr>
            </w:pPr>
            <w:r w:rsidRPr="00B77E82">
              <w:rPr>
                <w:rFonts w:ascii="Poppins" w:hAnsi="Poppins"/>
                <w:color w:val="auto"/>
                <w:sz w:val="18"/>
                <w:rPrChange w:id="3503" w:author="Stuart McLarnon (NESO)" w:date="2024-11-18T11:12:00Z">
                  <w:rPr>
                    <w:color w:val="auto"/>
                    <w:sz w:val="18"/>
                  </w:rPr>
                </w:rPrChange>
              </w:rPr>
              <w:t>OC10</w:t>
            </w:r>
          </w:p>
          <w:p w14:paraId="5AF0269B" w14:textId="44D1F961" w:rsidR="00BC33F2" w:rsidRPr="00B77E82" w:rsidRDefault="00BC33F2" w:rsidP="003E1EE5">
            <w:pPr>
              <w:jc w:val="both"/>
              <w:rPr>
                <w:rFonts w:ascii="Poppins" w:hAnsi="Poppins"/>
                <w:color w:val="auto"/>
                <w:sz w:val="18"/>
                <w:rPrChange w:id="3504" w:author="Stuart McLarnon (NESO)" w:date="2024-11-18T11:12:00Z">
                  <w:rPr>
                    <w:color w:val="auto"/>
                    <w:sz w:val="18"/>
                  </w:rPr>
                </w:rPrChange>
              </w:rPr>
            </w:pPr>
            <w:r w:rsidRPr="00B77E82">
              <w:rPr>
                <w:rFonts w:ascii="Poppins" w:hAnsi="Poppins"/>
                <w:color w:val="auto"/>
                <w:sz w:val="18"/>
                <w:rPrChange w:id="3505" w:author="Stuart McLarnon (NESO)" w:date="2024-11-18T11:12:00Z">
                  <w:rPr>
                    <w:color w:val="auto"/>
                    <w:sz w:val="18"/>
                  </w:rPr>
                </w:rPrChange>
              </w:rPr>
              <w:t>OC12</w:t>
            </w:r>
          </w:p>
          <w:p w14:paraId="635668B6" w14:textId="729B4968" w:rsidR="00BC33F2" w:rsidRPr="00B77E82" w:rsidRDefault="00BC33F2" w:rsidP="003E1EE5">
            <w:pPr>
              <w:jc w:val="both"/>
              <w:rPr>
                <w:rFonts w:ascii="Poppins" w:hAnsi="Poppins"/>
                <w:color w:val="auto"/>
                <w:sz w:val="18"/>
                <w:rPrChange w:id="3506" w:author="Stuart McLarnon (NESO)" w:date="2024-11-18T11:12:00Z">
                  <w:rPr>
                    <w:color w:val="auto"/>
                    <w:sz w:val="18"/>
                  </w:rPr>
                </w:rPrChange>
              </w:rPr>
            </w:pPr>
            <w:r w:rsidRPr="00B77E82">
              <w:rPr>
                <w:rFonts w:ascii="Poppins" w:hAnsi="Poppins"/>
                <w:color w:val="auto"/>
                <w:sz w:val="18"/>
                <w:rPrChange w:id="3507" w:author="Stuart McLarnon (NESO)" w:date="2024-11-18T11:12:00Z">
                  <w:rPr>
                    <w:color w:val="auto"/>
                    <w:sz w:val="18"/>
                  </w:rPr>
                </w:rPrChange>
              </w:rPr>
              <w:t>BC2 (</w:t>
            </w:r>
            <w:proofErr w:type="gramStart"/>
            <w:r w:rsidRPr="00B77E82">
              <w:rPr>
                <w:rFonts w:ascii="Poppins" w:hAnsi="Poppins"/>
                <w:color w:val="auto"/>
                <w:sz w:val="18"/>
                <w:rPrChange w:id="3508" w:author="Stuart McLarnon (NESO)" w:date="2024-11-18T11:12:00Z">
                  <w:rPr>
                    <w:color w:val="auto"/>
                    <w:sz w:val="18"/>
                  </w:rPr>
                </w:rPrChange>
              </w:rPr>
              <w:t>in particular BC</w:t>
            </w:r>
            <w:proofErr w:type="gramEnd"/>
            <w:r w:rsidRPr="00B77E82">
              <w:rPr>
                <w:rFonts w:ascii="Poppins" w:hAnsi="Poppins"/>
                <w:color w:val="auto"/>
                <w:sz w:val="18"/>
                <w:rPrChange w:id="3509" w:author="Stuart McLarnon (NESO)" w:date="2024-11-18T11:12:00Z">
                  <w:rPr>
                    <w:color w:val="auto"/>
                    <w:sz w:val="18"/>
                  </w:rPr>
                </w:rPrChange>
              </w:rPr>
              <w:t>.2.9)</w:t>
            </w:r>
          </w:p>
          <w:p w14:paraId="04FBEE1B" w14:textId="2A322C61" w:rsidR="00BC33F2" w:rsidRPr="00B77E82" w:rsidDel="00B44C60" w:rsidRDefault="00BC33F2" w:rsidP="003E1EE5">
            <w:pPr>
              <w:jc w:val="both"/>
              <w:rPr>
                <w:del w:id="3510" w:author="Stuart McLarnon (NESO)" w:date="2025-03-12T10:21:00Z" w16du:dateUtc="2025-03-12T10:21:00Z"/>
                <w:rFonts w:ascii="Poppins" w:hAnsi="Poppins"/>
                <w:color w:val="auto"/>
                <w:sz w:val="18"/>
                <w:rPrChange w:id="3511" w:author="Stuart McLarnon (NESO)" w:date="2024-11-18T11:12:00Z">
                  <w:rPr>
                    <w:del w:id="3512" w:author="Stuart McLarnon (NESO)" w:date="2025-03-12T10:21:00Z" w16du:dateUtc="2025-03-12T10:21:00Z"/>
                    <w:color w:val="auto"/>
                    <w:sz w:val="18"/>
                  </w:rPr>
                </w:rPrChange>
              </w:rPr>
            </w:pPr>
            <w:r w:rsidRPr="00B77E82">
              <w:rPr>
                <w:rFonts w:ascii="Poppins" w:hAnsi="Poppins"/>
                <w:color w:val="auto"/>
                <w:sz w:val="18"/>
                <w:rPrChange w:id="3513" w:author="Stuart McLarnon (NESO)" w:date="2024-11-18T11:12:00Z">
                  <w:rPr>
                    <w:color w:val="auto"/>
                    <w:sz w:val="18"/>
                  </w:rPr>
                </w:rPrChange>
              </w:rPr>
              <w:t>BC3.3, BC3.4, BC3.5, BC.3.6, BC.3.7</w:t>
            </w:r>
            <w:del w:id="3514" w:author="Stuart McLarnon (NESO)" w:date="2025-03-12T10:21:00Z" w16du:dateUtc="2025-03-12T10:21:00Z">
              <w:r w:rsidRPr="00B77E82" w:rsidDel="00B44C60">
                <w:rPr>
                  <w:rFonts w:ascii="Poppins" w:hAnsi="Poppins"/>
                  <w:color w:val="auto"/>
                  <w:sz w:val="18"/>
                  <w:rPrChange w:id="3515" w:author="Stuart McLarnon (NESO)" w:date="2024-11-18T11:12:00Z">
                    <w:rPr>
                      <w:color w:val="auto"/>
                      <w:sz w:val="18"/>
                    </w:rPr>
                  </w:rPrChange>
                </w:rPr>
                <w:delText xml:space="preserve">,  </w:delText>
              </w:r>
            </w:del>
          </w:p>
          <w:p w14:paraId="4FEA2912" w14:textId="54887A94" w:rsidR="00BC33F2" w:rsidRPr="00B77E82" w:rsidRDefault="00BC33F2" w:rsidP="003E1EE5">
            <w:pPr>
              <w:jc w:val="both"/>
              <w:rPr>
                <w:rFonts w:ascii="Poppins" w:hAnsi="Poppins"/>
                <w:color w:val="auto"/>
                <w:sz w:val="18"/>
                <w:rPrChange w:id="3516" w:author="Stuart McLarnon (NESO)" w:date="2024-11-18T11:12:00Z">
                  <w:rPr>
                    <w:color w:val="auto"/>
                    <w:sz w:val="18"/>
                  </w:rPr>
                </w:rPrChange>
              </w:rPr>
            </w:pPr>
          </w:p>
        </w:tc>
      </w:tr>
      <w:tr w:rsidR="004C7CF5" w:rsidRPr="00B77E82" w14:paraId="7BFE2D1E" w14:textId="77777777" w:rsidTr="00281A9E">
        <w:trPr>
          <w:trHeight w:val="2520"/>
        </w:trPr>
        <w:tc>
          <w:tcPr>
            <w:tcW w:w="1775" w:type="dxa"/>
          </w:tcPr>
          <w:p w14:paraId="5C0E8F5C" w14:textId="2ADCC232" w:rsidR="00FA27A2" w:rsidRPr="00B77E82" w:rsidRDefault="00FA27A2" w:rsidP="00FA27A2">
            <w:pPr>
              <w:jc w:val="both"/>
              <w:rPr>
                <w:rFonts w:ascii="Poppins" w:hAnsi="Poppins"/>
                <w:color w:val="auto"/>
                <w:sz w:val="18"/>
                <w:rPrChange w:id="3517" w:author="Stuart McLarnon (NESO)" w:date="2024-11-18T11:12:00Z">
                  <w:rPr>
                    <w:color w:val="auto"/>
                    <w:sz w:val="18"/>
                  </w:rPr>
                </w:rPrChange>
              </w:rPr>
            </w:pPr>
            <w:r w:rsidRPr="00B77E82">
              <w:rPr>
                <w:rFonts w:ascii="Poppins" w:hAnsi="Poppins"/>
                <w:color w:val="auto"/>
                <w:sz w:val="18"/>
                <w:rPrChange w:id="3518" w:author="Stuart McLarnon (NESO)" w:date="2024-11-18T11:12:00Z">
                  <w:rPr>
                    <w:color w:val="auto"/>
                    <w:sz w:val="18"/>
                  </w:rPr>
                </w:rPrChange>
              </w:rPr>
              <w:lastRenderedPageBreak/>
              <w:t>Restorat</w:t>
            </w:r>
            <w:r w:rsidR="00760C9F" w:rsidRPr="00B77E82">
              <w:rPr>
                <w:rFonts w:ascii="Poppins" w:hAnsi="Poppins"/>
                <w:color w:val="auto"/>
                <w:sz w:val="18"/>
                <w:rPrChange w:id="3519" w:author="Stuart McLarnon (NESO)" w:date="2024-11-18T11:12:00Z">
                  <w:rPr>
                    <w:color w:val="auto"/>
                    <w:sz w:val="18"/>
                  </w:rPr>
                </w:rPrChange>
              </w:rPr>
              <w:t>i</w:t>
            </w:r>
            <w:r w:rsidRPr="00B77E82">
              <w:rPr>
                <w:rFonts w:ascii="Poppins" w:hAnsi="Poppins"/>
                <w:color w:val="auto"/>
                <w:sz w:val="18"/>
                <w:rPrChange w:id="3520" w:author="Stuart McLarnon (NESO)" w:date="2024-11-18T11:12:00Z">
                  <w:rPr>
                    <w:color w:val="auto"/>
                    <w:sz w:val="18"/>
                  </w:rPr>
                </w:rPrChange>
              </w:rPr>
              <w:t>on Service Provider with a contract to provide a Restoration service</w:t>
            </w:r>
            <w:ins w:id="3521" w:author="Stuart McLarnon (NESO)" w:date="2025-03-12T10:21:00Z" w16du:dateUtc="2025-03-12T10:21:00Z">
              <w:r w:rsidR="00B44C60">
                <w:rPr>
                  <w:rFonts w:ascii="Poppins" w:hAnsi="Poppins"/>
                  <w:color w:val="auto"/>
                  <w:sz w:val="18"/>
                </w:rPr>
                <w:t>.</w:t>
              </w:r>
            </w:ins>
          </w:p>
        </w:tc>
        <w:tc>
          <w:tcPr>
            <w:tcW w:w="994" w:type="dxa"/>
          </w:tcPr>
          <w:p w14:paraId="359EB1B0" w14:textId="4B227D9C" w:rsidR="00FA27A2" w:rsidRPr="00B77E82" w:rsidDel="00540D2B" w:rsidRDefault="00FA27A2" w:rsidP="00FA27A2">
            <w:pPr>
              <w:jc w:val="both"/>
              <w:rPr>
                <w:rFonts w:ascii="Poppins" w:hAnsi="Poppins"/>
                <w:color w:val="auto"/>
                <w:sz w:val="18"/>
                <w:rPrChange w:id="3522" w:author="Stuart McLarnon (NESO)" w:date="2024-11-18T11:12:00Z">
                  <w:rPr>
                    <w:color w:val="auto"/>
                    <w:sz w:val="18"/>
                  </w:rPr>
                </w:rPrChange>
              </w:rPr>
            </w:pPr>
            <w:r w:rsidRPr="00B77E82">
              <w:rPr>
                <w:rFonts w:ascii="Poppins" w:hAnsi="Poppins"/>
                <w:color w:val="auto"/>
                <w:sz w:val="18"/>
                <w:rPrChange w:id="3523" w:author="Stuart McLarnon (NESO)" w:date="2024-11-18T11:12:00Z">
                  <w:rPr>
                    <w:color w:val="auto"/>
                    <w:sz w:val="18"/>
                  </w:rPr>
                </w:rPrChange>
              </w:rPr>
              <w:t xml:space="preserve">New </w:t>
            </w:r>
          </w:p>
        </w:tc>
        <w:tc>
          <w:tcPr>
            <w:tcW w:w="5873" w:type="dxa"/>
          </w:tcPr>
          <w:p w14:paraId="24136AAE" w14:textId="70CD439A" w:rsidR="00FA27A2" w:rsidRPr="00B77E82" w:rsidDel="00540D2B" w:rsidRDefault="00FA27A2" w:rsidP="00FA27A2">
            <w:pPr>
              <w:jc w:val="both"/>
              <w:rPr>
                <w:rFonts w:ascii="Poppins" w:hAnsi="Poppins"/>
                <w:color w:val="auto"/>
                <w:sz w:val="18"/>
                <w:rPrChange w:id="3524" w:author="Stuart McLarnon (NESO)" w:date="2024-11-18T11:12:00Z">
                  <w:rPr>
                    <w:color w:val="auto"/>
                    <w:sz w:val="18"/>
                  </w:rPr>
                </w:rPrChange>
              </w:rPr>
            </w:pPr>
            <w:r w:rsidRPr="00B77E82">
              <w:rPr>
                <w:rFonts w:ascii="Poppins" w:hAnsi="Poppins"/>
                <w:color w:val="auto"/>
                <w:sz w:val="18"/>
                <w:rPrChange w:id="3525" w:author="Stuart McLarnon (NESO)" w:date="2024-11-18T11:12:00Z">
                  <w:rPr>
                    <w:color w:val="auto"/>
                    <w:sz w:val="18"/>
                  </w:rPr>
                </w:rPrChange>
              </w:rPr>
              <w:t xml:space="preserve">Any </w:t>
            </w:r>
            <w:proofErr w:type="gramStart"/>
            <w:r w:rsidR="00FA7098" w:rsidRPr="00B77E82">
              <w:rPr>
                <w:rFonts w:ascii="Poppins" w:hAnsi="Poppins"/>
                <w:color w:val="auto"/>
                <w:sz w:val="18"/>
                <w:rPrChange w:id="3526" w:author="Stuart McLarnon (NESO)" w:date="2024-11-18T11:12:00Z">
                  <w:rPr>
                    <w:color w:val="auto"/>
                    <w:sz w:val="18"/>
                  </w:rPr>
                </w:rPrChange>
              </w:rPr>
              <w:t>N</w:t>
            </w:r>
            <w:r w:rsidRPr="00B77E82">
              <w:rPr>
                <w:rFonts w:ascii="Poppins" w:hAnsi="Poppins"/>
                <w:color w:val="auto"/>
                <w:sz w:val="18"/>
                <w:rPrChange w:id="3527" w:author="Stuart McLarnon (NESO)" w:date="2024-11-18T11:12:00Z">
                  <w:rPr>
                    <w:color w:val="auto"/>
                    <w:sz w:val="18"/>
                  </w:rPr>
                </w:rPrChange>
              </w:rPr>
              <w:t>on</w:t>
            </w:r>
            <w:r w:rsidR="00FA7098" w:rsidRPr="00B77E82">
              <w:rPr>
                <w:rFonts w:ascii="Poppins" w:hAnsi="Poppins"/>
                <w:color w:val="auto"/>
                <w:sz w:val="18"/>
                <w:rPrChange w:id="3528" w:author="Stuart McLarnon (NESO)" w:date="2024-11-18T11:12:00Z">
                  <w:rPr>
                    <w:color w:val="auto"/>
                    <w:sz w:val="18"/>
                  </w:rPr>
                </w:rPrChange>
              </w:rPr>
              <w:t>-</w:t>
            </w:r>
            <w:r w:rsidRPr="00B77E82">
              <w:rPr>
                <w:rFonts w:ascii="Poppins" w:hAnsi="Poppins"/>
                <w:color w:val="auto"/>
                <w:sz w:val="18"/>
                <w:rPrChange w:id="3529" w:author="Stuart McLarnon (NESO)" w:date="2024-11-18T11:12:00Z">
                  <w:rPr>
                    <w:color w:val="auto"/>
                    <w:sz w:val="18"/>
                  </w:rPr>
                </w:rPrChange>
              </w:rPr>
              <w:t>CUSC</w:t>
            </w:r>
            <w:proofErr w:type="gramEnd"/>
            <w:r w:rsidRPr="00B77E82">
              <w:rPr>
                <w:rFonts w:ascii="Poppins" w:hAnsi="Poppins"/>
                <w:color w:val="auto"/>
                <w:sz w:val="18"/>
                <w:rPrChange w:id="3530" w:author="Stuart McLarnon (NESO)" w:date="2024-11-18T11:12:00Z">
                  <w:rPr>
                    <w:color w:val="auto"/>
                    <w:sz w:val="18"/>
                  </w:rPr>
                </w:rPrChange>
              </w:rPr>
              <w:t xml:space="preserve"> party which has a contract with </w:t>
            </w:r>
            <w:del w:id="3531" w:author="Stuart McLarnon (NESO)" w:date="2024-11-18T11:12:00Z">
              <w:r w:rsidRPr="00BF141A">
                <w:rPr>
                  <w:color w:val="auto"/>
                  <w:sz w:val="18"/>
                </w:rPr>
                <w:delText>NGESO</w:delText>
              </w:r>
            </w:del>
            <w:ins w:id="3532" w:author="Stuart McLarnon (NESO)" w:date="2024-11-18T11:12:00Z">
              <w:r w:rsidR="00C34B53">
                <w:rPr>
                  <w:rFonts w:ascii="Poppins" w:hAnsi="Poppins" w:cs="Poppins"/>
                  <w:color w:val="auto"/>
                  <w:sz w:val="18"/>
                </w:rPr>
                <w:t>NESO</w:t>
              </w:r>
            </w:ins>
            <w:r w:rsidRPr="00B77E82">
              <w:rPr>
                <w:rFonts w:ascii="Poppins" w:hAnsi="Poppins"/>
                <w:color w:val="auto"/>
                <w:sz w:val="18"/>
                <w:rPrChange w:id="3533" w:author="Stuart McLarnon (NESO)" w:date="2024-11-18T11:12:00Z">
                  <w:rPr>
                    <w:color w:val="auto"/>
                    <w:sz w:val="18"/>
                  </w:rPr>
                </w:rPrChange>
              </w:rPr>
              <w:t xml:space="preserve"> is to provide a</w:t>
            </w:r>
            <w:r w:rsidR="00A53128" w:rsidRPr="00B77E82">
              <w:rPr>
                <w:rFonts w:ascii="Poppins" w:hAnsi="Poppins"/>
                <w:color w:val="auto"/>
                <w:sz w:val="18"/>
                <w:rPrChange w:id="3534" w:author="Stuart McLarnon (NESO)" w:date="2024-11-18T11:12:00Z">
                  <w:rPr>
                    <w:color w:val="auto"/>
                    <w:sz w:val="18"/>
                  </w:rPr>
                </w:rPrChange>
              </w:rPr>
              <w:t>n Anchor Restoration Contract or Top Up Restoration Contract</w:t>
            </w:r>
            <w:r w:rsidRPr="00B77E82">
              <w:rPr>
                <w:rFonts w:ascii="Poppins" w:hAnsi="Poppins"/>
                <w:color w:val="auto"/>
                <w:sz w:val="18"/>
                <w:rPrChange w:id="3535" w:author="Stuart McLarnon (NESO)" w:date="2024-11-18T11:12:00Z">
                  <w:rPr>
                    <w:color w:val="auto"/>
                    <w:sz w:val="18"/>
                  </w:rPr>
                </w:rPrChange>
              </w:rPr>
              <w:t xml:space="preserve"> would need to satisfy the appropriate requirements of the </w:t>
            </w:r>
            <w:r w:rsidR="0039354D">
              <w:rPr>
                <w:rFonts w:ascii="Poppins" w:hAnsi="Poppins"/>
                <w:color w:val="auto"/>
                <w:sz w:val="18"/>
                <w:rPrChange w:id="3536" w:author="Stuart McLarnon (NESO)" w:date="2024-11-18T11:12:00Z">
                  <w:rPr>
                    <w:color w:val="auto"/>
                    <w:sz w:val="18"/>
                  </w:rPr>
                </w:rPrChange>
              </w:rPr>
              <w:t>Grid Code</w:t>
            </w:r>
            <w:r w:rsidRPr="00B77E82">
              <w:rPr>
                <w:rFonts w:ascii="Poppins" w:hAnsi="Poppins"/>
                <w:color w:val="auto"/>
                <w:sz w:val="18"/>
                <w:rPrChange w:id="3537" w:author="Stuart McLarnon (NESO)" w:date="2024-11-18T11:12:00Z">
                  <w:rPr>
                    <w:color w:val="auto"/>
                    <w:sz w:val="18"/>
                  </w:rPr>
                </w:rPrChange>
              </w:rPr>
              <w:t xml:space="preserve"> through a contractual mechanism. </w:t>
            </w:r>
          </w:p>
        </w:tc>
        <w:tc>
          <w:tcPr>
            <w:tcW w:w="5103" w:type="dxa"/>
          </w:tcPr>
          <w:p w14:paraId="3E34F276" w14:textId="05219D41" w:rsidR="00FA27A2" w:rsidRPr="00B77E82" w:rsidRDefault="00FA27A2" w:rsidP="00FA27A2">
            <w:pPr>
              <w:rPr>
                <w:rFonts w:ascii="Poppins" w:hAnsi="Poppins"/>
                <w:color w:val="auto"/>
                <w:sz w:val="18"/>
                <w:rPrChange w:id="3538" w:author="Stuart McLarnon (NESO)" w:date="2024-11-18T11:12:00Z">
                  <w:rPr>
                    <w:color w:val="auto"/>
                    <w:sz w:val="18"/>
                  </w:rPr>
                </w:rPrChange>
              </w:rPr>
            </w:pPr>
            <w:r w:rsidRPr="00B77E82">
              <w:rPr>
                <w:rFonts w:ascii="Poppins" w:hAnsi="Poppins"/>
                <w:color w:val="auto"/>
                <w:sz w:val="18"/>
                <w:rPrChange w:id="3539" w:author="Stuart McLarnon (NESO)" w:date="2024-11-18T11:12:00Z">
                  <w:rPr>
                    <w:color w:val="auto"/>
                    <w:sz w:val="18"/>
                  </w:rPr>
                </w:rPrChange>
              </w:rPr>
              <w:t xml:space="preserve">Applicable </w:t>
            </w:r>
            <w:r w:rsidR="0039354D">
              <w:rPr>
                <w:rFonts w:ascii="Poppins" w:hAnsi="Poppins"/>
                <w:color w:val="auto"/>
                <w:sz w:val="18"/>
                <w:rPrChange w:id="3540" w:author="Stuart McLarnon (NESO)" w:date="2024-11-18T11:12:00Z">
                  <w:rPr>
                    <w:color w:val="auto"/>
                    <w:sz w:val="18"/>
                  </w:rPr>
                </w:rPrChange>
              </w:rPr>
              <w:t>Grid Code</w:t>
            </w:r>
            <w:r w:rsidRPr="00B77E82">
              <w:rPr>
                <w:rFonts w:ascii="Poppins" w:hAnsi="Poppins"/>
                <w:color w:val="auto"/>
                <w:sz w:val="18"/>
                <w:rPrChange w:id="3541" w:author="Stuart McLarnon (NESO)" w:date="2024-11-18T11:12:00Z">
                  <w:rPr>
                    <w:color w:val="auto"/>
                    <w:sz w:val="18"/>
                  </w:rPr>
                </w:rPrChange>
              </w:rPr>
              <w:t xml:space="preserve"> requirements as defined contractually:</w:t>
            </w:r>
          </w:p>
          <w:p w14:paraId="10465F27" w14:textId="025C242F" w:rsidR="00FA27A2" w:rsidRPr="00B77E82" w:rsidRDefault="00FA27A2" w:rsidP="00FA27A2">
            <w:pPr>
              <w:rPr>
                <w:rFonts w:ascii="Poppins" w:hAnsi="Poppins"/>
                <w:color w:val="auto"/>
                <w:sz w:val="18"/>
                <w:rPrChange w:id="3542" w:author="Stuart McLarnon (NESO)" w:date="2024-11-18T11:12:00Z">
                  <w:rPr>
                    <w:color w:val="auto"/>
                    <w:sz w:val="18"/>
                  </w:rPr>
                </w:rPrChange>
              </w:rPr>
            </w:pPr>
            <w:r w:rsidRPr="00B77E82">
              <w:rPr>
                <w:rFonts w:ascii="Poppins" w:hAnsi="Poppins"/>
                <w:color w:val="auto"/>
                <w:sz w:val="18"/>
                <w:rPrChange w:id="3543" w:author="Stuart McLarnon (NESO)" w:date="2024-11-18T11:12:00Z">
                  <w:rPr>
                    <w:color w:val="auto"/>
                    <w:sz w:val="18"/>
                  </w:rPr>
                </w:rPrChange>
              </w:rPr>
              <w:t xml:space="preserve">ECC6.1.2, ECC.6.1.4, ECC.6.2.2.2, ECC.6.3, ECC.6.5, </w:t>
            </w:r>
            <w:r w:rsidR="00D6016F" w:rsidRPr="00B77E82">
              <w:rPr>
                <w:rFonts w:ascii="Poppins" w:hAnsi="Poppins"/>
                <w:color w:val="auto"/>
                <w:sz w:val="18"/>
                <w:rPrChange w:id="3544" w:author="Stuart McLarnon (NESO)" w:date="2024-11-18T11:12:00Z">
                  <w:rPr>
                    <w:color w:val="auto"/>
                    <w:sz w:val="18"/>
                  </w:rPr>
                </w:rPrChange>
              </w:rPr>
              <w:t xml:space="preserve">ECC.7.9, </w:t>
            </w:r>
            <w:r w:rsidR="003F37B9" w:rsidRPr="00B77E82">
              <w:rPr>
                <w:rFonts w:ascii="Poppins" w:hAnsi="Poppins"/>
                <w:color w:val="auto"/>
                <w:sz w:val="18"/>
                <w:rPrChange w:id="3545" w:author="Stuart McLarnon (NESO)" w:date="2024-11-18T11:12:00Z">
                  <w:rPr>
                    <w:color w:val="auto"/>
                    <w:sz w:val="18"/>
                  </w:rPr>
                </w:rPrChange>
              </w:rPr>
              <w:t xml:space="preserve">ECC.7.10, ECC.7.11, </w:t>
            </w:r>
            <w:r w:rsidRPr="00B77E82">
              <w:rPr>
                <w:rFonts w:ascii="Poppins" w:hAnsi="Poppins"/>
                <w:color w:val="auto"/>
                <w:sz w:val="18"/>
                <w:rPrChange w:id="3546" w:author="Stuart McLarnon (NESO)" w:date="2024-11-18T11:12:00Z">
                  <w:rPr>
                    <w:color w:val="auto"/>
                    <w:sz w:val="18"/>
                  </w:rPr>
                </w:rPrChange>
              </w:rPr>
              <w:t>ECC.8, ECC.A.3, ECC.A.4, ECC.A.6, ECC.A.7</w:t>
            </w:r>
          </w:p>
          <w:p w14:paraId="76BD1D2D" w14:textId="77777777" w:rsidR="00FA27A2" w:rsidRPr="00B77E82" w:rsidRDefault="00FA27A2" w:rsidP="00FA27A2">
            <w:pPr>
              <w:rPr>
                <w:rFonts w:ascii="Poppins" w:hAnsi="Poppins"/>
                <w:color w:val="auto"/>
                <w:sz w:val="18"/>
                <w:rPrChange w:id="3547" w:author="Stuart McLarnon (NESO)" w:date="2024-11-18T11:12:00Z">
                  <w:rPr>
                    <w:color w:val="auto"/>
                    <w:sz w:val="18"/>
                  </w:rPr>
                </w:rPrChange>
              </w:rPr>
            </w:pPr>
            <w:r w:rsidRPr="00B77E82">
              <w:rPr>
                <w:rFonts w:ascii="Poppins" w:hAnsi="Poppins"/>
                <w:color w:val="auto"/>
                <w:sz w:val="18"/>
                <w:rPrChange w:id="3548" w:author="Stuart McLarnon (NESO)" w:date="2024-11-18T11:12:00Z">
                  <w:rPr>
                    <w:color w:val="auto"/>
                    <w:sz w:val="18"/>
                  </w:rPr>
                </w:rPrChange>
              </w:rPr>
              <w:t>ECP.A.3, ECP.A.5, ECP.A.6</w:t>
            </w:r>
          </w:p>
          <w:p w14:paraId="50154886" w14:textId="445BF5F4" w:rsidR="00FA27A2" w:rsidRPr="00B77E82" w:rsidRDefault="00FA27A2" w:rsidP="00FA27A2">
            <w:pPr>
              <w:rPr>
                <w:rFonts w:ascii="Poppins" w:hAnsi="Poppins"/>
                <w:color w:val="auto"/>
                <w:sz w:val="18"/>
                <w:rPrChange w:id="3549" w:author="Stuart McLarnon (NESO)" w:date="2024-11-18T11:12:00Z">
                  <w:rPr>
                    <w:color w:val="auto"/>
                    <w:sz w:val="18"/>
                  </w:rPr>
                </w:rPrChange>
              </w:rPr>
            </w:pPr>
            <w:r w:rsidRPr="00B77E82">
              <w:rPr>
                <w:rFonts w:ascii="Poppins" w:hAnsi="Poppins"/>
                <w:color w:val="auto"/>
                <w:sz w:val="18"/>
                <w:rPrChange w:id="3550" w:author="Stuart McLarnon (NESO)" w:date="2024-11-18T11:12:00Z">
                  <w:rPr>
                    <w:color w:val="auto"/>
                    <w:sz w:val="18"/>
                  </w:rPr>
                </w:rPrChange>
              </w:rPr>
              <w:t>OC5.4, OC5.5</w:t>
            </w:r>
            <w:r w:rsidR="0091328B" w:rsidRPr="00B77E82">
              <w:rPr>
                <w:rFonts w:ascii="Poppins" w:hAnsi="Poppins"/>
                <w:color w:val="auto"/>
                <w:sz w:val="18"/>
                <w:rPrChange w:id="3551" w:author="Stuart McLarnon (NESO)" w:date="2024-11-18T11:12:00Z">
                  <w:rPr>
                    <w:color w:val="auto"/>
                    <w:sz w:val="18"/>
                  </w:rPr>
                </w:rPrChange>
              </w:rPr>
              <w:t>, OC5.7</w:t>
            </w:r>
          </w:p>
          <w:p w14:paraId="29233429" w14:textId="77777777" w:rsidR="00FA27A2" w:rsidRPr="00B77E82" w:rsidRDefault="00FA27A2" w:rsidP="00FA27A2">
            <w:pPr>
              <w:rPr>
                <w:rFonts w:ascii="Poppins" w:hAnsi="Poppins"/>
                <w:color w:val="auto"/>
                <w:sz w:val="18"/>
                <w:rPrChange w:id="3552" w:author="Stuart McLarnon (NESO)" w:date="2024-11-18T11:12:00Z">
                  <w:rPr>
                    <w:color w:val="auto"/>
                    <w:sz w:val="18"/>
                  </w:rPr>
                </w:rPrChange>
              </w:rPr>
            </w:pPr>
            <w:r w:rsidRPr="00B77E82">
              <w:rPr>
                <w:rFonts w:ascii="Poppins" w:hAnsi="Poppins"/>
                <w:color w:val="auto"/>
                <w:sz w:val="18"/>
                <w:rPrChange w:id="3553" w:author="Stuart McLarnon (NESO)" w:date="2024-11-18T11:12:00Z">
                  <w:rPr>
                    <w:color w:val="auto"/>
                    <w:sz w:val="18"/>
                  </w:rPr>
                </w:rPrChange>
              </w:rPr>
              <w:t>OC.7.4, OC7.6 (OC7.6 - Scotland and Offshore only)</w:t>
            </w:r>
          </w:p>
          <w:p w14:paraId="4AE643A7" w14:textId="40AFF737" w:rsidR="00FA27A2" w:rsidRPr="00B77E82" w:rsidRDefault="00FA27A2" w:rsidP="00FA27A2">
            <w:pPr>
              <w:rPr>
                <w:rFonts w:ascii="Poppins" w:hAnsi="Poppins"/>
                <w:color w:val="auto"/>
                <w:sz w:val="18"/>
                <w:rPrChange w:id="3554" w:author="Stuart McLarnon (NESO)" w:date="2024-11-18T11:12:00Z">
                  <w:rPr>
                    <w:color w:val="auto"/>
                    <w:sz w:val="18"/>
                  </w:rPr>
                </w:rPrChange>
              </w:rPr>
            </w:pPr>
            <w:r w:rsidRPr="00B77E82">
              <w:rPr>
                <w:rFonts w:ascii="Poppins" w:hAnsi="Poppins"/>
                <w:color w:val="auto"/>
                <w:sz w:val="18"/>
                <w:rPrChange w:id="3555" w:author="Stuart McLarnon (NESO)" w:date="2024-11-18T11:12:00Z">
                  <w:rPr>
                    <w:color w:val="auto"/>
                    <w:sz w:val="18"/>
                  </w:rPr>
                </w:rPrChange>
              </w:rPr>
              <w:t>OC</w:t>
            </w:r>
            <w:r w:rsidR="0091328B" w:rsidRPr="00B77E82">
              <w:rPr>
                <w:rFonts w:ascii="Poppins" w:hAnsi="Poppins"/>
                <w:color w:val="auto"/>
                <w:sz w:val="18"/>
                <w:rPrChange w:id="3556" w:author="Stuart McLarnon (NESO)" w:date="2024-11-18T11:12:00Z">
                  <w:rPr>
                    <w:color w:val="auto"/>
                    <w:sz w:val="18"/>
                  </w:rPr>
                </w:rPrChange>
              </w:rPr>
              <w:t xml:space="preserve"> </w:t>
            </w:r>
            <w:r w:rsidRPr="00B77E82">
              <w:rPr>
                <w:rFonts w:ascii="Poppins" w:hAnsi="Poppins"/>
                <w:color w:val="auto"/>
                <w:sz w:val="18"/>
                <w:rPrChange w:id="3557" w:author="Stuart McLarnon (NESO)" w:date="2024-11-18T11:12:00Z">
                  <w:rPr>
                    <w:color w:val="auto"/>
                    <w:sz w:val="18"/>
                  </w:rPr>
                </w:rPrChange>
              </w:rPr>
              <w:t>9</w:t>
            </w:r>
          </w:p>
          <w:p w14:paraId="4694DBFD" w14:textId="3CDB7A0E" w:rsidR="00FA27A2" w:rsidRPr="00B77E82" w:rsidRDefault="00FA27A2" w:rsidP="00FA27A2">
            <w:pPr>
              <w:rPr>
                <w:rFonts w:ascii="Poppins" w:hAnsi="Poppins"/>
                <w:color w:val="auto"/>
                <w:sz w:val="18"/>
                <w:rPrChange w:id="3558" w:author="Stuart McLarnon (NESO)" w:date="2024-11-18T11:12:00Z">
                  <w:rPr>
                    <w:color w:val="auto"/>
                    <w:sz w:val="18"/>
                  </w:rPr>
                </w:rPrChange>
              </w:rPr>
            </w:pPr>
            <w:r w:rsidRPr="00B77E82">
              <w:rPr>
                <w:rFonts w:ascii="Poppins" w:hAnsi="Poppins"/>
                <w:color w:val="auto"/>
                <w:sz w:val="18"/>
                <w:rPrChange w:id="3559" w:author="Stuart McLarnon (NESO)" w:date="2024-11-18T11:12:00Z">
                  <w:rPr>
                    <w:color w:val="auto"/>
                    <w:sz w:val="18"/>
                  </w:rPr>
                </w:rPrChange>
              </w:rPr>
              <w:lastRenderedPageBreak/>
              <w:t>OC10</w:t>
            </w:r>
          </w:p>
          <w:p w14:paraId="57C8639B" w14:textId="77777777" w:rsidR="00FA27A2" w:rsidRPr="00B77E82" w:rsidRDefault="00FA27A2" w:rsidP="00FA27A2">
            <w:pPr>
              <w:rPr>
                <w:rFonts w:ascii="Poppins" w:hAnsi="Poppins"/>
                <w:color w:val="auto"/>
                <w:sz w:val="18"/>
                <w:rPrChange w:id="3560" w:author="Stuart McLarnon (NESO)" w:date="2024-11-18T11:12:00Z">
                  <w:rPr>
                    <w:color w:val="auto"/>
                    <w:sz w:val="18"/>
                  </w:rPr>
                </w:rPrChange>
              </w:rPr>
            </w:pPr>
            <w:r w:rsidRPr="00B77E82">
              <w:rPr>
                <w:rFonts w:ascii="Poppins" w:hAnsi="Poppins"/>
                <w:color w:val="auto"/>
                <w:sz w:val="18"/>
                <w:rPrChange w:id="3561" w:author="Stuart McLarnon (NESO)" w:date="2024-11-18T11:12:00Z">
                  <w:rPr>
                    <w:color w:val="auto"/>
                    <w:sz w:val="18"/>
                  </w:rPr>
                </w:rPrChange>
              </w:rPr>
              <w:t>OC12</w:t>
            </w:r>
          </w:p>
          <w:p w14:paraId="3DA22453" w14:textId="77777777" w:rsidR="00FA27A2" w:rsidRPr="00B77E82" w:rsidRDefault="00FA27A2" w:rsidP="00FA27A2">
            <w:pPr>
              <w:rPr>
                <w:rFonts w:ascii="Poppins" w:hAnsi="Poppins"/>
                <w:color w:val="auto"/>
                <w:sz w:val="18"/>
                <w:rPrChange w:id="3562" w:author="Stuart McLarnon (NESO)" w:date="2024-11-18T11:12:00Z">
                  <w:rPr>
                    <w:color w:val="auto"/>
                    <w:sz w:val="18"/>
                  </w:rPr>
                </w:rPrChange>
              </w:rPr>
            </w:pPr>
            <w:r w:rsidRPr="00B77E82">
              <w:rPr>
                <w:rFonts w:ascii="Poppins" w:hAnsi="Poppins"/>
                <w:color w:val="auto"/>
                <w:sz w:val="18"/>
                <w:rPrChange w:id="3563" w:author="Stuart McLarnon (NESO)" w:date="2024-11-18T11:12:00Z">
                  <w:rPr>
                    <w:color w:val="auto"/>
                    <w:sz w:val="18"/>
                  </w:rPr>
                </w:rPrChange>
              </w:rPr>
              <w:t>BC1.4, BC1.5, BC.1.7, BC</w:t>
            </w:r>
            <w:proofErr w:type="gramStart"/>
            <w:r w:rsidRPr="00B77E82">
              <w:rPr>
                <w:rFonts w:ascii="Poppins" w:hAnsi="Poppins"/>
                <w:color w:val="auto"/>
                <w:sz w:val="18"/>
                <w:rPrChange w:id="3564" w:author="Stuart McLarnon (NESO)" w:date="2024-11-18T11:12:00Z">
                  <w:rPr>
                    <w:color w:val="auto"/>
                    <w:sz w:val="18"/>
                  </w:rPr>
                </w:rPrChange>
              </w:rPr>
              <w:t>1.A.</w:t>
            </w:r>
            <w:proofErr w:type="gramEnd"/>
            <w:r w:rsidRPr="00B77E82">
              <w:rPr>
                <w:rFonts w:ascii="Poppins" w:hAnsi="Poppins"/>
                <w:color w:val="auto"/>
                <w:sz w:val="18"/>
                <w:rPrChange w:id="3565" w:author="Stuart McLarnon (NESO)" w:date="2024-11-18T11:12:00Z">
                  <w:rPr>
                    <w:color w:val="auto"/>
                    <w:sz w:val="18"/>
                  </w:rPr>
                </w:rPrChange>
              </w:rPr>
              <w:t>1, BC1.A.2.1</w:t>
            </w:r>
          </w:p>
          <w:p w14:paraId="10585707" w14:textId="77777777" w:rsidR="00FA27A2" w:rsidRPr="00B77E82" w:rsidRDefault="00FA27A2" w:rsidP="00FA27A2">
            <w:pPr>
              <w:rPr>
                <w:rFonts w:ascii="Poppins" w:hAnsi="Poppins"/>
                <w:color w:val="auto"/>
                <w:sz w:val="18"/>
                <w:rPrChange w:id="3566" w:author="Stuart McLarnon (NESO)" w:date="2024-11-18T11:12:00Z">
                  <w:rPr>
                    <w:color w:val="auto"/>
                    <w:sz w:val="18"/>
                  </w:rPr>
                </w:rPrChange>
              </w:rPr>
            </w:pPr>
            <w:r w:rsidRPr="00B77E82">
              <w:rPr>
                <w:rFonts w:ascii="Poppins" w:hAnsi="Poppins"/>
                <w:color w:val="auto"/>
                <w:sz w:val="18"/>
                <w:rPrChange w:id="3567" w:author="Stuart McLarnon (NESO)" w:date="2024-11-18T11:12:00Z">
                  <w:rPr>
                    <w:color w:val="auto"/>
                    <w:sz w:val="18"/>
                  </w:rPr>
                </w:rPrChange>
              </w:rPr>
              <w:t>BC2 (</w:t>
            </w:r>
            <w:proofErr w:type="gramStart"/>
            <w:r w:rsidRPr="00B77E82">
              <w:rPr>
                <w:rFonts w:ascii="Poppins" w:hAnsi="Poppins"/>
                <w:color w:val="auto"/>
                <w:sz w:val="18"/>
                <w:rPrChange w:id="3568" w:author="Stuart McLarnon (NESO)" w:date="2024-11-18T11:12:00Z">
                  <w:rPr>
                    <w:color w:val="auto"/>
                    <w:sz w:val="18"/>
                  </w:rPr>
                </w:rPrChange>
              </w:rPr>
              <w:t>in particular BC</w:t>
            </w:r>
            <w:proofErr w:type="gramEnd"/>
            <w:r w:rsidRPr="00B77E82">
              <w:rPr>
                <w:rFonts w:ascii="Poppins" w:hAnsi="Poppins"/>
                <w:color w:val="auto"/>
                <w:sz w:val="18"/>
                <w:rPrChange w:id="3569" w:author="Stuart McLarnon (NESO)" w:date="2024-11-18T11:12:00Z">
                  <w:rPr>
                    <w:color w:val="auto"/>
                    <w:sz w:val="18"/>
                  </w:rPr>
                </w:rPrChange>
              </w:rPr>
              <w:t>.2.9)</w:t>
            </w:r>
          </w:p>
          <w:p w14:paraId="280F56F9" w14:textId="77777777" w:rsidR="00FA27A2" w:rsidRPr="00B77E82" w:rsidDel="00B44C60" w:rsidRDefault="00FA27A2" w:rsidP="00FA27A2">
            <w:pPr>
              <w:rPr>
                <w:del w:id="3570" w:author="Stuart McLarnon (NESO)" w:date="2025-03-12T10:21:00Z" w16du:dateUtc="2025-03-12T10:21:00Z"/>
                <w:rFonts w:ascii="Poppins" w:hAnsi="Poppins"/>
                <w:color w:val="auto"/>
                <w:sz w:val="18"/>
                <w:rPrChange w:id="3571" w:author="Stuart McLarnon (NESO)" w:date="2024-11-18T11:12:00Z">
                  <w:rPr>
                    <w:del w:id="3572" w:author="Stuart McLarnon (NESO)" w:date="2025-03-12T10:21:00Z" w16du:dateUtc="2025-03-12T10:21:00Z"/>
                    <w:color w:val="auto"/>
                    <w:sz w:val="18"/>
                  </w:rPr>
                </w:rPrChange>
              </w:rPr>
            </w:pPr>
            <w:r w:rsidRPr="00B77E82">
              <w:rPr>
                <w:rFonts w:ascii="Poppins" w:hAnsi="Poppins"/>
                <w:color w:val="auto"/>
                <w:sz w:val="18"/>
                <w:rPrChange w:id="3573" w:author="Stuart McLarnon (NESO)" w:date="2024-11-18T11:12:00Z">
                  <w:rPr>
                    <w:color w:val="auto"/>
                    <w:sz w:val="18"/>
                  </w:rPr>
                </w:rPrChange>
              </w:rPr>
              <w:t>BC3.3, BC3.4, BC3.5, BC.3.6, BC.3.7</w:t>
            </w:r>
            <w:del w:id="3574" w:author="Stuart McLarnon (NESO)" w:date="2025-03-12T10:21:00Z" w16du:dateUtc="2025-03-12T10:21:00Z">
              <w:r w:rsidRPr="00B77E82" w:rsidDel="00B44C60">
                <w:rPr>
                  <w:rFonts w:ascii="Poppins" w:hAnsi="Poppins"/>
                  <w:color w:val="auto"/>
                  <w:sz w:val="18"/>
                  <w:rPrChange w:id="3575" w:author="Stuart McLarnon (NESO)" w:date="2024-11-18T11:12:00Z">
                    <w:rPr>
                      <w:color w:val="auto"/>
                      <w:sz w:val="18"/>
                    </w:rPr>
                  </w:rPrChange>
                </w:rPr>
                <w:delText xml:space="preserve">,  </w:delText>
              </w:r>
            </w:del>
          </w:p>
          <w:p w14:paraId="17F06277" w14:textId="62999DCB" w:rsidR="0091328B" w:rsidRPr="00B77E82" w:rsidDel="00540D2B" w:rsidRDefault="0091328B" w:rsidP="00B44C60">
            <w:pPr>
              <w:rPr>
                <w:rFonts w:ascii="Poppins" w:hAnsi="Poppins"/>
                <w:color w:val="auto"/>
                <w:sz w:val="18"/>
                <w:rPrChange w:id="3576" w:author="Stuart McLarnon (NESO)" w:date="2024-11-18T11:12:00Z">
                  <w:rPr>
                    <w:color w:val="auto"/>
                    <w:sz w:val="18"/>
                  </w:rPr>
                </w:rPrChange>
              </w:rPr>
            </w:pPr>
          </w:p>
        </w:tc>
      </w:tr>
      <w:tr w:rsidR="002A363E" w:rsidRPr="00B77E82" w14:paraId="11CD81AE" w14:textId="77777777" w:rsidTr="003E1EE5">
        <w:trPr>
          <w:trHeight w:val="363"/>
        </w:trPr>
        <w:tc>
          <w:tcPr>
            <w:tcW w:w="1775" w:type="dxa"/>
          </w:tcPr>
          <w:p w14:paraId="54B2F2C7" w14:textId="62C824E9" w:rsidR="002A363E" w:rsidRPr="00B77E82" w:rsidRDefault="002A363E" w:rsidP="003E1EE5">
            <w:pPr>
              <w:jc w:val="both"/>
              <w:rPr>
                <w:rFonts w:ascii="Poppins" w:hAnsi="Poppins"/>
                <w:color w:val="auto"/>
                <w:sz w:val="18"/>
                <w:rPrChange w:id="3577" w:author="Stuart McLarnon (NESO)" w:date="2024-11-18T11:12:00Z">
                  <w:rPr>
                    <w:color w:val="auto"/>
                    <w:sz w:val="18"/>
                  </w:rPr>
                </w:rPrChange>
              </w:rPr>
            </w:pPr>
            <w:r w:rsidRPr="00B77E82">
              <w:rPr>
                <w:rFonts w:ascii="Poppins" w:hAnsi="Poppins"/>
                <w:color w:val="auto"/>
                <w:sz w:val="18"/>
                <w:rPrChange w:id="3578" w:author="Stuart McLarnon (NESO)" w:date="2024-11-18T11:12:00Z">
                  <w:rPr>
                    <w:color w:val="auto"/>
                    <w:sz w:val="18"/>
                  </w:rPr>
                </w:rPrChange>
              </w:rPr>
              <w:lastRenderedPageBreak/>
              <w:t>Restorat</w:t>
            </w:r>
            <w:r w:rsidR="00760C9F" w:rsidRPr="00B77E82">
              <w:rPr>
                <w:rFonts w:ascii="Poppins" w:hAnsi="Poppins"/>
                <w:color w:val="auto"/>
                <w:sz w:val="18"/>
                <w:rPrChange w:id="3579" w:author="Stuart McLarnon (NESO)" w:date="2024-11-18T11:12:00Z">
                  <w:rPr>
                    <w:color w:val="auto"/>
                    <w:sz w:val="18"/>
                  </w:rPr>
                </w:rPrChange>
              </w:rPr>
              <w:t>i</w:t>
            </w:r>
            <w:r w:rsidRPr="00B77E82">
              <w:rPr>
                <w:rFonts w:ascii="Poppins" w:hAnsi="Poppins"/>
                <w:color w:val="auto"/>
                <w:sz w:val="18"/>
                <w:rPrChange w:id="3580" w:author="Stuart McLarnon (NESO)" w:date="2024-11-18T11:12:00Z">
                  <w:rPr>
                    <w:color w:val="auto"/>
                    <w:sz w:val="18"/>
                  </w:rPr>
                </w:rPrChange>
              </w:rPr>
              <w:t>on Service Provider with a contract to provide a Restoration service</w:t>
            </w:r>
            <w:ins w:id="3581" w:author="Stuart McLarnon (NESO)" w:date="2025-03-12T10:21:00Z" w16du:dateUtc="2025-03-12T10:21:00Z">
              <w:r w:rsidR="00B44C60">
                <w:rPr>
                  <w:rFonts w:ascii="Poppins" w:hAnsi="Poppins"/>
                  <w:color w:val="auto"/>
                  <w:sz w:val="18"/>
                </w:rPr>
                <w:t>.</w:t>
              </w:r>
            </w:ins>
          </w:p>
        </w:tc>
        <w:tc>
          <w:tcPr>
            <w:tcW w:w="994" w:type="dxa"/>
          </w:tcPr>
          <w:p w14:paraId="7018A4AA" w14:textId="654F6DB1" w:rsidR="002A363E" w:rsidRPr="00B77E82" w:rsidRDefault="002A363E" w:rsidP="003E1EE5">
            <w:pPr>
              <w:jc w:val="both"/>
              <w:rPr>
                <w:rFonts w:ascii="Poppins" w:hAnsi="Poppins"/>
                <w:color w:val="auto"/>
                <w:sz w:val="18"/>
                <w:rPrChange w:id="3582" w:author="Stuart McLarnon (NESO)" w:date="2024-11-18T11:12:00Z">
                  <w:rPr>
                    <w:color w:val="auto"/>
                    <w:sz w:val="18"/>
                  </w:rPr>
                </w:rPrChange>
              </w:rPr>
            </w:pPr>
            <w:r w:rsidRPr="00B77E82">
              <w:rPr>
                <w:rFonts w:ascii="Poppins" w:hAnsi="Poppins"/>
                <w:color w:val="auto"/>
                <w:sz w:val="18"/>
                <w:rPrChange w:id="3583" w:author="Stuart McLarnon (NESO)" w:date="2024-11-18T11:12:00Z">
                  <w:rPr>
                    <w:color w:val="auto"/>
                    <w:sz w:val="18"/>
                  </w:rPr>
                </w:rPrChange>
              </w:rPr>
              <w:t>Existing</w:t>
            </w:r>
          </w:p>
        </w:tc>
        <w:tc>
          <w:tcPr>
            <w:tcW w:w="5873" w:type="dxa"/>
          </w:tcPr>
          <w:p w14:paraId="7C720EEE" w14:textId="40EEC5AD" w:rsidR="002A363E" w:rsidRPr="00B77E82" w:rsidRDefault="002A363E" w:rsidP="003E1EE5">
            <w:pPr>
              <w:jc w:val="both"/>
              <w:rPr>
                <w:rFonts w:ascii="Poppins" w:hAnsi="Poppins"/>
                <w:color w:val="auto"/>
                <w:sz w:val="18"/>
                <w:rPrChange w:id="3584" w:author="Stuart McLarnon (NESO)" w:date="2024-11-18T11:12:00Z">
                  <w:rPr>
                    <w:color w:val="auto"/>
                    <w:sz w:val="18"/>
                  </w:rPr>
                </w:rPrChange>
              </w:rPr>
            </w:pPr>
            <w:r w:rsidRPr="00B77E82">
              <w:rPr>
                <w:rFonts w:ascii="Poppins" w:hAnsi="Poppins"/>
                <w:color w:val="auto"/>
                <w:sz w:val="18"/>
                <w:rPrChange w:id="3585" w:author="Stuart McLarnon (NESO)" w:date="2024-11-18T11:12:00Z">
                  <w:rPr>
                    <w:color w:val="auto"/>
                    <w:sz w:val="18"/>
                  </w:rPr>
                </w:rPrChange>
              </w:rPr>
              <w:t xml:space="preserve">Any </w:t>
            </w:r>
            <w:proofErr w:type="gramStart"/>
            <w:r w:rsidR="00FA7098" w:rsidRPr="00B77E82">
              <w:rPr>
                <w:rFonts w:ascii="Poppins" w:hAnsi="Poppins"/>
                <w:color w:val="auto"/>
                <w:sz w:val="18"/>
                <w:rPrChange w:id="3586" w:author="Stuart McLarnon (NESO)" w:date="2024-11-18T11:12:00Z">
                  <w:rPr>
                    <w:color w:val="auto"/>
                    <w:sz w:val="18"/>
                  </w:rPr>
                </w:rPrChange>
              </w:rPr>
              <w:t>N</w:t>
            </w:r>
            <w:r w:rsidRPr="00B77E82">
              <w:rPr>
                <w:rFonts w:ascii="Poppins" w:hAnsi="Poppins"/>
                <w:color w:val="auto"/>
                <w:sz w:val="18"/>
                <w:rPrChange w:id="3587" w:author="Stuart McLarnon (NESO)" w:date="2024-11-18T11:12:00Z">
                  <w:rPr>
                    <w:color w:val="auto"/>
                    <w:sz w:val="18"/>
                  </w:rPr>
                </w:rPrChange>
              </w:rPr>
              <w:t>on</w:t>
            </w:r>
            <w:r w:rsidR="00FA7098" w:rsidRPr="00B77E82">
              <w:rPr>
                <w:rFonts w:ascii="Poppins" w:hAnsi="Poppins"/>
                <w:color w:val="auto"/>
                <w:sz w:val="18"/>
                <w:rPrChange w:id="3588" w:author="Stuart McLarnon (NESO)" w:date="2024-11-18T11:12:00Z">
                  <w:rPr>
                    <w:color w:val="auto"/>
                    <w:sz w:val="18"/>
                  </w:rPr>
                </w:rPrChange>
              </w:rPr>
              <w:t>-</w:t>
            </w:r>
            <w:r w:rsidRPr="00B77E82">
              <w:rPr>
                <w:rFonts w:ascii="Poppins" w:hAnsi="Poppins"/>
                <w:color w:val="auto"/>
                <w:sz w:val="18"/>
                <w:rPrChange w:id="3589" w:author="Stuart McLarnon (NESO)" w:date="2024-11-18T11:12:00Z">
                  <w:rPr>
                    <w:color w:val="auto"/>
                    <w:sz w:val="18"/>
                  </w:rPr>
                </w:rPrChange>
              </w:rPr>
              <w:t>CUSC</w:t>
            </w:r>
            <w:proofErr w:type="gramEnd"/>
            <w:r w:rsidRPr="00B77E82">
              <w:rPr>
                <w:rFonts w:ascii="Poppins" w:hAnsi="Poppins"/>
                <w:color w:val="auto"/>
                <w:sz w:val="18"/>
                <w:rPrChange w:id="3590" w:author="Stuart McLarnon (NESO)" w:date="2024-11-18T11:12:00Z">
                  <w:rPr>
                    <w:color w:val="auto"/>
                    <w:sz w:val="18"/>
                  </w:rPr>
                </w:rPrChange>
              </w:rPr>
              <w:t xml:space="preserve"> party which is to provide a</w:t>
            </w:r>
            <w:r w:rsidR="005F6916" w:rsidRPr="00B77E82">
              <w:rPr>
                <w:rFonts w:ascii="Poppins" w:hAnsi="Poppins"/>
                <w:color w:val="auto"/>
                <w:sz w:val="18"/>
                <w:rPrChange w:id="3591" w:author="Stuart McLarnon (NESO)" w:date="2024-11-18T11:12:00Z">
                  <w:rPr>
                    <w:color w:val="auto"/>
                    <w:sz w:val="18"/>
                  </w:rPr>
                </w:rPrChange>
              </w:rPr>
              <w:t>n Anchor Restoration Contract or Top Up Restoration Contract</w:t>
            </w:r>
            <w:r w:rsidRPr="00B77E82">
              <w:rPr>
                <w:rFonts w:ascii="Poppins" w:hAnsi="Poppins"/>
                <w:color w:val="auto"/>
                <w:sz w:val="18"/>
                <w:rPrChange w:id="3592" w:author="Stuart McLarnon (NESO)" w:date="2024-11-18T11:12:00Z">
                  <w:rPr>
                    <w:color w:val="auto"/>
                    <w:sz w:val="18"/>
                  </w:rPr>
                </w:rPrChange>
              </w:rPr>
              <w:t xml:space="preserve"> would need to satisfy the appropriate requirements of the </w:t>
            </w:r>
            <w:r w:rsidR="0039354D">
              <w:rPr>
                <w:rFonts w:ascii="Poppins" w:hAnsi="Poppins"/>
                <w:color w:val="auto"/>
                <w:sz w:val="18"/>
                <w:rPrChange w:id="3593" w:author="Stuart McLarnon (NESO)" w:date="2024-11-18T11:12:00Z">
                  <w:rPr>
                    <w:color w:val="auto"/>
                    <w:sz w:val="18"/>
                  </w:rPr>
                </w:rPrChange>
              </w:rPr>
              <w:t>Grid Code</w:t>
            </w:r>
            <w:r w:rsidRPr="00B77E82">
              <w:rPr>
                <w:rFonts w:ascii="Poppins" w:hAnsi="Poppins"/>
                <w:color w:val="auto"/>
                <w:sz w:val="18"/>
                <w:rPrChange w:id="3594" w:author="Stuart McLarnon (NESO)" w:date="2024-11-18T11:12:00Z">
                  <w:rPr>
                    <w:color w:val="auto"/>
                    <w:sz w:val="18"/>
                  </w:rPr>
                </w:rPrChange>
              </w:rPr>
              <w:t xml:space="preserve"> through a contractual mechanism. </w:t>
            </w:r>
          </w:p>
        </w:tc>
        <w:tc>
          <w:tcPr>
            <w:tcW w:w="5103" w:type="dxa"/>
          </w:tcPr>
          <w:p w14:paraId="579470C7" w14:textId="77798D62" w:rsidR="002A363E" w:rsidRPr="00B77E82" w:rsidRDefault="002A363E" w:rsidP="002A363E">
            <w:pPr>
              <w:rPr>
                <w:rFonts w:ascii="Poppins" w:hAnsi="Poppins"/>
                <w:color w:val="auto"/>
                <w:sz w:val="18"/>
                <w:rPrChange w:id="3595" w:author="Stuart McLarnon (NESO)" w:date="2024-11-18T11:12:00Z">
                  <w:rPr>
                    <w:color w:val="auto"/>
                    <w:sz w:val="18"/>
                  </w:rPr>
                </w:rPrChange>
              </w:rPr>
            </w:pPr>
            <w:r w:rsidRPr="00B77E82">
              <w:rPr>
                <w:rFonts w:ascii="Poppins" w:hAnsi="Poppins"/>
                <w:color w:val="auto"/>
                <w:sz w:val="18"/>
                <w:rPrChange w:id="3596" w:author="Stuart McLarnon (NESO)" w:date="2024-11-18T11:12:00Z">
                  <w:rPr>
                    <w:color w:val="auto"/>
                    <w:sz w:val="18"/>
                  </w:rPr>
                </w:rPrChange>
              </w:rPr>
              <w:t xml:space="preserve">Applicable </w:t>
            </w:r>
            <w:r w:rsidR="0039354D">
              <w:rPr>
                <w:rFonts w:ascii="Poppins" w:hAnsi="Poppins"/>
                <w:color w:val="auto"/>
                <w:sz w:val="18"/>
                <w:rPrChange w:id="3597" w:author="Stuart McLarnon (NESO)" w:date="2024-11-18T11:12:00Z">
                  <w:rPr>
                    <w:color w:val="auto"/>
                    <w:sz w:val="18"/>
                  </w:rPr>
                </w:rPrChange>
              </w:rPr>
              <w:t>Grid Code</w:t>
            </w:r>
            <w:r w:rsidRPr="00B77E82">
              <w:rPr>
                <w:rFonts w:ascii="Poppins" w:hAnsi="Poppins"/>
                <w:color w:val="auto"/>
                <w:sz w:val="18"/>
                <w:rPrChange w:id="3598" w:author="Stuart McLarnon (NESO)" w:date="2024-11-18T11:12:00Z">
                  <w:rPr>
                    <w:color w:val="auto"/>
                    <w:sz w:val="18"/>
                  </w:rPr>
                </w:rPrChange>
              </w:rPr>
              <w:t xml:space="preserve"> requirements as defined contractually:</w:t>
            </w:r>
          </w:p>
          <w:p w14:paraId="74B75C47" w14:textId="4CB5F1F8" w:rsidR="002A363E" w:rsidRPr="00B77E82" w:rsidRDefault="002A363E" w:rsidP="002A363E">
            <w:pPr>
              <w:rPr>
                <w:rFonts w:ascii="Poppins" w:hAnsi="Poppins"/>
                <w:color w:val="auto"/>
                <w:sz w:val="18"/>
                <w:rPrChange w:id="3599" w:author="Stuart McLarnon (NESO)" w:date="2024-11-18T11:12:00Z">
                  <w:rPr>
                    <w:color w:val="auto"/>
                    <w:sz w:val="18"/>
                  </w:rPr>
                </w:rPrChange>
              </w:rPr>
            </w:pPr>
            <w:r w:rsidRPr="00B77E82">
              <w:rPr>
                <w:rFonts w:ascii="Poppins" w:hAnsi="Poppins"/>
                <w:color w:val="auto"/>
                <w:sz w:val="18"/>
                <w:rPrChange w:id="3600" w:author="Stuart McLarnon (NESO)" w:date="2024-11-18T11:12:00Z">
                  <w:rPr>
                    <w:color w:val="auto"/>
                    <w:sz w:val="18"/>
                  </w:rPr>
                </w:rPrChange>
              </w:rPr>
              <w:t xml:space="preserve">CC6.1.2, CC.6.1.3, CC.6.1.4, CC.6.2.2.2, CC.6.3, CC.6.5, </w:t>
            </w:r>
            <w:r w:rsidR="00D6016F" w:rsidRPr="00B77E82">
              <w:rPr>
                <w:rFonts w:ascii="Poppins" w:hAnsi="Poppins"/>
                <w:color w:val="auto"/>
                <w:sz w:val="18"/>
                <w:rPrChange w:id="3601" w:author="Stuart McLarnon (NESO)" w:date="2024-11-18T11:12:00Z">
                  <w:rPr>
                    <w:color w:val="auto"/>
                    <w:sz w:val="18"/>
                  </w:rPr>
                </w:rPrChange>
              </w:rPr>
              <w:t xml:space="preserve">CC.7.9, </w:t>
            </w:r>
            <w:r w:rsidR="003F37B9" w:rsidRPr="00B77E82">
              <w:rPr>
                <w:rFonts w:ascii="Poppins" w:hAnsi="Poppins"/>
                <w:color w:val="auto"/>
                <w:sz w:val="18"/>
                <w:rPrChange w:id="3602" w:author="Stuart McLarnon (NESO)" w:date="2024-11-18T11:12:00Z">
                  <w:rPr>
                    <w:color w:val="auto"/>
                    <w:sz w:val="18"/>
                  </w:rPr>
                </w:rPrChange>
              </w:rPr>
              <w:t>CC.7.10, CC.7.11</w:t>
            </w:r>
            <w:r w:rsidR="00684166" w:rsidRPr="00B77E82">
              <w:rPr>
                <w:rFonts w:ascii="Poppins" w:hAnsi="Poppins"/>
                <w:color w:val="auto"/>
                <w:sz w:val="18"/>
                <w:rPrChange w:id="3603" w:author="Stuart McLarnon (NESO)" w:date="2024-11-18T11:12:00Z">
                  <w:rPr>
                    <w:color w:val="auto"/>
                    <w:sz w:val="18"/>
                  </w:rPr>
                </w:rPrChange>
              </w:rPr>
              <w:t xml:space="preserve">, </w:t>
            </w:r>
            <w:r w:rsidRPr="00B77E82">
              <w:rPr>
                <w:rFonts w:ascii="Poppins" w:hAnsi="Poppins"/>
                <w:color w:val="auto"/>
                <w:sz w:val="18"/>
                <w:rPrChange w:id="3604" w:author="Stuart McLarnon (NESO)" w:date="2024-11-18T11:12:00Z">
                  <w:rPr>
                    <w:color w:val="auto"/>
                    <w:sz w:val="18"/>
                  </w:rPr>
                </w:rPrChange>
              </w:rPr>
              <w:t>CC.8, CC.A.3, CC.A.4, CC.A.6, CC.A.7</w:t>
            </w:r>
          </w:p>
          <w:p w14:paraId="395C15C4" w14:textId="77777777" w:rsidR="002A363E" w:rsidRPr="00B77E82" w:rsidRDefault="002A363E" w:rsidP="002A363E">
            <w:pPr>
              <w:rPr>
                <w:rFonts w:ascii="Poppins" w:hAnsi="Poppins"/>
                <w:color w:val="auto"/>
                <w:sz w:val="18"/>
                <w:lang w:val="pt-BR"/>
                <w:rPrChange w:id="3605" w:author="Stuart McLarnon (NESO)" w:date="2024-11-18T11:12:00Z">
                  <w:rPr>
                    <w:color w:val="auto"/>
                    <w:sz w:val="18"/>
                    <w:lang w:val="pt-BR"/>
                  </w:rPr>
                </w:rPrChange>
              </w:rPr>
            </w:pPr>
            <w:r w:rsidRPr="00B77E82">
              <w:rPr>
                <w:rFonts w:ascii="Poppins" w:hAnsi="Poppins"/>
                <w:color w:val="auto"/>
                <w:sz w:val="18"/>
                <w:lang w:val="pt-BR"/>
                <w:rPrChange w:id="3606" w:author="Stuart McLarnon (NESO)" w:date="2024-11-18T11:12:00Z">
                  <w:rPr>
                    <w:color w:val="auto"/>
                    <w:sz w:val="18"/>
                    <w:lang w:val="pt-BR"/>
                  </w:rPr>
                </w:rPrChange>
              </w:rPr>
              <w:t>CP.A.3</w:t>
            </w:r>
          </w:p>
          <w:p w14:paraId="1CBBD15A" w14:textId="3BAA2557" w:rsidR="002A363E" w:rsidRPr="00B77E82" w:rsidRDefault="002A363E" w:rsidP="002A363E">
            <w:pPr>
              <w:rPr>
                <w:rFonts w:ascii="Poppins" w:hAnsi="Poppins"/>
                <w:color w:val="auto"/>
                <w:sz w:val="18"/>
                <w:lang w:val="pt-BR"/>
                <w:rPrChange w:id="3607" w:author="Stuart McLarnon (NESO)" w:date="2024-11-18T11:12:00Z">
                  <w:rPr>
                    <w:color w:val="auto"/>
                    <w:sz w:val="18"/>
                    <w:lang w:val="pt-BR"/>
                  </w:rPr>
                </w:rPrChange>
              </w:rPr>
            </w:pPr>
            <w:r w:rsidRPr="00B77E82">
              <w:rPr>
                <w:rFonts w:ascii="Poppins" w:hAnsi="Poppins"/>
                <w:color w:val="auto"/>
                <w:sz w:val="18"/>
                <w:lang w:val="pt-BR"/>
                <w:rPrChange w:id="3608" w:author="Stuart McLarnon (NESO)" w:date="2024-11-18T11:12:00Z">
                  <w:rPr>
                    <w:color w:val="auto"/>
                    <w:sz w:val="18"/>
                    <w:lang w:val="pt-BR"/>
                  </w:rPr>
                </w:rPrChange>
              </w:rPr>
              <w:t>OC5.4, OC5.5, OC5.A.1, OC.5.A.2, OC5.A.3</w:t>
            </w:r>
            <w:r w:rsidR="00906D1A" w:rsidRPr="00B77E82">
              <w:rPr>
                <w:rFonts w:ascii="Poppins" w:hAnsi="Poppins"/>
                <w:color w:val="auto"/>
                <w:sz w:val="18"/>
                <w:lang w:val="pt-BR"/>
                <w:rPrChange w:id="3609" w:author="Stuart McLarnon (NESO)" w:date="2024-11-18T11:12:00Z">
                  <w:rPr>
                    <w:color w:val="auto"/>
                    <w:sz w:val="18"/>
                    <w:lang w:val="pt-BR"/>
                  </w:rPr>
                </w:rPrChange>
              </w:rPr>
              <w:t>, OC5.7</w:t>
            </w:r>
          </w:p>
          <w:p w14:paraId="0299E333" w14:textId="77777777" w:rsidR="002A363E" w:rsidRPr="00B77E82" w:rsidRDefault="002A363E" w:rsidP="002A363E">
            <w:pPr>
              <w:rPr>
                <w:rFonts w:ascii="Poppins" w:hAnsi="Poppins"/>
                <w:color w:val="auto"/>
                <w:sz w:val="18"/>
                <w:rPrChange w:id="3610" w:author="Stuart McLarnon (NESO)" w:date="2024-11-18T11:12:00Z">
                  <w:rPr>
                    <w:color w:val="auto"/>
                    <w:sz w:val="18"/>
                  </w:rPr>
                </w:rPrChange>
              </w:rPr>
            </w:pPr>
            <w:r w:rsidRPr="00B77E82">
              <w:rPr>
                <w:rFonts w:ascii="Poppins" w:hAnsi="Poppins"/>
                <w:color w:val="auto"/>
                <w:sz w:val="18"/>
                <w:rPrChange w:id="3611" w:author="Stuart McLarnon (NESO)" w:date="2024-11-18T11:12:00Z">
                  <w:rPr>
                    <w:color w:val="auto"/>
                    <w:sz w:val="18"/>
                  </w:rPr>
                </w:rPrChange>
              </w:rPr>
              <w:t>OC.7.4, OC7.6 (OC7.6 - Scotland and Offshore only)</w:t>
            </w:r>
          </w:p>
          <w:p w14:paraId="45767510" w14:textId="1E4497F4" w:rsidR="00906D1A" w:rsidRPr="00B77E82" w:rsidRDefault="00906D1A" w:rsidP="002A363E">
            <w:pPr>
              <w:rPr>
                <w:rFonts w:ascii="Poppins" w:hAnsi="Poppins"/>
                <w:color w:val="auto"/>
                <w:sz w:val="18"/>
                <w:rPrChange w:id="3612" w:author="Stuart McLarnon (NESO)" w:date="2024-11-18T11:12:00Z">
                  <w:rPr>
                    <w:color w:val="auto"/>
                    <w:sz w:val="18"/>
                  </w:rPr>
                </w:rPrChange>
              </w:rPr>
            </w:pPr>
            <w:r w:rsidRPr="00B77E82">
              <w:rPr>
                <w:rFonts w:ascii="Poppins" w:hAnsi="Poppins"/>
                <w:color w:val="auto"/>
                <w:sz w:val="18"/>
                <w:rPrChange w:id="3613" w:author="Stuart McLarnon (NESO)" w:date="2024-11-18T11:12:00Z">
                  <w:rPr>
                    <w:color w:val="auto"/>
                    <w:sz w:val="18"/>
                  </w:rPr>
                </w:rPrChange>
              </w:rPr>
              <w:t>OC9</w:t>
            </w:r>
          </w:p>
          <w:p w14:paraId="64ADBE5E" w14:textId="33685AF7" w:rsidR="002A363E" w:rsidRPr="00B77E82" w:rsidRDefault="002A363E" w:rsidP="002A363E">
            <w:pPr>
              <w:rPr>
                <w:rFonts w:ascii="Poppins" w:hAnsi="Poppins"/>
                <w:color w:val="auto"/>
                <w:sz w:val="18"/>
                <w:rPrChange w:id="3614" w:author="Stuart McLarnon (NESO)" w:date="2024-11-18T11:12:00Z">
                  <w:rPr>
                    <w:color w:val="auto"/>
                    <w:sz w:val="18"/>
                  </w:rPr>
                </w:rPrChange>
              </w:rPr>
            </w:pPr>
            <w:r w:rsidRPr="00B77E82">
              <w:rPr>
                <w:rFonts w:ascii="Poppins" w:hAnsi="Poppins"/>
                <w:color w:val="auto"/>
                <w:sz w:val="18"/>
                <w:rPrChange w:id="3615" w:author="Stuart McLarnon (NESO)" w:date="2024-11-18T11:12:00Z">
                  <w:rPr>
                    <w:color w:val="auto"/>
                    <w:sz w:val="18"/>
                  </w:rPr>
                </w:rPrChange>
              </w:rPr>
              <w:t>OC10</w:t>
            </w:r>
          </w:p>
          <w:p w14:paraId="786D07BF" w14:textId="77777777" w:rsidR="002A363E" w:rsidRPr="00B77E82" w:rsidRDefault="002A363E" w:rsidP="002A363E">
            <w:pPr>
              <w:rPr>
                <w:rFonts w:ascii="Poppins" w:hAnsi="Poppins"/>
                <w:color w:val="auto"/>
                <w:sz w:val="18"/>
                <w:rPrChange w:id="3616" w:author="Stuart McLarnon (NESO)" w:date="2024-11-18T11:12:00Z">
                  <w:rPr>
                    <w:color w:val="auto"/>
                    <w:sz w:val="18"/>
                  </w:rPr>
                </w:rPrChange>
              </w:rPr>
            </w:pPr>
            <w:r w:rsidRPr="00B77E82">
              <w:rPr>
                <w:rFonts w:ascii="Poppins" w:hAnsi="Poppins"/>
                <w:color w:val="auto"/>
                <w:sz w:val="18"/>
                <w:rPrChange w:id="3617" w:author="Stuart McLarnon (NESO)" w:date="2024-11-18T11:12:00Z">
                  <w:rPr>
                    <w:color w:val="auto"/>
                    <w:sz w:val="18"/>
                  </w:rPr>
                </w:rPrChange>
              </w:rPr>
              <w:t>OC12</w:t>
            </w:r>
          </w:p>
          <w:p w14:paraId="09CF14F0" w14:textId="77777777" w:rsidR="002A363E" w:rsidRPr="00B77E82" w:rsidRDefault="002A363E" w:rsidP="002A363E">
            <w:pPr>
              <w:rPr>
                <w:rFonts w:ascii="Poppins" w:hAnsi="Poppins"/>
                <w:color w:val="auto"/>
                <w:sz w:val="18"/>
                <w:rPrChange w:id="3618" w:author="Stuart McLarnon (NESO)" w:date="2024-11-18T11:12:00Z">
                  <w:rPr>
                    <w:color w:val="auto"/>
                    <w:sz w:val="18"/>
                  </w:rPr>
                </w:rPrChange>
              </w:rPr>
            </w:pPr>
            <w:r w:rsidRPr="00B77E82">
              <w:rPr>
                <w:rFonts w:ascii="Poppins" w:hAnsi="Poppins"/>
                <w:color w:val="auto"/>
                <w:sz w:val="18"/>
                <w:rPrChange w:id="3619" w:author="Stuart McLarnon (NESO)" w:date="2024-11-18T11:12:00Z">
                  <w:rPr>
                    <w:color w:val="auto"/>
                    <w:sz w:val="18"/>
                  </w:rPr>
                </w:rPrChange>
              </w:rPr>
              <w:t>BC1.4, BC1.5, BC.1.7, BC</w:t>
            </w:r>
            <w:proofErr w:type="gramStart"/>
            <w:r w:rsidRPr="00B77E82">
              <w:rPr>
                <w:rFonts w:ascii="Poppins" w:hAnsi="Poppins"/>
                <w:color w:val="auto"/>
                <w:sz w:val="18"/>
                <w:rPrChange w:id="3620" w:author="Stuart McLarnon (NESO)" w:date="2024-11-18T11:12:00Z">
                  <w:rPr>
                    <w:color w:val="auto"/>
                    <w:sz w:val="18"/>
                  </w:rPr>
                </w:rPrChange>
              </w:rPr>
              <w:t>1.A.</w:t>
            </w:r>
            <w:proofErr w:type="gramEnd"/>
            <w:r w:rsidRPr="00B77E82">
              <w:rPr>
                <w:rFonts w:ascii="Poppins" w:hAnsi="Poppins"/>
                <w:color w:val="auto"/>
                <w:sz w:val="18"/>
                <w:rPrChange w:id="3621" w:author="Stuart McLarnon (NESO)" w:date="2024-11-18T11:12:00Z">
                  <w:rPr>
                    <w:color w:val="auto"/>
                    <w:sz w:val="18"/>
                  </w:rPr>
                </w:rPrChange>
              </w:rPr>
              <w:t>1, BC1.A.2.1</w:t>
            </w:r>
          </w:p>
          <w:p w14:paraId="6862FA0D" w14:textId="77777777" w:rsidR="002A363E" w:rsidRPr="00B77E82" w:rsidRDefault="002A363E" w:rsidP="002A363E">
            <w:pPr>
              <w:rPr>
                <w:rFonts w:ascii="Poppins" w:hAnsi="Poppins"/>
                <w:color w:val="auto"/>
                <w:sz w:val="18"/>
                <w:rPrChange w:id="3622" w:author="Stuart McLarnon (NESO)" w:date="2024-11-18T11:12:00Z">
                  <w:rPr>
                    <w:color w:val="auto"/>
                    <w:sz w:val="18"/>
                  </w:rPr>
                </w:rPrChange>
              </w:rPr>
            </w:pPr>
            <w:r w:rsidRPr="00B77E82">
              <w:rPr>
                <w:rFonts w:ascii="Poppins" w:hAnsi="Poppins"/>
                <w:color w:val="auto"/>
                <w:sz w:val="18"/>
                <w:rPrChange w:id="3623" w:author="Stuart McLarnon (NESO)" w:date="2024-11-18T11:12:00Z">
                  <w:rPr>
                    <w:color w:val="auto"/>
                    <w:sz w:val="18"/>
                  </w:rPr>
                </w:rPrChange>
              </w:rPr>
              <w:t>BC2 (</w:t>
            </w:r>
            <w:proofErr w:type="gramStart"/>
            <w:r w:rsidRPr="00B77E82">
              <w:rPr>
                <w:rFonts w:ascii="Poppins" w:hAnsi="Poppins"/>
                <w:color w:val="auto"/>
                <w:sz w:val="18"/>
                <w:rPrChange w:id="3624" w:author="Stuart McLarnon (NESO)" w:date="2024-11-18T11:12:00Z">
                  <w:rPr>
                    <w:color w:val="auto"/>
                    <w:sz w:val="18"/>
                  </w:rPr>
                </w:rPrChange>
              </w:rPr>
              <w:t>in particular BC</w:t>
            </w:r>
            <w:proofErr w:type="gramEnd"/>
            <w:r w:rsidRPr="00B77E82">
              <w:rPr>
                <w:rFonts w:ascii="Poppins" w:hAnsi="Poppins"/>
                <w:color w:val="auto"/>
                <w:sz w:val="18"/>
                <w:rPrChange w:id="3625" w:author="Stuart McLarnon (NESO)" w:date="2024-11-18T11:12:00Z">
                  <w:rPr>
                    <w:color w:val="auto"/>
                    <w:sz w:val="18"/>
                  </w:rPr>
                </w:rPrChange>
              </w:rPr>
              <w:t>.2.9)</w:t>
            </w:r>
          </w:p>
          <w:p w14:paraId="3EB3C65C" w14:textId="67ACA9B3" w:rsidR="002A363E" w:rsidRPr="00B77E82" w:rsidRDefault="002A363E" w:rsidP="00466934">
            <w:pPr>
              <w:rPr>
                <w:rFonts w:ascii="Poppins" w:hAnsi="Poppins"/>
                <w:color w:val="auto"/>
                <w:sz w:val="18"/>
                <w:rPrChange w:id="3626" w:author="Stuart McLarnon (NESO)" w:date="2024-11-18T11:12:00Z">
                  <w:rPr>
                    <w:color w:val="auto"/>
                    <w:sz w:val="18"/>
                  </w:rPr>
                </w:rPrChange>
              </w:rPr>
            </w:pPr>
            <w:r w:rsidRPr="00B77E82">
              <w:rPr>
                <w:rFonts w:ascii="Poppins" w:hAnsi="Poppins"/>
                <w:color w:val="auto"/>
                <w:sz w:val="18"/>
                <w:rPrChange w:id="3627" w:author="Stuart McLarnon (NESO)" w:date="2024-11-18T11:12:00Z">
                  <w:rPr>
                    <w:color w:val="auto"/>
                    <w:sz w:val="18"/>
                  </w:rPr>
                </w:rPrChange>
              </w:rPr>
              <w:lastRenderedPageBreak/>
              <w:t>BC3.3, BC3.4, BC3.5, BC.3.6, BC.3.7</w:t>
            </w:r>
            <w:r w:rsidR="00996ED8" w:rsidRPr="00B77E82">
              <w:rPr>
                <w:rFonts w:ascii="Poppins" w:hAnsi="Poppins"/>
                <w:color w:val="auto"/>
                <w:sz w:val="18"/>
                <w:rPrChange w:id="3628" w:author="Stuart McLarnon (NESO)" w:date="2024-11-18T11:12:00Z">
                  <w:rPr>
                    <w:color w:val="auto"/>
                    <w:sz w:val="18"/>
                  </w:rPr>
                </w:rPrChange>
              </w:rPr>
              <w:t>.</w:t>
            </w:r>
            <w:r w:rsidRPr="00B77E82">
              <w:rPr>
                <w:rFonts w:ascii="Poppins" w:hAnsi="Poppins"/>
                <w:color w:val="auto"/>
                <w:sz w:val="18"/>
                <w:rPrChange w:id="3629" w:author="Stuart McLarnon (NESO)" w:date="2024-11-18T11:12:00Z">
                  <w:rPr>
                    <w:color w:val="auto"/>
                    <w:sz w:val="18"/>
                  </w:rPr>
                </w:rPrChange>
              </w:rPr>
              <w:t xml:space="preserve">  </w:t>
            </w:r>
          </w:p>
        </w:tc>
      </w:tr>
    </w:tbl>
    <w:p w14:paraId="54D81A1B" w14:textId="2848C0C2" w:rsidR="000526AC" w:rsidRPr="00B77E82" w:rsidRDefault="000526AC" w:rsidP="00FB3490">
      <w:pPr>
        <w:rPr>
          <w:rFonts w:ascii="Poppins" w:hAnsi="Poppins"/>
          <w:color w:val="auto"/>
          <w:u w:val="single"/>
          <w:rPrChange w:id="3630" w:author="Stuart McLarnon (NESO)" w:date="2024-11-18T11:12:00Z">
            <w:rPr>
              <w:color w:val="auto"/>
              <w:u w:val="single"/>
            </w:rPr>
          </w:rPrChange>
        </w:rPr>
        <w:sectPr w:rsidR="000526AC" w:rsidRPr="00B77E82" w:rsidSect="000526AC">
          <w:pgSz w:w="16838" w:h="11906" w:orient="landscape" w:code="9"/>
          <w:pgMar w:top="3402" w:right="2608" w:bottom="1588" w:left="1134" w:header="567" w:footer="567" w:gutter="0"/>
          <w:cols w:space="708"/>
          <w:docGrid w:linePitch="360"/>
        </w:sectPr>
      </w:pPr>
    </w:p>
    <w:p w14:paraId="37B0CDD3" w14:textId="337A3D97" w:rsidR="00FB3490" w:rsidRPr="00B77E82" w:rsidRDefault="00FB3490" w:rsidP="00FB3490">
      <w:pPr>
        <w:rPr>
          <w:rFonts w:ascii="Poppins" w:hAnsi="Poppins"/>
          <w:color w:val="auto"/>
          <w:u w:val="single"/>
          <w:rPrChange w:id="3631" w:author="Stuart McLarnon (NESO)" w:date="2024-11-18T11:12:00Z">
            <w:rPr>
              <w:color w:val="auto"/>
              <w:u w:val="single"/>
            </w:rPr>
          </w:rPrChange>
        </w:rPr>
      </w:pPr>
      <w:r w:rsidRPr="00B77E82">
        <w:rPr>
          <w:rFonts w:ascii="Poppins" w:hAnsi="Poppins"/>
          <w:color w:val="auto"/>
          <w:u w:val="single"/>
          <w:rPrChange w:id="3632" w:author="Stuart McLarnon (NESO)" w:date="2024-11-18T11:12:00Z">
            <w:rPr>
              <w:color w:val="auto"/>
              <w:u w:val="single"/>
            </w:rPr>
          </w:rPrChange>
        </w:rPr>
        <w:lastRenderedPageBreak/>
        <w:t>GB parties falling within the remit of the EU NCER</w:t>
      </w:r>
    </w:p>
    <w:p w14:paraId="14D4F671" w14:textId="77777777" w:rsidR="00FB3490" w:rsidRPr="00B77E82" w:rsidRDefault="00FB3490" w:rsidP="00FB3490">
      <w:pPr>
        <w:rPr>
          <w:rFonts w:ascii="Poppins" w:hAnsi="Poppins"/>
          <w:color w:val="auto"/>
          <w:rPrChange w:id="3633" w:author="Stuart McLarnon (NESO)" w:date="2024-11-18T11:12:00Z">
            <w:rPr>
              <w:color w:val="auto"/>
            </w:rPr>
          </w:rPrChange>
        </w:rPr>
      </w:pPr>
    </w:p>
    <w:p w14:paraId="48FEF7E9" w14:textId="0DA74C0E" w:rsidR="00FB3490" w:rsidRPr="00B77E82" w:rsidRDefault="00FB3490" w:rsidP="00FB3490">
      <w:pPr>
        <w:rPr>
          <w:rFonts w:ascii="Poppins" w:hAnsi="Poppins"/>
          <w:color w:val="auto"/>
          <w:rPrChange w:id="3634" w:author="Stuart McLarnon (NESO)" w:date="2024-11-18T11:12:00Z">
            <w:rPr>
              <w:color w:val="auto"/>
            </w:rPr>
          </w:rPrChange>
        </w:rPr>
      </w:pPr>
      <w:r w:rsidRPr="00B77E82">
        <w:rPr>
          <w:rFonts w:ascii="Poppins" w:hAnsi="Poppins"/>
          <w:color w:val="auto"/>
          <w:rPrChange w:id="3635" w:author="Stuart McLarnon (NESO)" w:date="2024-11-18T11:12:00Z">
            <w:rPr>
              <w:color w:val="auto"/>
            </w:rPr>
          </w:rPrChange>
        </w:rPr>
        <w:t xml:space="preserve">In GB, those parties who fall under the requirements of the EU NCER </w:t>
      </w:r>
      <w:r w:rsidR="00054E57" w:rsidRPr="00B77E82">
        <w:rPr>
          <w:rFonts w:ascii="Poppins" w:hAnsi="Poppins"/>
          <w:color w:val="auto"/>
          <w:rPrChange w:id="3636" w:author="Stuart McLarnon (NESO)" w:date="2024-11-18T11:12:00Z">
            <w:rPr>
              <w:color w:val="auto"/>
            </w:rPr>
          </w:rPrChange>
        </w:rPr>
        <w:t>are</w:t>
      </w:r>
      <w:r w:rsidR="00867BA0" w:rsidRPr="00B77E82">
        <w:rPr>
          <w:rFonts w:ascii="Poppins" w:hAnsi="Poppins"/>
          <w:color w:val="auto"/>
          <w:rPrChange w:id="3637" w:author="Stuart McLarnon (NESO)" w:date="2024-11-18T11:12:00Z">
            <w:rPr>
              <w:color w:val="auto"/>
            </w:rPr>
          </w:rPrChange>
        </w:rPr>
        <w:t xml:space="preserve"> defined as </w:t>
      </w:r>
      <w:del w:id="3638" w:author="Stuart McLarnon (NESO)" w:date="2024-11-18T11:12:00Z">
        <w:r w:rsidR="00867BA0" w:rsidRPr="002B7F30">
          <w:rPr>
            <w:color w:val="auto"/>
          </w:rPr>
          <w:delText xml:space="preserve"> </w:delText>
        </w:r>
      </w:del>
      <w:r w:rsidR="00867BA0" w:rsidRPr="00B77E82">
        <w:rPr>
          <w:rFonts w:ascii="Poppins" w:hAnsi="Poppins"/>
          <w:color w:val="auto"/>
          <w:rPrChange w:id="3639" w:author="Stuart McLarnon (NESO)" w:date="2024-11-18T11:12:00Z">
            <w:rPr>
              <w:color w:val="auto"/>
            </w:rPr>
          </w:rPrChange>
        </w:rPr>
        <w:t>Restoration Service Provider</w:t>
      </w:r>
      <w:r w:rsidR="000B1480" w:rsidRPr="00B77E82">
        <w:rPr>
          <w:rFonts w:ascii="Poppins" w:hAnsi="Poppins"/>
          <w:color w:val="auto"/>
          <w:rPrChange w:id="3640" w:author="Stuart McLarnon (NESO)" w:date="2024-11-18T11:12:00Z">
            <w:rPr>
              <w:color w:val="auto"/>
            </w:rPr>
          </w:rPrChange>
        </w:rPr>
        <w:t>s</w:t>
      </w:r>
      <w:r w:rsidR="00867BA0" w:rsidRPr="00B77E82">
        <w:rPr>
          <w:rFonts w:ascii="Poppins" w:hAnsi="Poppins"/>
          <w:color w:val="auto"/>
          <w:rPrChange w:id="3641" w:author="Stuart McLarnon (NESO)" w:date="2024-11-18T11:12:00Z">
            <w:rPr>
              <w:color w:val="auto"/>
            </w:rPr>
          </w:rPrChange>
        </w:rPr>
        <w:t xml:space="preserve"> which </w:t>
      </w:r>
      <w:proofErr w:type="gramStart"/>
      <w:r w:rsidR="00867BA0" w:rsidRPr="00B77E82">
        <w:rPr>
          <w:rFonts w:ascii="Poppins" w:hAnsi="Poppins"/>
          <w:color w:val="auto"/>
          <w:rPrChange w:id="3642" w:author="Stuart McLarnon (NESO)" w:date="2024-11-18T11:12:00Z">
            <w:rPr>
              <w:color w:val="auto"/>
            </w:rPr>
          </w:rPrChange>
        </w:rPr>
        <w:t>are</w:t>
      </w:r>
      <w:r w:rsidRPr="00B77E82">
        <w:rPr>
          <w:rFonts w:ascii="Poppins" w:hAnsi="Poppins"/>
          <w:color w:val="auto"/>
          <w:rPrChange w:id="3643" w:author="Stuart McLarnon (NESO)" w:date="2024-11-18T11:12:00Z">
            <w:rPr>
              <w:color w:val="auto"/>
            </w:rPr>
          </w:rPrChange>
        </w:rPr>
        <w:t>:-</w:t>
      </w:r>
      <w:proofErr w:type="gramEnd"/>
    </w:p>
    <w:p w14:paraId="78797B96" w14:textId="338B5298" w:rsidR="00FB3490" w:rsidRPr="00B77E82" w:rsidRDefault="00FB3490" w:rsidP="00C47A67">
      <w:pPr>
        <w:pStyle w:val="ListParagraph"/>
        <w:numPr>
          <w:ilvl w:val="0"/>
          <w:numId w:val="37"/>
        </w:numPr>
        <w:rPr>
          <w:rFonts w:ascii="Poppins" w:hAnsi="Poppins"/>
          <w:color w:val="auto"/>
          <w:rPrChange w:id="3644" w:author="Stuart McLarnon (NESO)" w:date="2024-11-18T11:12:00Z">
            <w:rPr>
              <w:color w:val="auto"/>
            </w:rPr>
          </w:rPrChange>
        </w:rPr>
      </w:pPr>
      <w:r w:rsidRPr="00B77E82">
        <w:rPr>
          <w:rFonts w:ascii="Poppins" w:hAnsi="Poppins"/>
          <w:color w:val="auto"/>
          <w:rPrChange w:id="3645" w:author="Stuart McLarnon (NESO)" w:date="2024-11-18T11:12:00Z">
            <w:rPr>
              <w:color w:val="auto"/>
            </w:rPr>
          </w:rPrChange>
        </w:rPr>
        <w:t>CUSC Parties; and</w:t>
      </w:r>
    </w:p>
    <w:p w14:paraId="67871071" w14:textId="661D7825" w:rsidR="00FB3490" w:rsidRPr="00B77E82" w:rsidRDefault="00FB3490" w:rsidP="00C47A67">
      <w:pPr>
        <w:pStyle w:val="ListParagraph"/>
        <w:numPr>
          <w:ilvl w:val="0"/>
          <w:numId w:val="37"/>
        </w:numPr>
        <w:rPr>
          <w:rFonts w:ascii="Poppins" w:hAnsi="Poppins"/>
          <w:color w:val="auto"/>
          <w:rPrChange w:id="3646" w:author="Stuart McLarnon (NESO)" w:date="2024-11-18T11:12:00Z">
            <w:rPr>
              <w:color w:val="auto"/>
            </w:rPr>
          </w:rPrChange>
        </w:rPr>
      </w:pPr>
      <w:r w:rsidRPr="00B77E82">
        <w:rPr>
          <w:rFonts w:ascii="Poppins" w:hAnsi="Poppins"/>
          <w:color w:val="auto"/>
          <w:rPrChange w:id="3647" w:author="Stuart McLarnon (NESO)" w:date="2024-11-18T11:12:00Z">
            <w:rPr>
              <w:color w:val="auto"/>
            </w:rPr>
          </w:rPrChange>
        </w:rPr>
        <w:t xml:space="preserve">Non-CUSC Parties </w:t>
      </w:r>
      <w:r w:rsidR="00977EEB" w:rsidRPr="00B77E82">
        <w:rPr>
          <w:rFonts w:ascii="Poppins" w:hAnsi="Poppins"/>
          <w:color w:val="auto"/>
          <w:rPrChange w:id="3648" w:author="Stuart McLarnon (NESO)" w:date="2024-11-18T11:12:00Z">
            <w:rPr>
              <w:color w:val="auto"/>
            </w:rPr>
          </w:rPrChange>
        </w:rPr>
        <w:t xml:space="preserve">who </w:t>
      </w:r>
      <w:r w:rsidR="00C057A6" w:rsidRPr="00B77E82">
        <w:rPr>
          <w:rFonts w:ascii="Poppins" w:hAnsi="Poppins"/>
          <w:color w:val="auto"/>
          <w:rPrChange w:id="3649" w:author="Stuart McLarnon (NESO)" w:date="2024-11-18T11:12:00Z">
            <w:rPr>
              <w:color w:val="auto"/>
            </w:rPr>
          </w:rPrChange>
        </w:rPr>
        <w:t xml:space="preserve">are </w:t>
      </w:r>
      <w:r w:rsidR="00977EEB" w:rsidRPr="00B77E82">
        <w:rPr>
          <w:rFonts w:ascii="Poppins" w:hAnsi="Poppins"/>
          <w:color w:val="auto"/>
          <w:rPrChange w:id="3650" w:author="Stuart McLarnon (NESO)" w:date="2024-11-18T11:12:00Z">
            <w:rPr>
              <w:color w:val="auto"/>
            </w:rPr>
          </w:rPrChange>
        </w:rPr>
        <w:t>Restoration Contract</w:t>
      </w:r>
      <w:r w:rsidR="00C057A6" w:rsidRPr="00B77E82">
        <w:rPr>
          <w:rFonts w:ascii="Poppins" w:hAnsi="Poppins"/>
          <w:color w:val="auto"/>
          <w:rPrChange w:id="3651" w:author="Stuart McLarnon (NESO)" w:date="2024-11-18T11:12:00Z">
            <w:rPr>
              <w:color w:val="auto"/>
            </w:rPr>
          </w:rPrChange>
        </w:rPr>
        <w:t>ors</w:t>
      </w:r>
      <w:r w:rsidR="009A7DCB" w:rsidRPr="00B77E82">
        <w:rPr>
          <w:rFonts w:ascii="Poppins" w:hAnsi="Poppins"/>
          <w:color w:val="auto"/>
          <w:rPrChange w:id="3652" w:author="Stuart McLarnon (NESO)" w:date="2024-11-18T11:12:00Z">
            <w:rPr>
              <w:color w:val="auto"/>
            </w:rPr>
          </w:rPrChange>
        </w:rPr>
        <w:t xml:space="preserve"> </w:t>
      </w:r>
      <w:r w:rsidRPr="00B77E82">
        <w:rPr>
          <w:rFonts w:ascii="Poppins" w:hAnsi="Poppins"/>
          <w:color w:val="auto"/>
          <w:rPrChange w:id="3653" w:author="Stuart McLarnon (NESO)" w:date="2024-11-18T11:12:00Z">
            <w:rPr>
              <w:color w:val="auto"/>
            </w:rPr>
          </w:rPrChange>
        </w:rPr>
        <w:t xml:space="preserve">to provide one or more measures of this System </w:t>
      </w:r>
      <w:r w:rsidR="00FA7098" w:rsidRPr="00B77E82">
        <w:rPr>
          <w:rFonts w:ascii="Poppins" w:hAnsi="Poppins"/>
          <w:color w:val="auto"/>
          <w:rPrChange w:id="3654" w:author="Stuart McLarnon (NESO)" w:date="2024-11-18T11:12:00Z">
            <w:rPr>
              <w:color w:val="auto"/>
            </w:rPr>
          </w:rPrChange>
        </w:rPr>
        <w:t xml:space="preserve">Restoration </w:t>
      </w:r>
      <w:r w:rsidRPr="00B77E82">
        <w:rPr>
          <w:rFonts w:ascii="Poppins" w:hAnsi="Poppins"/>
          <w:color w:val="auto"/>
          <w:rPrChange w:id="3655" w:author="Stuart McLarnon (NESO)" w:date="2024-11-18T11:12:00Z">
            <w:rPr>
              <w:color w:val="auto"/>
            </w:rPr>
          </w:rPrChange>
        </w:rPr>
        <w:t>Plan</w:t>
      </w:r>
      <w:del w:id="3656" w:author="Stuart McLarnon (NESO)" w:date="2024-11-18T11:12:00Z">
        <w:r w:rsidR="00867BA0" w:rsidRPr="002B7F30">
          <w:rPr>
            <w:color w:val="auto"/>
          </w:rPr>
          <w:delText xml:space="preserve"> </w:delText>
        </w:r>
      </w:del>
      <w:r w:rsidR="001C367E" w:rsidRPr="00B77E82">
        <w:rPr>
          <w:rFonts w:ascii="Poppins" w:hAnsi="Poppins"/>
          <w:color w:val="auto"/>
          <w:rPrChange w:id="3657" w:author="Stuart McLarnon (NESO)" w:date="2024-11-18T11:12:00Z">
            <w:rPr>
              <w:color w:val="auto"/>
            </w:rPr>
          </w:rPrChange>
        </w:rPr>
        <w:t>; and</w:t>
      </w:r>
      <w:r w:rsidRPr="00B77E82">
        <w:rPr>
          <w:rFonts w:ascii="Poppins" w:hAnsi="Poppins"/>
          <w:color w:val="auto"/>
          <w:rPrChange w:id="3658" w:author="Stuart McLarnon (NESO)" w:date="2024-11-18T11:12:00Z">
            <w:rPr>
              <w:color w:val="auto"/>
            </w:rPr>
          </w:rPrChange>
        </w:rPr>
        <w:t xml:space="preserve">     </w:t>
      </w:r>
    </w:p>
    <w:p w14:paraId="534FE51A" w14:textId="1738B10D" w:rsidR="001C367E" w:rsidRPr="00B77E82" w:rsidRDefault="001C367E" w:rsidP="00C47A67">
      <w:pPr>
        <w:pStyle w:val="ListParagraph"/>
        <w:numPr>
          <w:ilvl w:val="0"/>
          <w:numId w:val="37"/>
        </w:numPr>
        <w:jc w:val="both"/>
        <w:rPr>
          <w:rFonts w:ascii="Poppins" w:hAnsi="Poppins"/>
          <w:color w:val="auto"/>
          <w:rPrChange w:id="3659" w:author="Stuart McLarnon (NESO)" w:date="2024-11-18T11:12:00Z">
            <w:rPr>
              <w:color w:val="auto"/>
            </w:rPr>
          </w:rPrChange>
        </w:rPr>
      </w:pPr>
      <w:r w:rsidRPr="00B77E82">
        <w:rPr>
          <w:rFonts w:ascii="Poppins" w:hAnsi="Poppins"/>
          <w:color w:val="auto"/>
          <w:rPrChange w:id="3660" w:author="Stuart McLarnon (NESO)" w:date="2024-11-18T11:12:00Z">
            <w:rPr>
              <w:color w:val="auto"/>
            </w:rPr>
          </w:rPrChange>
        </w:rPr>
        <w:t xml:space="preserve">Transmission Licensees whose obligations are defined under the </w:t>
      </w:r>
      <w:r w:rsidR="00C43474" w:rsidRPr="00B77E82">
        <w:rPr>
          <w:rFonts w:ascii="Poppins" w:hAnsi="Poppins"/>
          <w:color w:val="auto"/>
          <w:rPrChange w:id="3661" w:author="Stuart McLarnon (NESO)" w:date="2024-11-18T11:12:00Z">
            <w:rPr>
              <w:color w:val="auto"/>
            </w:rPr>
          </w:rPrChange>
        </w:rPr>
        <w:t>System Operator Transmission Owner Code (STC).</w:t>
      </w:r>
    </w:p>
    <w:p w14:paraId="13971316" w14:textId="77777777" w:rsidR="00C43474" w:rsidRPr="002B7F30" w:rsidRDefault="00B15689" w:rsidP="003E1EE5">
      <w:pPr>
        <w:pStyle w:val="ListParagraph"/>
        <w:numPr>
          <w:ilvl w:val="0"/>
          <w:numId w:val="37"/>
        </w:numPr>
        <w:jc w:val="both"/>
        <w:rPr>
          <w:del w:id="3662" w:author="Stuart McLarnon (NESO)" w:date="2024-11-18T11:12:00Z"/>
          <w:color w:val="auto"/>
        </w:rPr>
      </w:pPr>
      <w:del w:id="3663" w:author="Stuart McLarnon (NESO)" w:date="2024-11-18T11:12:00Z">
        <w:r w:rsidRPr="002B7F30">
          <w:rPr>
            <w:color w:val="auto"/>
          </w:rPr>
          <w:delText>Transmission Licensees whose obligations are defined under the System Operator Transmission Owner Code (STC).</w:delText>
        </w:r>
      </w:del>
    </w:p>
    <w:p w14:paraId="6D37A423" w14:textId="77777777" w:rsidR="001939C6" w:rsidRPr="00B77E82" w:rsidRDefault="001939C6" w:rsidP="00FB3490">
      <w:pPr>
        <w:jc w:val="both"/>
        <w:rPr>
          <w:rFonts w:ascii="Poppins" w:hAnsi="Poppins"/>
          <w:color w:val="auto"/>
          <w:rPrChange w:id="3664" w:author="Stuart McLarnon (NESO)" w:date="2024-11-18T11:12:00Z">
            <w:rPr>
              <w:color w:val="auto"/>
            </w:rPr>
          </w:rPrChange>
        </w:rPr>
      </w:pPr>
    </w:p>
    <w:p w14:paraId="53DF0E38" w14:textId="4CB7FF63" w:rsidR="00FB3490" w:rsidRPr="00B77E82" w:rsidRDefault="00FB3490" w:rsidP="00FB3490">
      <w:pPr>
        <w:jc w:val="both"/>
        <w:rPr>
          <w:rFonts w:ascii="Poppins" w:hAnsi="Poppins"/>
          <w:color w:val="auto"/>
          <w:rPrChange w:id="3665" w:author="Stuart McLarnon (NESO)" w:date="2024-11-18T11:12:00Z">
            <w:rPr>
              <w:color w:val="auto"/>
            </w:rPr>
          </w:rPrChange>
        </w:rPr>
      </w:pPr>
      <w:r w:rsidRPr="00B77E82">
        <w:rPr>
          <w:rFonts w:ascii="Poppins" w:hAnsi="Poppins"/>
          <w:color w:val="auto"/>
          <w:rPrChange w:id="3666" w:author="Stuart McLarnon (NESO)" w:date="2024-11-18T11:12:00Z">
            <w:rPr>
              <w:color w:val="auto"/>
            </w:rPr>
          </w:rPrChange>
        </w:rPr>
        <w:t>The Connection and Use of System Code</w:t>
      </w:r>
      <w:r w:rsidR="001939C6" w:rsidRPr="00B77E82">
        <w:rPr>
          <w:rFonts w:ascii="Poppins" w:hAnsi="Poppins"/>
          <w:color w:val="auto"/>
          <w:rPrChange w:id="3667" w:author="Stuart McLarnon (NESO)" w:date="2024-11-18T11:12:00Z">
            <w:rPr>
              <w:color w:val="auto"/>
            </w:rPr>
          </w:rPrChange>
        </w:rPr>
        <w:t>.</w:t>
      </w:r>
    </w:p>
    <w:p w14:paraId="5D231005" w14:textId="0496ECFE" w:rsidR="00BC33F2" w:rsidRPr="00B77E82" w:rsidRDefault="00BC33F2" w:rsidP="003E1EE5">
      <w:pPr>
        <w:jc w:val="both"/>
        <w:rPr>
          <w:rFonts w:ascii="Poppins" w:hAnsi="Poppins"/>
          <w:b/>
          <w:color w:val="auto"/>
          <w:rPrChange w:id="3668" w:author="Stuart McLarnon (NESO)" w:date="2024-11-18T11:12:00Z">
            <w:rPr>
              <w:b/>
              <w:color w:val="auto"/>
            </w:rPr>
          </w:rPrChange>
        </w:rPr>
      </w:pPr>
    </w:p>
    <w:p w14:paraId="252A84DB" w14:textId="4BCBF8EA" w:rsidR="00BC33F2" w:rsidRPr="00B77E82" w:rsidRDefault="00BC33F2" w:rsidP="001A5487">
      <w:pPr>
        <w:jc w:val="both"/>
        <w:rPr>
          <w:rFonts w:ascii="Poppins" w:hAnsi="Poppins"/>
          <w:color w:val="auto"/>
          <w:rPrChange w:id="3669" w:author="Stuart McLarnon (NESO)" w:date="2024-11-18T11:12:00Z">
            <w:rPr>
              <w:color w:val="auto"/>
            </w:rPr>
          </w:rPrChange>
        </w:rPr>
      </w:pPr>
      <w:r w:rsidRPr="00B77E82">
        <w:rPr>
          <w:rFonts w:ascii="Poppins" w:hAnsi="Poppins"/>
          <w:color w:val="auto"/>
          <w:rPrChange w:id="3670" w:author="Stuart McLarnon (NESO)" w:date="2024-11-18T11:12:00Z">
            <w:rPr>
              <w:color w:val="auto"/>
            </w:rPr>
          </w:rPrChange>
        </w:rPr>
        <w:t xml:space="preserve">The Connection and Use of System Code (CUSC) defines the arrangements for parties connecting to or using the Transmission System including but not limited to, issues such as connection, charging, Mandatory Ancillary Services and Balancing Services.  </w:t>
      </w:r>
    </w:p>
    <w:p w14:paraId="6B3794C1" w14:textId="7BADDFCE" w:rsidR="00BC33F2" w:rsidRPr="00B77E82" w:rsidRDefault="00BC33F2" w:rsidP="001A5487">
      <w:pPr>
        <w:jc w:val="both"/>
        <w:rPr>
          <w:rFonts w:ascii="Poppins" w:hAnsi="Poppins"/>
          <w:color w:val="auto"/>
          <w:rPrChange w:id="3671" w:author="Stuart McLarnon (NESO)" w:date="2024-11-18T11:12:00Z">
            <w:rPr>
              <w:color w:val="auto"/>
            </w:rPr>
          </w:rPrChange>
        </w:rPr>
      </w:pPr>
      <w:r w:rsidRPr="00B77E82">
        <w:rPr>
          <w:rFonts w:ascii="Poppins" w:hAnsi="Poppins"/>
          <w:color w:val="auto"/>
          <w:rPrChange w:id="3672" w:author="Stuart McLarnon (NESO)" w:date="2024-11-18T11:12:00Z">
            <w:rPr>
              <w:color w:val="auto"/>
            </w:rPr>
          </w:rPrChange>
        </w:rPr>
        <w:t xml:space="preserve">It is a </w:t>
      </w:r>
      <w:r w:rsidR="00FA7098" w:rsidRPr="00B77E82">
        <w:rPr>
          <w:rFonts w:ascii="Poppins" w:hAnsi="Poppins"/>
          <w:color w:val="auto"/>
          <w:rPrChange w:id="3673" w:author="Stuart McLarnon (NESO)" w:date="2024-11-18T11:12:00Z">
            <w:rPr>
              <w:color w:val="auto"/>
            </w:rPr>
          </w:rPrChange>
        </w:rPr>
        <w:t xml:space="preserve">mandatory </w:t>
      </w:r>
      <w:r w:rsidRPr="00B77E82">
        <w:rPr>
          <w:rFonts w:ascii="Poppins" w:hAnsi="Poppins"/>
          <w:color w:val="auto"/>
          <w:rPrChange w:id="3674" w:author="Stuart McLarnon (NESO)" w:date="2024-11-18T11:12:00Z">
            <w:rPr>
              <w:color w:val="auto"/>
            </w:rPr>
          </w:rPrChange>
        </w:rPr>
        <w:t>requirement for any party (such as a Generator, HVDC System Owner, Network Operator, Non-Embedded Customer, Aggregator) which: -</w:t>
      </w:r>
    </w:p>
    <w:p w14:paraId="4E52B017" w14:textId="586FE230" w:rsidR="00BC33F2" w:rsidRPr="00B77E82" w:rsidRDefault="00BC33F2" w:rsidP="00C47A67">
      <w:pPr>
        <w:pStyle w:val="ListParagraph"/>
        <w:numPr>
          <w:ilvl w:val="0"/>
          <w:numId w:val="38"/>
        </w:numPr>
        <w:jc w:val="both"/>
        <w:rPr>
          <w:rFonts w:ascii="Poppins" w:hAnsi="Poppins"/>
          <w:color w:val="auto"/>
          <w:rPrChange w:id="3675" w:author="Stuart McLarnon (NESO)" w:date="2024-11-18T11:12:00Z">
            <w:rPr>
              <w:color w:val="auto"/>
            </w:rPr>
          </w:rPrChange>
        </w:rPr>
      </w:pPr>
      <w:r w:rsidRPr="00B77E82">
        <w:rPr>
          <w:rFonts w:ascii="Poppins" w:hAnsi="Poppins"/>
          <w:color w:val="auto"/>
          <w:rPrChange w:id="3676" w:author="Stuart McLarnon (NESO)" w:date="2024-11-18T11:12:00Z">
            <w:rPr>
              <w:color w:val="auto"/>
            </w:rPr>
          </w:rPrChange>
        </w:rPr>
        <w:t xml:space="preserve">Is directly connected to the Transmission </w:t>
      </w:r>
      <w:proofErr w:type="gramStart"/>
      <w:r w:rsidRPr="00B77E82">
        <w:rPr>
          <w:rFonts w:ascii="Poppins" w:hAnsi="Poppins"/>
          <w:color w:val="auto"/>
          <w:rPrChange w:id="3677" w:author="Stuart McLarnon (NESO)" w:date="2024-11-18T11:12:00Z">
            <w:rPr>
              <w:color w:val="auto"/>
            </w:rPr>
          </w:rPrChange>
        </w:rPr>
        <w:t>System</w:t>
      </w:r>
      <w:r w:rsidR="00054E57" w:rsidRPr="00B77E82">
        <w:rPr>
          <w:rFonts w:ascii="Poppins" w:hAnsi="Poppins"/>
          <w:color w:val="auto"/>
          <w:rPrChange w:id="3678" w:author="Stuart McLarnon (NESO)" w:date="2024-11-18T11:12:00Z">
            <w:rPr>
              <w:color w:val="auto"/>
            </w:rPr>
          </w:rPrChange>
        </w:rPr>
        <w:t>;</w:t>
      </w:r>
      <w:proofErr w:type="gramEnd"/>
    </w:p>
    <w:p w14:paraId="553A457C" w14:textId="4CA090E5" w:rsidR="00BC33F2" w:rsidRPr="00B77E82" w:rsidRDefault="00BC33F2" w:rsidP="00C47A67">
      <w:pPr>
        <w:pStyle w:val="ListParagraph"/>
        <w:numPr>
          <w:ilvl w:val="0"/>
          <w:numId w:val="38"/>
        </w:numPr>
        <w:jc w:val="both"/>
        <w:rPr>
          <w:rFonts w:ascii="Poppins" w:hAnsi="Poppins"/>
          <w:color w:val="auto"/>
          <w:rPrChange w:id="3679" w:author="Stuart McLarnon (NESO)" w:date="2024-11-18T11:12:00Z">
            <w:rPr>
              <w:color w:val="auto"/>
            </w:rPr>
          </w:rPrChange>
        </w:rPr>
      </w:pPr>
      <w:r w:rsidRPr="00B77E82">
        <w:rPr>
          <w:rFonts w:ascii="Poppins" w:hAnsi="Poppins"/>
          <w:color w:val="auto"/>
          <w:rPrChange w:id="3680" w:author="Stuart McLarnon (NESO)" w:date="2024-11-18T11:12:00Z">
            <w:rPr>
              <w:color w:val="auto"/>
            </w:rPr>
          </w:rPrChange>
        </w:rPr>
        <w:t xml:space="preserve">Owns or operates a Large Power Station (a Large Power Station is defined in the </w:t>
      </w:r>
      <w:r w:rsidR="0039354D">
        <w:rPr>
          <w:rFonts w:ascii="Poppins" w:hAnsi="Poppins"/>
          <w:color w:val="auto"/>
          <w:rPrChange w:id="3681" w:author="Stuart McLarnon (NESO)" w:date="2024-11-18T11:12:00Z">
            <w:rPr>
              <w:color w:val="auto"/>
            </w:rPr>
          </w:rPrChange>
        </w:rPr>
        <w:t>Grid Code</w:t>
      </w:r>
      <w:proofErr w:type="gramStart"/>
      <w:r w:rsidRPr="00B77E82">
        <w:rPr>
          <w:rFonts w:ascii="Poppins" w:hAnsi="Poppins"/>
          <w:color w:val="auto"/>
          <w:rPrChange w:id="3682" w:author="Stuart McLarnon (NESO)" w:date="2024-11-18T11:12:00Z">
            <w:rPr>
              <w:color w:val="auto"/>
            </w:rPr>
          </w:rPrChange>
        </w:rPr>
        <w:t>)</w:t>
      </w:r>
      <w:r w:rsidR="00054E57" w:rsidRPr="00B77E82">
        <w:rPr>
          <w:rFonts w:ascii="Poppins" w:hAnsi="Poppins"/>
          <w:color w:val="auto"/>
          <w:rPrChange w:id="3683" w:author="Stuart McLarnon (NESO)" w:date="2024-11-18T11:12:00Z">
            <w:rPr>
              <w:color w:val="auto"/>
            </w:rPr>
          </w:rPrChange>
        </w:rPr>
        <w:t>;</w:t>
      </w:r>
      <w:proofErr w:type="gramEnd"/>
    </w:p>
    <w:p w14:paraId="37888BCD" w14:textId="2B28ED72" w:rsidR="00BC33F2" w:rsidRPr="00B77E82" w:rsidRDefault="00BC33F2" w:rsidP="00C47A67">
      <w:pPr>
        <w:pStyle w:val="ListParagraph"/>
        <w:numPr>
          <w:ilvl w:val="0"/>
          <w:numId w:val="38"/>
        </w:numPr>
        <w:jc w:val="both"/>
        <w:rPr>
          <w:rFonts w:ascii="Poppins" w:hAnsi="Poppins"/>
          <w:color w:val="auto"/>
          <w:rPrChange w:id="3684" w:author="Stuart McLarnon (NESO)" w:date="2024-11-18T11:12:00Z">
            <w:rPr>
              <w:color w:val="auto"/>
            </w:rPr>
          </w:rPrChange>
        </w:rPr>
      </w:pPr>
      <w:r w:rsidRPr="00B77E82">
        <w:rPr>
          <w:rFonts w:ascii="Poppins" w:hAnsi="Poppins"/>
          <w:color w:val="auto"/>
          <w:rPrChange w:id="3685" w:author="Stuart McLarnon (NESO)" w:date="2024-11-18T11:12:00Z">
            <w:rPr>
              <w:color w:val="auto"/>
            </w:rPr>
          </w:rPrChange>
        </w:rPr>
        <w:t xml:space="preserve">Owns or operates an HVDC System and whose Connection Point is at 110kV or </w:t>
      </w:r>
      <w:proofErr w:type="gramStart"/>
      <w:r w:rsidRPr="00B77E82">
        <w:rPr>
          <w:rFonts w:ascii="Poppins" w:hAnsi="Poppins"/>
          <w:color w:val="auto"/>
          <w:rPrChange w:id="3686" w:author="Stuart McLarnon (NESO)" w:date="2024-11-18T11:12:00Z">
            <w:rPr>
              <w:color w:val="auto"/>
            </w:rPr>
          </w:rPrChange>
        </w:rPr>
        <w:t>above</w:t>
      </w:r>
      <w:r w:rsidR="00054E57" w:rsidRPr="00B77E82">
        <w:rPr>
          <w:rFonts w:ascii="Poppins" w:hAnsi="Poppins"/>
          <w:color w:val="auto"/>
          <w:rPrChange w:id="3687" w:author="Stuart McLarnon (NESO)" w:date="2024-11-18T11:12:00Z">
            <w:rPr>
              <w:color w:val="auto"/>
            </w:rPr>
          </w:rPrChange>
        </w:rPr>
        <w:t>;</w:t>
      </w:r>
      <w:proofErr w:type="gramEnd"/>
    </w:p>
    <w:p w14:paraId="0C680494" w14:textId="3A63D53C" w:rsidR="00BC33F2" w:rsidRPr="00B77E82" w:rsidRDefault="00BC33F2" w:rsidP="00C47A67">
      <w:pPr>
        <w:pStyle w:val="ListParagraph"/>
        <w:numPr>
          <w:ilvl w:val="0"/>
          <w:numId w:val="38"/>
        </w:numPr>
        <w:jc w:val="both"/>
        <w:rPr>
          <w:rFonts w:ascii="Poppins" w:hAnsi="Poppins"/>
          <w:color w:val="auto"/>
          <w:rPrChange w:id="3688" w:author="Stuart McLarnon (NESO)" w:date="2024-11-18T11:12:00Z">
            <w:rPr>
              <w:color w:val="auto"/>
            </w:rPr>
          </w:rPrChange>
        </w:rPr>
      </w:pPr>
      <w:r w:rsidRPr="00B77E82">
        <w:rPr>
          <w:rFonts w:ascii="Poppins" w:hAnsi="Poppins"/>
          <w:color w:val="auto"/>
          <w:rPrChange w:id="3689" w:author="Stuart McLarnon (NESO)" w:date="2024-11-18T11:12:00Z">
            <w:rPr>
              <w:color w:val="auto"/>
            </w:rPr>
          </w:rPrChange>
        </w:rPr>
        <w:t xml:space="preserve">Owns or operates a DC Converter Station and the Installation has a rating of 50MW or </w:t>
      </w:r>
      <w:proofErr w:type="gramStart"/>
      <w:r w:rsidRPr="00B77E82">
        <w:rPr>
          <w:rFonts w:ascii="Poppins" w:hAnsi="Poppins"/>
          <w:color w:val="auto"/>
          <w:rPrChange w:id="3690" w:author="Stuart McLarnon (NESO)" w:date="2024-11-18T11:12:00Z">
            <w:rPr>
              <w:color w:val="auto"/>
            </w:rPr>
          </w:rPrChange>
        </w:rPr>
        <w:t>more</w:t>
      </w:r>
      <w:r w:rsidR="00054E57" w:rsidRPr="00B77E82">
        <w:rPr>
          <w:rFonts w:ascii="Poppins" w:hAnsi="Poppins"/>
          <w:color w:val="auto"/>
          <w:rPrChange w:id="3691" w:author="Stuart McLarnon (NESO)" w:date="2024-11-18T11:12:00Z">
            <w:rPr>
              <w:color w:val="auto"/>
            </w:rPr>
          </w:rPrChange>
        </w:rPr>
        <w:t>;</w:t>
      </w:r>
      <w:proofErr w:type="gramEnd"/>
    </w:p>
    <w:p w14:paraId="0D8451B9" w14:textId="2448FD6E" w:rsidR="00BC33F2" w:rsidRPr="00B77E82" w:rsidRDefault="00BC33F2" w:rsidP="00C47A67">
      <w:pPr>
        <w:pStyle w:val="ListParagraph"/>
        <w:numPr>
          <w:ilvl w:val="0"/>
          <w:numId w:val="38"/>
        </w:numPr>
        <w:jc w:val="both"/>
        <w:rPr>
          <w:rFonts w:ascii="Poppins" w:hAnsi="Poppins"/>
          <w:color w:val="auto"/>
          <w:rPrChange w:id="3692" w:author="Stuart McLarnon (NESO)" w:date="2024-11-18T11:12:00Z">
            <w:rPr>
              <w:color w:val="auto"/>
            </w:rPr>
          </w:rPrChange>
        </w:rPr>
      </w:pPr>
      <w:r w:rsidRPr="00B77E82">
        <w:rPr>
          <w:rFonts w:ascii="Poppins" w:hAnsi="Poppins"/>
          <w:color w:val="auto"/>
          <w:rPrChange w:id="3693" w:author="Stuart McLarnon (NESO)" w:date="2024-11-18T11:12:00Z">
            <w:rPr>
              <w:color w:val="auto"/>
            </w:rPr>
          </w:rPrChange>
        </w:rPr>
        <w:t xml:space="preserve">Applies for Transmission Entry </w:t>
      </w:r>
      <w:proofErr w:type="gramStart"/>
      <w:r w:rsidRPr="00B77E82">
        <w:rPr>
          <w:rFonts w:ascii="Poppins" w:hAnsi="Poppins"/>
          <w:color w:val="auto"/>
          <w:rPrChange w:id="3694" w:author="Stuart McLarnon (NESO)" w:date="2024-11-18T11:12:00Z">
            <w:rPr>
              <w:color w:val="auto"/>
            </w:rPr>
          </w:rPrChange>
        </w:rPr>
        <w:t>Capacity</w:t>
      </w:r>
      <w:r w:rsidR="00054E57" w:rsidRPr="00B77E82">
        <w:rPr>
          <w:rFonts w:ascii="Poppins" w:hAnsi="Poppins"/>
          <w:color w:val="auto"/>
          <w:rPrChange w:id="3695" w:author="Stuart McLarnon (NESO)" w:date="2024-11-18T11:12:00Z">
            <w:rPr>
              <w:color w:val="auto"/>
            </w:rPr>
          </w:rPrChange>
        </w:rPr>
        <w:t>;</w:t>
      </w:r>
      <w:proofErr w:type="gramEnd"/>
    </w:p>
    <w:p w14:paraId="283FE346" w14:textId="1F2F1870" w:rsidR="00BC33F2" w:rsidRPr="00B77E82" w:rsidRDefault="00BC33F2" w:rsidP="00C47A67">
      <w:pPr>
        <w:pStyle w:val="ListParagraph"/>
        <w:numPr>
          <w:ilvl w:val="0"/>
          <w:numId w:val="38"/>
        </w:numPr>
        <w:jc w:val="both"/>
        <w:rPr>
          <w:rFonts w:ascii="Poppins" w:hAnsi="Poppins"/>
          <w:color w:val="auto"/>
          <w:rPrChange w:id="3696" w:author="Stuart McLarnon (NESO)" w:date="2024-11-18T11:12:00Z">
            <w:rPr>
              <w:color w:val="auto"/>
            </w:rPr>
          </w:rPrChange>
        </w:rPr>
      </w:pPr>
      <w:r w:rsidRPr="00B77E82">
        <w:rPr>
          <w:rFonts w:ascii="Poppins" w:hAnsi="Poppins"/>
          <w:color w:val="auto"/>
          <w:rPrChange w:id="3697" w:author="Stuart McLarnon (NESO)" w:date="2024-11-18T11:12:00Z">
            <w:rPr>
              <w:color w:val="auto"/>
            </w:rPr>
          </w:rPrChange>
        </w:rPr>
        <w:t xml:space="preserve">Is a Licensed </w:t>
      </w:r>
      <w:proofErr w:type="gramStart"/>
      <w:r w:rsidRPr="00B77E82">
        <w:rPr>
          <w:rFonts w:ascii="Poppins" w:hAnsi="Poppins"/>
          <w:color w:val="auto"/>
          <w:rPrChange w:id="3698" w:author="Stuart McLarnon (NESO)" w:date="2024-11-18T11:12:00Z">
            <w:rPr>
              <w:color w:val="auto"/>
            </w:rPr>
          </w:rPrChange>
        </w:rPr>
        <w:t>Supplier</w:t>
      </w:r>
      <w:r w:rsidR="00054E57" w:rsidRPr="00B77E82">
        <w:rPr>
          <w:rFonts w:ascii="Poppins" w:hAnsi="Poppins"/>
          <w:color w:val="auto"/>
          <w:rPrChange w:id="3699" w:author="Stuart McLarnon (NESO)" w:date="2024-11-18T11:12:00Z">
            <w:rPr>
              <w:color w:val="auto"/>
            </w:rPr>
          </w:rPrChange>
        </w:rPr>
        <w:t>;</w:t>
      </w:r>
      <w:proofErr w:type="gramEnd"/>
      <w:r w:rsidR="00054E57" w:rsidRPr="00B77E82">
        <w:rPr>
          <w:rFonts w:ascii="Poppins" w:hAnsi="Poppins"/>
          <w:color w:val="auto"/>
          <w:rPrChange w:id="3700" w:author="Stuart McLarnon (NESO)" w:date="2024-11-18T11:12:00Z">
            <w:rPr>
              <w:color w:val="auto"/>
            </w:rPr>
          </w:rPrChange>
        </w:rPr>
        <w:t xml:space="preserve"> </w:t>
      </w:r>
    </w:p>
    <w:p w14:paraId="35FECFB1" w14:textId="6CC9525B" w:rsidR="00BC33F2" w:rsidRPr="00B77E82" w:rsidRDefault="00054E57" w:rsidP="00C47A67">
      <w:pPr>
        <w:pStyle w:val="ListParagraph"/>
        <w:numPr>
          <w:ilvl w:val="0"/>
          <w:numId w:val="38"/>
        </w:numPr>
        <w:jc w:val="both"/>
        <w:rPr>
          <w:rFonts w:ascii="Poppins" w:hAnsi="Poppins"/>
          <w:color w:val="auto"/>
          <w:rPrChange w:id="3701" w:author="Stuart McLarnon (NESO)" w:date="2024-11-18T11:12:00Z">
            <w:rPr>
              <w:color w:val="auto"/>
            </w:rPr>
          </w:rPrChange>
        </w:rPr>
      </w:pPr>
      <w:r w:rsidRPr="00B77E82">
        <w:rPr>
          <w:rFonts w:ascii="Poppins" w:hAnsi="Poppins"/>
          <w:color w:val="auto"/>
          <w:rPrChange w:id="3702" w:author="Stuart McLarnon (NESO)" w:date="2024-11-18T11:12:00Z">
            <w:rPr>
              <w:color w:val="auto"/>
            </w:rPr>
          </w:rPrChange>
        </w:rPr>
        <w:t>P</w:t>
      </w:r>
      <w:r w:rsidR="00BC33F2" w:rsidRPr="00B77E82">
        <w:rPr>
          <w:rFonts w:ascii="Poppins" w:hAnsi="Poppins"/>
          <w:color w:val="auto"/>
          <w:rPrChange w:id="3703" w:author="Stuart McLarnon (NESO)" w:date="2024-11-18T11:12:00Z">
            <w:rPr>
              <w:color w:val="auto"/>
            </w:rPr>
          </w:rPrChange>
        </w:rPr>
        <w:t>articipate</w:t>
      </w:r>
      <w:r w:rsidRPr="00B77E82">
        <w:rPr>
          <w:rFonts w:ascii="Poppins" w:hAnsi="Poppins"/>
          <w:color w:val="auto"/>
          <w:rPrChange w:id="3704" w:author="Stuart McLarnon (NESO)" w:date="2024-11-18T11:12:00Z">
            <w:rPr>
              <w:color w:val="auto"/>
            </w:rPr>
          </w:rPrChange>
        </w:rPr>
        <w:t>s</w:t>
      </w:r>
      <w:r w:rsidR="00BC33F2" w:rsidRPr="00B77E82">
        <w:rPr>
          <w:rFonts w:ascii="Poppins" w:hAnsi="Poppins"/>
          <w:color w:val="auto"/>
          <w:rPrChange w:id="3705" w:author="Stuart McLarnon (NESO)" w:date="2024-11-18T11:12:00Z">
            <w:rPr>
              <w:color w:val="auto"/>
            </w:rPr>
          </w:rPrChange>
        </w:rPr>
        <w:t xml:space="preserve"> in the Balancing Mechanism</w:t>
      </w:r>
      <w:r w:rsidRPr="00B77E82">
        <w:rPr>
          <w:rFonts w:ascii="Poppins" w:hAnsi="Poppins"/>
          <w:color w:val="auto"/>
          <w:rPrChange w:id="3706" w:author="Stuart McLarnon (NESO)" w:date="2024-11-18T11:12:00Z">
            <w:rPr>
              <w:color w:val="auto"/>
            </w:rPr>
          </w:rPrChange>
        </w:rPr>
        <w:t>; or</w:t>
      </w:r>
    </w:p>
    <w:p w14:paraId="0B729C49" w14:textId="218035DD" w:rsidR="00BC33F2" w:rsidRPr="00B77E82" w:rsidRDefault="00BC33F2" w:rsidP="00C47A67">
      <w:pPr>
        <w:pStyle w:val="ListParagraph"/>
        <w:numPr>
          <w:ilvl w:val="0"/>
          <w:numId w:val="38"/>
        </w:numPr>
        <w:jc w:val="both"/>
        <w:rPr>
          <w:rFonts w:ascii="Poppins" w:hAnsi="Poppins"/>
          <w:color w:val="auto"/>
          <w:rPrChange w:id="3707" w:author="Stuart McLarnon (NESO)" w:date="2024-11-18T11:12:00Z">
            <w:rPr>
              <w:color w:val="auto"/>
            </w:rPr>
          </w:rPrChange>
        </w:rPr>
      </w:pPr>
      <w:r w:rsidRPr="00B77E82">
        <w:rPr>
          <w:rFonts w:ascii="Poppins" w:hAnsi="Poppins"/>
          <w:color w:val="auto"/>
          <w:rPrChange w:id="3708" w:author="Stuart McLarnon (NESO)" w:date="2024-11-18T11:12:00Z">
            <w:rPr>
              <w:color w:val="auto"/>
            </w:rPr>
          </w:rPrChange>
        </w:rPr>
        <w:t>Owns or operates a Large Power Station and that Large Power Station comprises one or more Electricity Storage Modules</w:t>
      </w:r>
    </w:p>
    <w:p w14:paraId="46E24DF9" w14:textId="26981FE1" w:rsidR="00BC33F2" w:rsidRPr="00B77E82" w:rsidRDefault="00BC33F2" w:rsidP="001A5487">
      <w:pPr>
        <w:jc w:val="both"/>
        <w:rPr>
          <w:rFonts w:ascii="Poppins" w:hAnsi="Poppins"/>
          <w:color w:val="auto"/>
          <w:rPrChange w:id="3709" w:author="Stuart McLarnon (NESO)" w:date="2024-11-18T11:12:00Z">
            <w:rPr>
              <w:color w:val="auto"/>
            </w:rPr>
          </w:rPrChange>
        </w:rPr>
      </w:pPr>
      <w:r w:rsidRPr="00B77E82">
        <w:rPr>
          <w:rFonts w:ascii="Poppins" w:hAnsi="Poppins"/>
          <w:color w:val="auto"/>
          <w:rPrChange w:id="3710" w:author="Stuart McLarnon (NESO)" w:date="2024-11-18T11:12:00Z">
            <w:rPr>
              <w:color w:val="auto"/>
            </w:rPr>
          </w:rPrChange>
        </w:rPr>
        <w:t xml:space="preserve">To </w:t>
      </w:r>
      <w:r w:rsidR="000971C8" w:rsidRPr="00B77E82">
        <w:rPr>
          <w:rFonts w:ascii="Poppins" w:hAnsi="Poppins"/>
          <w:color w:val="auto"/>
          <w:rPrChange w:id="3711" w:author="Stuart McLarnon (NESO)" w:date="2024-11-18T11:12:00Z">
            <w:rPr>
              <w:color w:val="auto"/>
            </w:rPr>
          </w:rPrChange>
        </w:rPr>
        <w:t>accede to</w:t>
      </w:r>
      <w:r w:rsidRPr="00B77E82">
        <w:rPr>
          <w:rFonts w:ascii="Poppins" w:hAnsi="Poppins"/>
          <w:color w:val="auto"/>
          <w:rPrChange w:id="3712" w:author="Stuart McLarnon (NESO)" w:date="2024-11-18T11:12:00Z">
            <w:rPr>
              <w:color w:val="auto"/>
            </w:rPr>
          </w:rPrChange>
        </w:rPr>
        <w:t xml:space="preserve"> the CUSC and have an </w:t>
      </w:r>
      <w:r w:rsidR="005F6444" w:rsidRPr="00B77E82">
        <w:rPr>
          <w:rFonts w:ascii="Poppins" w:hAnsi="Poppins"/>
          <w:color w:val="auto"/>
          <w:rPrChange w:id="3713" w:author="Stuart McLarnon (NESO)" w:date="2024-11-18T11:12:00Z">
            <w:rPr>
              <w:color w:val="auto"/>
            </w:rPr>
          </w:rPrChange>
        </w:rPr>
        <w:t xml:space="preserve">agreement </w:t>
      </w:r>
      <w:r w:rsidRPr="00B77E82">
        <w:rPr>
          <w:rFonts w:ascii="Poppins" w:hAnsi="Poppins"/>
          <w:color w:val="auto"/>
          <w:rPrChange w:id="3714" w:author="Stuart McLarnon (NESO)" w:date="2024-11-18T11:12:00Z">
            <w:rPr>
              <w:color w:val="auto"/>
            </w:rPr>
          </w:rPrChange>
        </w:rPr>
        <w:t xml:space="preserve">with </w:t>
      </w:r>
      <w:del w:id="3715" w:author="Stuart McLarnon (NESO)" w:date="2024-11-18T11:12:00Z">
        <w:r w:rsidR="00E917F9" w:rsidRPr="00C26DA7">
          <w:rPr>
            <w:color w:val="auto"/>
          </w:rPr>
          <w:delText>NG</w:delText>
        </w:r>
        <w:r w:rsidRPr="00C26DA7">
          <w:rPr>
            <w:color w:val="auto"/>
          </w:rPr>
          <w:delText>ESO</w:delText>
        </w:r>
      </w:del>
      <w:ins w:id="3716" w:author="Stuart McLarnon (NESO)" w:date="2024-11-18T11:12:00Z">
        <w:r w:rsidR="00C34B53">
          <w:rPr>
            <w:rFonts w:ascii="Poppins" w:hAnsi="Poppins" w:cs="Poppins"/>
            <w:color w:val="auto"/>
          </w:rPr>
          <w:t>NESO</w:t>
        </w:r>
      </w:ins>
      <w:r w:rsidRPr="00B77E82">
        <w:rPr>
          <w:rFonts w:ascii="Poppins" w:hAnsi="Poppins"/>
          <w:color w:val="auto"/>
          <w:rPrChange w:id="3717" w:author="Stuart McLarnon (NESO)" w:date="2024-11-18T11:12:00Z">
            <w:rPr>
              <w:color w:val="auto"/>
            </w:rPr>
          </w:rPrChange>
        </w:rPr>
        <w:t xml:space="preserve">.  A condition of signing the CUSC will necessitate the need for that Party to also meet the applicable requirements of the </w:t>
      </w:r>
      <w:r w:rsidR="0039354D">
        <w:rPr>
          <w:rFonts w:ascii="Poppins" w:hAnsi="Poppins"/>
          <w:color w:val="auto"/>
          <w:rPrChange w:id="3718" w:author="Stuart McLarnon (NESO)" w:date="2024-11-18T11:12:00Z">
            <w:rPr>
              <w:color w:val="auto"/>
            </w:rPr>
          </w:rPrChange>
        </w:rPr>
        <w:t>Grid Code</w:t>
      </w:r>
      <w:r w:rsidRPr="00B77E82">
        <w:rPr>
          <w:rFonts w:ascii="Poppins" w:hAnsi="Poppins"/>
          <w:color w:val="auto"/>
          <w:rPrChange w:id="3719" w:author="Stuart McLarnon (NESO)" w:date="2024-11-18T11:12:00Z">
            <w:rPr>
              <w:color w:val="auto"/>
            </w:rPr>
          </w:rPrChange>
        </w:rPr>
        <w:t xml:space="preserve">.  </w:t>
      </w:r>
      <w:r w:rsidR="003D7E47" w:rsidRPr="00B77E82">
        <w:rPr>
          <w:rFonts w:ascii="Poppins" w:hAnsi="Poppins"/>
          <w:color w:val="auto"/>
          <w:rPrChange w:id="3720" w:author="Stuart McLarnon (NESO)" w:date="2024-11-18T11:12:00Z">
            <w:rPr>
              <w:color w:val="auto"/>
            </w:rPr>
          </w:rPrChange>
        </w:rPr>
        <w:t>A</w:t>
      </w:r>
      <w:r w:rsidRPr="00B77E82">
        <w:rPr>
          <w:rFonts w:ascii="Poppins" w:hAnsi="Poppins"/>
          <w:color w:val="auto"/>
          <w:rPrChange w:id="3721" w:author="Stuart McLarnon (NESO)" w:date="2024-11-18T11:12:00Z">
            <w:rPr>
              <w:color w:val="auto"/>
            </w:rPr>
          </w:rPrChange>
        </w:rPr>
        <w:t xml:space="preserve">ny one of these parties (in satisfying the requirements of the </w:t>
      </w:r>
      <w:r w:rsidR="0039354D">
        <w:rPr>
          <w:rFonts w:ascii="Poppins" w:hAnsi="Poppins"/>
          <w:color w:val="auto"/>
          <w:rPrChange w:id="3722" w:author="Stuart McLarnon (NESO)" w:date="2024-11-18T11:12:00Z">
            <w:rPr>
              <w:color w:val="auto"/>
            </w:rPr>
          </w:rPrChange>
        </w:rPr>
        <w:t>Grid Code</w:t>
      </w:r>
      <w:r w:rsidRPr="00B77E82">
        <w:rPr>
          <w:rFonts w:ascii="Poppins" w:hAnsi="Poppins"/>
          <w:color w:val="auto"/>
          <w:rPrChange w:id="3723" w:author="Stuart McLarnon (NESO)" w:date="2024-11-18T11:12:00Z">
            <w:rPr>
              <w:color w:val="auto"/>
            </w:rPr>
          </w:rPrChange>
        </w:rPr>
        <w:t>) will satisfy the requirements of EU NCER</w:t>
      </w:r>
      <w:r w:rsidR="00B10A5C" w:rsidRPr="00B77E82">
        <w:rPr>
          <w:rFonts w:ascii="Poppins" w:hAnsi="Poppins"/>
          <w:color w:val="auto"/>
          <w:rPrChange w:id="3724" w:author="Stuart McLarnon (NESO)" w:date="2024-11-18T11:12:00Z">
            <w:rPr>
              <w:color w:val="auto"/>
            </w:rPr>
          </w:rPrChange>
        </w:rPr>
        <w:t xml:space="preserve"> and </w:t>
      </w:r>
      <w:r w:rsidR="005C0B3C" w:rsidRPr="00B77E82">
        <w:rPr>
          <w:rFonts w:ascii="Poppins" w:hAnsi="Poppins"/>
          <w:color w:val="auto"/>
          <w:rPrChange w:id="3725" w:author="Stuart McLarnon (NESO)" w:date="2024-11-18T11:12:00Z">
            <w:rPr>
              <w:color w:val="auto"/>
            </w:rPr>
          </w:rPrChange>
        </w:rPr>
        <w:t>is</w:t>
      </w:r>
      <w:r w:rsidR="00B10A5C" w:rsidRPr="00B77E82">
        <w:rPr>
          <w:rFonts w:ascii="Poppins" w:hAnsi="Poppins"/>
          <w:color w:val="auto"/>
          <w:rPrChange w:id="3726" w:author="Stuart McLarnon (NESO)" w:date="2024-11-18T11:12:00Z">
            <w:rPr>
              <w:color w:val="auto"/>
            </w:rPr>
          </w:rPrChange>
        </w:rPr>
        <w:t xml:space="preserve"> a Restoration Service Provider.</w:t>
      </w:r>
    </w:p>
    <w:p w14:paraId="0B2E6E09" w14:textId="3FC0179E" w:rsidR="00645225" w:rsidRPr="00B77E82" w:rsidRDefault="00645225" w:rsidP="00645225">
      <w:pPr>
        <w:jc w:val="both"/>
        <w:rPr>
          <w:rFonts w:ascii="Poppins" w:hAnsi="Poppins"/>
          <w:color w:val="auto"/>
          <w:rPrChange w:id="3727" w:author="Stuart McLarnon (NESO)" w:date="2024-11-18T11:12:00Z">
            <w:rPr>
              <w:color w:val="auto"/>
            </w:rPr>
          </w:rPrChange>
        </w:rPr>
      </w:pPr>
    </w:p>
    <w:p w14:paraId="0F3FF483" w14:textId="1D66C9CD" w:rsidR="00645225" w:rsidRPr="00B77E82" w:rsidRDefault="009C5A0B" w:rsidP="00645225">
      <w:pPr>
        <w:jc w:val="both"/>
        <w:rPr>
          <w:rFonts w:ascii="Poppins" w:hAnsi="Poppins"/>
          <w:color w:val="auto"/>
          <w:u w:val="single"/>
          <w:rPrChange w:id="3728" w:author="Stuart McLarnon (NESO)" w:date="2024-11-18T11:12:00Z">
            <w:rPr>
              <w:color w:val="auto"/>
              <w:u w:val="single"/>
            </w:rPr>
          </w:rPrChange>
        </w:rPr>
      </w:pPr>
      <w:r w:rsidRPr="00B77E82">
        <w:rPr>
          <w:rFonts w:ascii="Poppins" w:hAnsi="Poppins"/>
          <w:color w:val="auto"/>
          <w:u w:val="single"/>
          <w:rPrChange w:id="3729" w:author="Stuart McLarnon (NESO)" w:date="2024-11-18T11:12:00Z">
            <w:rPr>
              <w:color w:val="auto"/>
              <w:u w:val="single"/>
            </w:rPr>
          </w:rPrChange>
        </w:rPr>
        <w:lastRenderedPageBreak/>
        <w:t>Non-CUSC Parties</w:t>
      </w:r>
    </w:p>
    <w:p w14:paraId="451BEFD7" w14:textId="77777777" w:rsidR="0038727B" w:rsidRPr="00B77E82" w:rsidRDefault="0038727B" w:rsidP="001A5487">
      <w:pPr>
        <w:jc w:val="both"/>
        <w:rPr>
          <w:rFonts w:ascii="Poppins" w:hAnsi="Poppins"/>
          <w:rPrChange w:id="3730" w:author="Stuart McLarnon (NESO)" w:date="2024-11-18T11:12:00Z">
            <w:rPr/>
          </w:rPrChange>
        </w:rPr>
      </w:pPr>
    </w:p>
    <w:p w14:paraId="72D61ECC" w14:textId="7AA3CCDE" w:rsidR="00BC33F2" w:rsidRPr="00B77E82" w:rsidRDefault="00BE591D" w:rsidP="001A5487">
      <w:pPr>
        <w:jc w:val="both"/>
        <w:rPr>
          <w:rFonts w:ascii="Poppins" w:hAnsi="Poppins"/>
          <w:color w:val="auto"/>
          <w:rPrChange w:id="3731" w:author="Stuart McLarnon (NESO)" w:date="2024-11-18T11:12:00Z">
            <w:rPr>
              <w:color w:val="auto"/>
            </w:rPr>
          </w:rPrChange>
        </w:rPr>
      </w:pPr>
      <w:r w:rsidRPr="00B77E82">
        <w:rPr>
          <w:rFonts w:ascii="Poppins" w:hAnsi="Poppins"/>
          <w:color w:val="auto"/>
          <w:rPrChange w:id="3732" w:author="Stuart McLarnon (NESO)" w:date="2024-11-18T11:12:00Z">
            <w:rPr>
              <w:color w:val="auto"/>
            </w:rPr>
          </w:rPrChange>
        </w:rPr>
        <w:t>A</w:t>
      </w:r>
      <w:r w:rsidR="00BC33F2" w:rsidRPr="00B77E82">
        <w:rPr>
          <w:rFonts w:ascii="Poppins" w:hAnsi="Poppins"/>
          <w:color w:val="auto"/>
          <w:rPrChange w:id="3733" w:author="Stuart McLarnon (NESO)" w:date="2024-11-18T11:12:00Z">
            <w:rPr>
              <w:color w:val="auto"/>
            </w:rPr>
          </w:rPrChange>
        </w:rPr>
        <w:t xml:space="preserve"> </w:t>
      </w:r>
      <w:r w:rsidR="00FA7098" w:rsidRPr="00B77E82">
        <w:rPr>
          <w:rFonts w:ascii="Poppins" w:hAnsi="Poppins"/>
          <w:color w:val="auto"/>
          <w:rPrChange w:id="3734" w:author="Stuart McLarnon (NESO)" w:date="2024-11-18T11:12:00Z">
            <w:rPr>
              <w:color w:val="auto"/>
            </w:rPr>
          </w:rPrChange>
        </w:rPr>
        <w:t>N</w:t>
      </w:r>
      <w:r w:rsidR="00BC33F2" w:rsidRPr="00B77E82">
        <w:rPr>
          <w:rFonts w:ascii="Poppins" w:hAnsi="Poppins"/>
          <w:color w:val="auto"/>
          <w:rPrChange w:id="3735" w:author="Stuart McLarnon (NESO)" w:date="2024-11-18T11:12:00Z">
            <w:rPr>
              <w:color w:val="auto"/>
            </w:rPr>
          </w:rPrChange>
        </w:rPr>
        <w:t>on</w:t>
      </w:r>
      <w:r w:rsidR="00FA7098" w:rsidRPr="00B77E82">
        <w:rPr>
          <w:rFonts w:ascii="Poppins" w:hAnsi="Poppins"/>
          <w:color w:val="auto"/>
          <w:rPrChange w:id="3736" w:author="Stuart McLarnon (NESO)" w:date="2024-11-18T11:12:00Z">
            <w:rPr>
              <w:color w:val="auto"/>
            </w:rPr>
          </w:rPrChange>
        </w:rPr>
        <w:t>-</w:t>
      </w:r>
      <w:r w:rsidR="00BC33F2" w:rsidRPr="00B77E82">
        <w:rPr>
          <w:rFonts w:ascii="Poppins" w:hAnsi="Poppins"/>
          <w:color w:val="auto"/>
          <w:rPrChange w:id="3737" w:author="Stuart McLarnon (NESO)" w:date="2024-11-18T11:12:00Z">
            <w:rPr>
              <w:color w:val="auto"/>
            </w:rPr>
          </w:rPrChange>
        </w:rPr>
        <w:t>CUSC Party would include one of the following categories, unless that Party has opted to sign the CUSC:</w:t>
      </w:r>
    </w:p>
    <w:p w14:paraId="1B68740B" w14:textId="70FEEC11" w:rsidR="00BC33F2" w:rsidRPr="00B77E82" w:rsidRDefault="00BC33F2" w:rsidP="00C47A67">
      <w:pPr>
        <w:pStyle w:val="ListParagraph"/>
        <w:numPr>
          <w:ilvl w:val="0"/>
          <w:numId w:val="39"/>
        </w:numPr>
        <w:jc w:val="both"/>
        <w:rPr>
          <w:rFonts w:ascii="Poppins" w:hAnsi="Poppins"/>
          <w:color w:val="auto"/>
          <w:rPrChange w:id="3738" w:author="Stuart McLarnon (NESO)" w:date="2024-11-18T11:12:00Z">
            <w:rPr>
              <w:color w:val="auto"/>
            </w:rPr>
          </w:rPrChange>
        </w:rPr>
      </w:pPr>
      <w:r w:rsidRPr="00B77E82">
        <w:rPr>
          <w:rFonts w:ascii="Poppins" w:hAnsi="Poppins"/>
          <w:color w:val="auto"/>
          <w:rPrChange w:id="3739" w:author="Stuart McLarnon (NESO)" w:date="2024-11-18T11:12:00Z">
            <w:rPr>
              <w:color w:val="auto"/>
            </w:rPr>
          </w:rPrChange>
        </w:rPr>
        <w:t xml:space="preserve">A Generator </w:t>
      </w:r>
      <w:r w:rsidR="0039252D" w:rsidRPr="00B77E82">
        <w:rPr>
          <w:rFonts w:ascii="Poppins" w:hAnsi="Poppins"/>
          <w:color w:val="auto"/>
          <w:rPrChange w:id="3740" w:author="Stuart McLarnon (NESO)" w:date="2024-11-18T11:12:00Z">
            <w:rPr>
              <w:color w:val="auto"/>
            </w:rPr>
          </w:rPrChange>
        </w:rPr>
        <w:t xml:space="preserve">who </w:t>
      </w:r>
      <w:r w:rsidRPr="00B77E82">
        <w:rPr>
          <w:rFonts w:ascii="Poppins" w:hAnsi="Poppins"/>
          <w:color w:val="auto"/>
          <w:rPrChange w:id="3741" w:author="Stuart McLarnon (NESO)" w:date="2024-11-18T11:12:00Z">
            <w:rPr>
              <w:color w:val="auto"/>
            </w:rPr>
          </w:rPrChange>
        </w:rPr>
        <w:t>owns or operates a Licence Exempt Embedded Medium Power Station (LEEMPS</w:t>
      </w:r>
      <w:proofErr w:type="gramStart"/>
      <w:r w:rsidRPr="00B77E82">
        <w:rPr>
          <w:rFonts w:ascii="Poppins" w:hAnsi="Poppins"/>
          <w:color w:val="auto"/>
          <w:rPrChange w:id="3742" w:author="Stuart McLarnon (NESO)" w:date="2024-11-18T11:12:00Z">
            <w:rPr>
              <w:color w:val="auto"/>
            </w:rPr>
          </w:rPrChange>
        </w:rPr>
        <w:t>)</w:t>
      </w:r>
      <w:r w:rsidR="00054E57" w:rsidRPr="00B77E82">
        <w:rPr>
          <w:rFonts w:ascii="Poppins" w:hAnsi="Poppins"/>
          <w:color w:val="auto"/>
          <w:rPrChange w:id="3743" w:author="Stuart McLarnon (NESO)" w:date="2024-11-18T11:12:00Z">
            <w:rPr>
              <w:color w:val="auto"/>
            </w:rPr>
          </w:rPrChange>
        </w:rPr>
        <w:t>;</w:t>
      </w:r>
      <w:proofErr w:type="gramEnd"/>
    </w:p>
    <w:p w14:paraId="11388E42" w14:textId="671CE74A" w:rsidR="00BC33F2" w:rsidRPr="00B77E82" w:rsidRDefault="00BC33F2" w:rsidP="00C47A67">
      <w:pPr>
        <w:pStyle w:val="ListParagraph"/>
        <w:numPr>
          <w:ilvl w:val="0"/>
          <w:numId w:val="39"/>
        </w:numPr>
        <w:jc w:val="both"/>
        <w:rPr>
          <w:rFonts w:ascii="Poppins" w:hAnsi="Poppins"/>
          <w:color w:val="auto"/>
          <w:rPrChange w:id="3744" w:author="Stuart McLarnon (NESO)" w:date="2024-11-18T11:12:00Z">
            <w:rPr>
              <w:color w:val="auto"/>
            </w:rPr>
          </w:rPrChange>
        </w:rPr>
      </w:pPr>
      <w:r w:rsidRPr="00B77E82">
        <w:rPr>
          <w:rFonts w:ascii="Poppins" w:hAnsi="Poppins"/>
          <w:color w:val="auto"/>
          <w:rPrChange w:id="3745" w:author="Stuart McLarnon (NESO)" w:date="2024-11-18T11:12:00Z">
            <w:rPr>
              <w:color w:val="auto"/>
            </w:rPr>
          </w:rPrChange>
        </w:rPr>
        <w:t xml:space="preserve">A Generator </w:t>
      </w:r>
      <w:r w:rsidR="0039252D" w:rsidRPr="00B77E82">
        <w:rPr>
          <w:rFonts w:ascii="Poppins" w:hAnsi="Poppins"/>
          <w:color w:val="auto"/>
          <w:rPrChange w:id="3746" w:author="Stuart McLarnon (NESO)" w:date="2024-11-18T11:12:00Z">
            <w:rPr>
              <w:color w:val="auto"/>
            </w:rPr>
          </w:rPrChange>
        </w:rPr>
        <w:t xml:space="preserve">who </w:t>
      </w:r>
      <w:r w:rsidRPr="00B77E82">
        <w:rPr>
          <w:rFonts w:ascii="Poppins" w:hAnsi="Poppins"/>
          <w:color w:val="auto"/>
          <w:rPrChange w:id="3747" w:author="Stuart McLarnon (NESO)" w:date="2024-11-18T11:12:00Z">
            <w:rPr>
              <w:color w:val="auto"/>
            </w:rPr>
          </w:rPrChange>
        </w:rPr>
        <w:t xml:space="preserve">owns or operates an Embedded Small Power </w:t>
      </w:r>
      <w:proofErr w:type="gramStart"/>
      <w:r w:rsidRPr="00B77E82">
        <w:rPr>
          <w:rFonts w:ascii="Poppins" w:hAnsi="Poppins"/>
          <w:color w:val="auto"/>
          <w:rPrChange w:id="3748" w:author="Stuart McLarnon (NESO)" w:date="2024-11-18T11:12:00Z">
            <w:rPr>
              <w:color w:val="auto"/>
            </w:rPr>
          </w:rPrChange>
        </w:rPr>
        <w:t>Station</w:t>
      </w:r>
      <w:r w:rsidR="00054E57" w:rsidRPr="00B77E82">
        <w:rPr>
          <w:rFonts w:ascii="Poppins" w:hAnsi="Poppins"/>
          <w:color w:val="auto"/>
          <w:rPrChange w:id="3749" w:author="Stuart McLarnon (NESO)" w:date="2024-11-18T11:12:00Z">
            <w:rPr>
              <w:color w:val="auto"/>
            </w:rPr>
          </w:rPrChange>
        </w:rPr>
        <w:t>;</w:t>
      </w:r>
      <w:proofErr w:type="gramEnd"/>
    </w:p>
    <w:p w14:paraId="41B63FA9" w14:textId="350BB3AF" w:rsidR="00BC33F2" w:rsidRPr="00B77E82" w:rsidRDefault="00BC33F2" w:rsidP="00C47A67">
      <w:pPr>
        <w:pStyle w:val="ListParagraph"/>
        <w:numPr>
          <w:ilvl w:val="0"/>
          <w:numId w:val="39"/>
        </w:numPr>
        <w:jc w:val="both"/>
        <w:rPr>
          <w:rFonts w:ascii="Poppins" w:hAnsi="Poppins"/>
          <w:color w:val="auto"/>
          <w:rPrChange w:id="3750" w:author="Stuart McLarnon (NESO)" w:date="2024-11-18T11:12:00Z">
            <w:rPr>
              <w:color w:val="auto"/>
            </w:rPr>
          </w:rPrChange>
        </w:rPr>
      </w:pPr>
      <w:r w:rsidRPr="00B77E82">
        <w:rPr>
          <w:rFonts w:ascii="Poppins" w:hAnsi="Poppins"/>
          <w:color w:val="auto"/>
          <w:rPrChange w:id="3751" w:author="Stuart McLarnon (NESO)" w:date="2024-11-18T11:12:00Z">
            <w:rPr>
              <w:color w:val="auto"/>
            </w:rPr>
          </w:rPrChange>
        </w:rPr>
        <w:t xml:space="preserve">A Demand Response Provider who may have a commercial contract with </w:t>
      </w:r>
      <w:del w:id="3752" w:author="Stuart McLarnon (NESO)" w:date="2024-11-18T11:12:00Z">
        <w:r w:rsidR="00E917F9" w:rsidRPr="00C64CAF">
          <w:rPr>
            <w:color w:val="auto"/>
          </w:rPr>
          <w:delText>NG</w:delText>
        </w:r>
        <w:r w:rsidRPr="00C64CAF">
          <w:rPr>
            <w:color w:val="auto"/>
          </w:rPr>
          <w:delText>ESO</w:delText>
        </w:r>
      </w:del>
      <w:ins w:id="3753" w:author="Stuart McLarnon (NESO)" w:date="2024-11-18T11:12:00Z">
        <w:r w:rsidR="00C34B53">
          <w:rPr>
            <w:rFonts w:ascii="Poppins" w:hAnsi="Poppins" w:cs="Poppins"/>
            <w:color w:val="auto"/>
          </w:rPr>
          <w:t>NESO</w:t>
        </w:r>
      </w:ins>
      <w:r w:rsidRPr="00B77E82">
        <w:rPr>
          <w:rFonts w:ascii="Poppins" w:hAnsi="Poppins"/>
          <w:color w:val="auto"/>
          <w:rPrChange w:id="3754" w:author="Stuart McLarnon (NESO)" w:date="2024-11-18T11:12:00Z">
            <w:rPr>
              <w:color w:val="auto"/>
            </w:rPr>
          </w:rPrChange>
        </w:rPr>
        <w:t xml:space="preserve"> to provide Commercial Ancillary Services but has not signed the </w:t>
      </w:r>
      <w:proofErr w:type="gramStart"/>
      <w:r w:rsidRPr="00B77E82">
        <w:rPr>
          <w:rFonts w:ascii="Poppins" w:hAnsi="Poppins"/>
          <w:color w:val="auto"/>
          <w:rPrChange w:id="3755" w:author="Stuart McLarnon (NESO)" w:date="2024-11-18T11:12:00Z">
            <w:rPr>
              <w:color w:val="auto"/>
            </w:rPr>
          </w:rPrChange>
        </w:rPr>
        <w:t>CUSC</w:t>
      </w:r>
      <w:r w:rsidR="00054E57" w:rsidRPr="00B77E82">
        <w:rPr>
          <w:rFonts w:ascii="Poppins" w:hAnsi="Poppins"/>
          <w:color w:val="auto"/>
          <w:rPrChange w:id="3756" w:author="Stuart McLarnon (NESO)" w:date="2024-11-18T11:12:00Z">
            <w:rPr>
              <w:color w:val="auto"/>
            </w:rPr>
          </w:rPrChange>
        </w:rPr>
        <w:t>;</w:t>
      </w:r>
      <w:proofErr w:type="gramEnd"/>
    </w:p>
    <w:p w14:paraId="07B50D64" w14:textId="02300946" w:rsidR="00BC33F2" w:rsidRPr="00B77E82" w:rsidRDefault="00BC33F2" w:rsidP="00C47A67">
      <w:pPr>
        <w:pStyle w:val="ListParagraph"/>
        <w:numPr>
          <w:ilvl w:val="0"/>
          <w:numId w:val="39"/>
        </w:numPr>
        <w:jc w:val="both"/>
        <w:rPr>
          <w:rFonts w:ascii="Poppins" w:hAnsi="Poppins"/>
          <w:color w:val="auto"/>
          <w:rPrChange w:id="3757" w:author="Stuart McLarnon (NESO)" w:date="2024-11-18T11:12:00Z">
            <w:rPr>
              <w:color w:val="auto"/>
            </w:rPr>
          </w:rPrChange>
        </w:rPr>
      </w:pPr>
      <w:r w:rsidRPr="00B77E82">
        <w:rPr>
          <w:rFonts w:ascii="Poppins" w:hAnsi="Poppins"/>
          <w:color w:val="auto"/>
          <w:rPrChange w:id="3758" w:author="Stuart McLarnon (NESO)" w:date="2024-11-18T11:12:00Z">
            <w:rPr>
              <w:color w:val="auto"/>
            </w:rPr>
          </w:rPrChange>
        </w:rPr>
        <w:t xml:space="preserve">A HVDC System Owner who owns and operates an HVDC System and that HVDC System in Embedded and has a Connection Point below 110kV and has not signed the </w:t>
      </w:r>
      <w:proofErr w:type="gramStart"/>
      <w:r w:rsidRPr="00B77E82">
        <w:rPr>
          <w:rFonts w:ascii="Poppins" w:hAnsi="Poppins"/>
          <w:color w:val="auto"/>
          <w:rPrChange w:id="3759" w:author="Stuart McLarnon (NESO)" w:date="2024-11-18T11:12:00Z">
            <w:rPr>
              <w:color w:val="auto"/>
            </w:rPr>
          </w:rPrChange>
        </w:rPr>
        <w:t>CUSC</w:t>
      </w:r>
      <w:r w:rsidR="00054E57" w:rsidRPr="00B77E82">
        <w:rPr>
          <w:rFonts w:ascii="Poppins" w:hAnsi="Poppins"/>
          <w:color w:val="auto"/>
          <w:rPrChange w:id="3760" w:author="Stuart McLarnon (NESO)" w:date="2024-11-18T11:12:00Z">
            <w:rPr>
              <w:color w:val="auto"/>
            </w:rPr>
          </w:rPrChange>
        </w:rPr>
        <w:t>;</w:t>
      </w:r>
      <w:proofErr w:type="gramEnd"/>
    </w:p>
    <w:p w14:paraId="47CF6462" w14:textId="37A45A18" w:rsidR="00BC33F2" w:rsidRPr="00B77E82" w:rsidRDefault="00BC33F2" w:rsidP="00C47A67">
      <w:pPr>
        <w:pStyle w:val="ListParagraph"/>
        <w:numPr>
          <w:ilvl w:val="0"/>
          <w:numId w:val="39"/>
        </w:numPr>
        <w:jc w:val="both"/>
        <w:rPr>
          <w:rFonts w:ascii="Poppins" w:hAnsi="Poppins"/>
          <w:color w:val="auto"/>
          <w:rPrChange w:id="3761" w:author="Stuart McLarnon (NESO)" w:date="2024-11-18T11:12:00Z">
            <w:rPr>
              <w:color w:val="auto"/>
            </w:rPr>
          </w:rPrChange>
        </w:rPr>
      </w:pPr>
      <w:r w:rsidRPr="00B77E82">
        <w:rPr>
          <w:rFonts w:ascii="Poppins" w:hAnsi="Poppins"/>
          <w:color w:val="auto"/>
          <w:rPrChange w:id="3762" w:author="Stuart McLarnon (NESO)" w:date="2024-11-18T11:12:00Z">
            <w:rPr>
              <w:color w:val="auto"/>
            </w:rPr>
          </w:rPrChange>
        </w:rPr>
        <w:t>An DC Converter Station Owner who owns and operates a DC Converter Station and that DC Converter Station is not connected to the Transmission System and has a rating of less than 50MW and has not signed the CUSC</w:t>
      </w:r>
      <w:r w:rsidR="00054E57" w:rsidRPr="00B77E82">
        <w:rPr>
          <w:rFonts w:ascii="Poppins" w:hAnsi="Poppins"/>
          <w:color w:val="auto"/>
          <w:rPrChange w:id="3763" w:author="Stuart McLarnon (NESO)" w:date="2024-11-18T11:12:00Z">
            <w:rPr>
              <w:color w:val="auto"/>
            </w:rPr>
          </w:rPrChange>
        </w:rPr>
        <w:t>; or</w:t>
      </w:r>
    </w:p>
    <w:p w14:paraId="7A4AE023" w14:textId="3DA47700" w:rsidR="00BC33F2" w:rsidRPr="00B77E82" w:rsidRDefault="00BC33F2" w:rsidP="00C47A67">
      <w:pPr>
        <w:pStyle w:val="ListParagraph"/>
        <w:numPr>
          <w:ilvl w:val="0"/>
          <w:numId w:val="39"/>
        </w:numPr>
        <w:jc w:val="both"/>
        <w:rPr>
          <w:rFonts w:ascii="Poppins" w:hAnsi="Poppins"/>
          <w:color w:val="auto"/>
          <w:rPrChange w:id="3764" w:author="Stuart McLarnon (NESO)" w:date="2024-11-18T11:12:00Z">
            <w:rPr>
              <w:color w:val="auto"/>
            </w:rPr>
          </w:rPrChange>
        </w:rPr>
      </w:pPr>
      <w:r w:rsidRPr="00B77E82">
        <w:rPr>
          <w:rFonts w:ascii="Poppins" w:hAnsi="Poppins"/>
          <w:color w:val="auto"/>
          <w:rPrChange w:id="3765" w:author="Stuart McLarnon (NESO)" w:date="2024-11-18T11:12:00Z">
            <w:rPr>
              <w:color w:val="auto"/>
            </w:rPr>
          </w:rPrChange>
        </w:rPr>
        <w:t xml:space="preserve">A Generator </w:t>
      </w:r>
      <w:r w:rsidR="0039252D" w:rsidRPr="00B77E82">
        <w:rPr>
          <w:rFonts w:ascii="Poppins" w:hAnsi="Poppins"/>
          <w:color w:val="auto"/>
          <w:rPrChange w:id="3766" w:author="Stuart McLarnon (NESO)" w:date="2024-11-18T11:12:00Z">
            <w:rPr>
              <w:color w:val="auto"/>
            </w:rPr>
          </w:rPrChange>
        </w:rPr>
        <w:t>who</w:t>
      </w:r>
      <w:r w:rsidRPr="00B77E82">
        <w:rPr>
          <w:rFonts w:ascii="Poppins" w:hAnsi="Poppins"/>
          <w:color w:val="auto"/>
          <w:rPrChange w:id="3767" w:author="Stuart McLarnon (NESO)" w:date="2024-11-18T11:12:00Z">
            <w:rPr>
              <w:color w:val="auto"/>
            </w:rPr>
          </w:rPrChange>
        </w:rPr>
        <w:t xml:space="preserve"> owns or operates an Electricity Storage Module and that Electricity Storage Module is part of an Embedded Medium Power Station or Embedded Small Power </w:t>
      </w:r>
      <w:proofErr w:type="gramStart"/>
      <w:r w:rsidRPr="00B77E82">
        <w:rPr>
          <w:rFonts w:ascii="Poppins" w:hAnsi="Poppins"/>
          <w:color w:val="auto"/>
          <w:rPrChange w:id="3768" w:author="Stuart McLarnon (NESO)" w:date="2024-11-18T11:12:00Z">
            <w:rPr>
              <w:color w:val="auto"/>
            </w:rPr>
          </w:rPrChange>
        </w:rPr>
        <w:t>Station</w:t>
      </w:r>
      <w:proofErr w:type="gramEnd"/>
      <w:r w:rsidRPr="00B77E82">
        <w:rPr>
          <w:rFonts w:ascii="Poppins" w:hAnsi="Poppins"/>
          <w:color w:val="auto"/>
          <w:rPrChange w:id="3769" w:author="Stuart McLarnon (NESO)" w:date="2024-11-18T11:12:00Z">
            <w:rPr>
              <w:color w:val="auto"/>
            </w:rPr>
          </w:rPrChange>
        </w:rPr>
        <w:t xml:space="preserve"> and that Generator has not signed the CUSC. </w:t>
      </w:r>
    </w:p>
    <w:p w14:paraId="25858512" w14:textId="501CE2AF" w:rsidR="00BC33F2" w:rsidRPr="00B77E82" w:rsidRDefault="00530243" w:rsidP="003E1EE5">
      <w:pPr>
        <w:jc w:val="both"/>
        <w:rPr>
          <w:rFonts w:ascii="Poppins" w:hAnsi="Poppins"/>
          <w:rPrChange w:id="3770" w:author="Stuart McLarnon (NESO)" w:date="2024-11-18T11:12:00Z">
            <w:rPr/>
          </w:rPrChange>
        </w:rPr>
      </w:pPr>
      <w:r w:rsidRPr="00B77E82">
        <w:rPr>
          <w:rFonts w:ascii="Poppins" w:hAnsi="Poppins"/>
          <w:color w:val="auto"/>
          <w:rPrChange w:id="3771" w:author="Stuart McLarnon (NESO)" w:date="2024-11-18T11:12:00Z">
            <w:rPr>
              <w:color w:val="auto"/>
            </w:rPr>
          </w:rPrChange>
        </w:rPr>
        <w:t>For the avoidance of doubt</w:t>
      </w:r>
      <w:r w:rsidR="008204D7" w:rsidRPr="00B77E82">
        <w:rPr>
          <w:rFonts w:ascii="Poppins" w:hAnsi="Poppins"/>
          <w:color w:val="auto"/>
          <w:rPrChange w:id="3772" w:author="Stuart McLarnon (NESO)" w:date="2024-11-18T11:12:00Z">
            <w:rPr>
              <w:color w:val="auto"/>
            </w:rPr>
          </w:rPrChange>
        </w:rPr>
        <w:t>,</w:t>
      </w:r>
      <w:r w:rsidRPr="00B77E82">
        <w:rPr>
          <w:rFonts w:ascii="Poppins" w:hAnsi="Poppins"/>
          <w:color w:val="auto"/>
          <w:rPrChange w:id="3773" w:author="Stuart McLarnon (NESO)" w:date="2024-11-18T11:12:00Z">
            <w:rPr>
              <w:color w:val="auto"/>
            </w:rPr>
          </w:rPrChange>
        </w:rPr>
        <w:t xml:space="preserve"> a Non-CUSC Party</w:t>
      </w:r>
      <w:r w:rsidR="008204D7" w:rsidRPr="00B77E82">
        <w:rPr>
          <w:rFonts w:ascii="Poppins" w:hAnsi="Poppins"/>
          <w:color w:val="auto"/>
          <w:rPrChange w:id="3774" w:author="Stuart McLarnon (NESO)" w:date="2024-11-18T11:12:00Z">
            <w:rPr>
              <w:color w:val="auto"/>
            </w:rPr>
          </w:rPrChange>
        </w:rPr>
        <w:t xml:space="preserve"> </w:t>
      </w:r>
      <w:r w:rsidR="00A45324" w:rsidRPr="00B77E82">
        <w:rPr>
          <w:rFonts w:ascii="Poppins" w:hAnsi="Poppins"/>
          <w:color w:val="auto"/>
          <w:rPrChange w:id="3775" w:author="Stuart McLarnon (NESO)" w:date="2024-11-18T11:12:00Z">
            <w:rPr>
              <w:color w:val="auto"/>
            </w:rPr>
          </w:rPrChange>
        </w:rPr>
        <w:t>would not be bound by the requirements of the EU NCER unless that Non-CUSC Party has a</w:t>
      </w:r>
      <w:r w:rsidR="00E4155B" w:rsidRPr="00B77E82">
        <w:rPr>
          <w:rFonts w:ascii="Poppins" w:hAnsi="Poppins"/>
          <w:color w:val="auto"/>
          <w:rPrChange w:id="3776" w:author="Stuart McLarnon (NESO)" w:date="2024-11-18T11:12:00Z">
            <w:rPr>
              <w:color w:val="auto"/>
            </w:rPr>
          </w:rPrChange>
        </w:rPr>
        <w:t>n</w:t>
      </w:r>
      <w:r w:rsidR="00A45324" w:rsidRPr="00B77E82">
        <w:rPr>
          <w:rFonts w:ascii="Poppins" w:hAnsi="Poppins"/>
          <w:color w:val="auto"/>
          <w:rPrChange w:id="3777" w:author="Stuart McLarnon (NESO)" w:date="2024-11-18T11:12:00Z">
            <w:rPr>
              <w:color w:val="auto"/>
            </w:rPr>
          </w:rPrChange>
        </w:rPr>
        <w:t xml:space="preserve"> </w:t>
      </w:r>
      <w:r w:rsidR="007947CC" w:rsidRPr="00B77E82">
        <w:rPr>
          <w:rFonts w:ascii="Poppins" w:hAnsi="Poppins"/>
          <w:color w:val="auto"/>
          <w:rPrChange w:id="3778" w:author="Stuart McLarnon (NESO)" w:date="2024-11-18T11:12:00Z">
            <w:rPr>
              <w:color w:val="auto"/>
            </w:rPr>
          </w:rPrChange>
        </w:rPr>
        <w:t xml:space="preserve">Anchor Restoration Contract or </w:t>
      </w:r>
      <w:r w:rsidR="005442CC" w:rsidRPr="00B77E82">
        <w:rPr>
          <w:rFonts w:ascii="Poppins" w:hAnsi="Poppins"/>
          <w:color w:val="auto"/>
          <w:rPrChange w:id="3779" w:author="Stuart McLarnon (NESO)" w:date="2024-11-18T11:12:00Z">
            <w:rPr>
              <w:color w:val="auto"/>
            </w:rPr>
          </w:rPrChange>
        </w:rPr>
        <w:t>Top Up Restoration Contract.</w:t>
      </w:r>
    </w:p>
    <w:p w14:paraId="2859056D" w14:textId="4065824B" w:rsidR="008322FC" w:rsidRPr="00B77E82" w:rsidRDefault="008322FC" w:rsidP="001A5487">
      <w:pPr>
        <w:jc w:val="both"/>
        <w:rPr>
          <w:rFonts w:ascii="Poppins" w:hAnsi="Poppins"/>
          <w:rPrChange w:id="3780" w:author="Stuart McLarnon (NESO)" w:date="2024-11-18T11:12:00Z">
            <w:rPr/>
          </w:rPrChange>
        </w:rPr>
      </w:pPr>
    </w:p>
    <w:p w14:paraId="5C4A201A" w14:textId="1144544F" w:rsidR="008322FC" w:rsidRPr="00B77E82" w:rsidRDefault="008322FC" w:rsidP="003E1EE5">
      <w:pPr>
        <w:jc w:val="both"/>
        <w:rPr>
          <w:rFonts w:ascii="Poppins" w:hAnsi="Poppins"/>
          <w:rPrChange w:id="3781" w:author="Stuart McLarnon (NESO)" w:date="2024-11-18T11:12:00Z">
            <w:rPr/>
          </w:rPrChange>
        </w:rPr>
        <w:sectPr w:rsidR="008322FC" w:rsidRPr="00B77E82" w:rsidSect="003E1EE5">
          <w:pgSz w:w="11906" w:h="16838" w:code="9"/>
          <w:pgMar w:top="1134" w:right="3402" w:bottom="2608" w:left="1588" w:header="567" w:footer="567" w:gutter="0"/>
          <w:cols w:space="708"/>
          <w:docGrid w:linePitch="360"/>
        </w:sectPr>
      </w:pPr>
      <w:r w:rsidRPr="00B77E82">
        <w:rPr>
          <w:rFonts w:ascii="Poppins" w:hAnsi="Poppins"/>
          <w:rPrChange w:id="3782" w:author="Stuart McLarnon (NESO)" w:date="2024-11-18T11:12:00Z">
            <w:rPr/>
          </w:rPrChange>
        </w:rPr>
        <w:br w:type="page"/>
      </w:r>
    </w:p>
    <w:p w14:paraId="20D29E10" w14:textId="5819A148" w:rsidR="003C403C" w:rsidRPr="001720AA" w:rsidRDefault="003C403C" w:rsidP="003C403C">
      <w:pPr>
        <w:pStyle w:val="AppendixPageTitle"/>
        <w:framePr w:wrap="notBeside"/>
        <w:rPr>
          <w:rFonts w:ascii="Poppins Medium" w:hAnsi="Poppins Medium"/>
          <w:color w:val="3F0731"/>
          <w:rPrChange w:id="3783" w:author="Stuart McLarnon (NESO)" w:date="2024-11-18T11:12:00Z">
            <w:rPr/>
          </w:rPrChange>
        </w:rPr>
      </w:pPr>
      <w:bookmarkStart w:id="3784" w:name="_Toc531945378"/>
      <w:bookmarkStart w:id="3785" w:name="_Toc104197307"/>
      <w:bookmarkStart w:id="3786" w:name="_Toc16950014"/>
      <w:r w:rsidRPr="001720AA">
        <w:rPr>
          <w:rFonts w:ascii="Poppins Medium" w:hAnsi="Poppins Medium"/>
          <w:color w:val="3F0731"/>
          <w:rPrChange w:id="3787" w:author="Stuart McLarnon (NESO)" w:date="2024-11-18T11:12:00Z">
            <w:rPr/>
          </w:rPrChange>
        </w:rPr>
        <w:lastRenderedPageBreak/>
        <w:t xml:space="preserve">Appendix </w:t>
      </w:r>
      <w:r w:rsidR="009A6782" w:rsidRPr="001720AA">
        <w:rPr>
          <w:rFonts w:ascii="Poppins Medium" w:hAnsi="Poppins Medium"/>
          <w:color w:val="3F0731"/>
          <w:rPrChange w:id="3788" w:author="Stuart McLarnon (NESO)" w:date="2024-11-18T11:12:00Z">
            <w:rPr/>
          </w:rPrChange>
        </w:rPr>
        <w:t>B</w:t>
      </w:r>
      <w:r w:rsidRPr="001720AA">
        <w:rPr>
          <w:rFonts w:ascii="Poppins Medium" w:hAnsi="Poppins Medium"/>
          <w:color w:val="3F0731"/>
          <w:rPrChange w:id="3789" w:author="Stuart McLarnon (NESO)" w:date="2024-11-18T11:12:00Z">
            <w:rPr/>
          </w:rPrChange>
        </w:rPr>
        <w:t xml:space="preserve">: High Priority </w:t>
      </w:r>
      <w:r w:rsidR="006F78AA" w:rsidRPr="001720AA">
        <w:rPr>
          <w:rFonts w:ascii="Poppins Medium" w:hAnsi="Poppins Medium"/>
          <w:color w:val="3F0731"/>
          <w:rPrChange w:id="3790" w:author="Stuart McLarnon (NESO)" w:date="2024-11-18T11:12:00Z">
            <w:rPr/>
          </w:rPrChange>
        </w:rPr>
        <w:t>SG</w:t>
      </w:r>
      <w:r w:rsidRPr="001720AA">
        <w:rPr>
          <w:rFonts w:ascii="Poppins Medium" w:hAnsi="Poppins Medium"/>
          <w:color w:val="3F0731"/>
          <w:rPrChange w:id="3791" w:author="Stuart McLarnon (NESO)" w:date="2024-11-18T11:12:00Z">
            <w:rPr/>
          </w:rPrChange>
        </w:rPr>
        <w:t xml:space="preserve">Us &amp; Terms of </w:t>
      </w:r>
      <w:ins w:id="3792" w:author="Stuart McLarnon (NESO)" w:date="2024-11-18T11:12:00Z">
        <w:r w:rsidR="001720AA">
          <w:rPr>
            <w:rFonts w:ascii="Poppins Medium" w:hAnsi="Poppins Medium" w:cs="Poppins Medium"/>
            <w:color w:val="3F0731"/>
          </w:rPr>
          <w:t xml:space="preserve">                 </w:t>
        </w:r>
      </w:ins>
      <w:r w:rsidRPr="001720AA">
        <w:rPr>
          <w:rFonts w:ascii="Poppins Medium" w:hAnsi="Poppins Medium"/>
          <w:color w:val="3F0731"/>
          <w:rPrChange w:id="3793" w:author="Stuart McLarnon (NESO)" w:date="2024-11-18T11:12:00Z">
            <w:rPr/>
          </w:rPrChange>
        </w:rPr>
        <w:t>Re-energisation</w:t>
      </w:r>
      <w:bookmarkEnd w:id="3784"/>
      <w:bookmarkEnd w:id="3785"/>
      <w:bookmarkEnd w:id="3786"/>
    </w:p>
    <w:p w14:paraId="4B068249" w14:textId="77777777" w:rsidR="003C403C" w:rsidRPr="00B77E82" w:rsidRDefault="003C403C" w:rsidP="003C403C">
      <w:pPr>
        <w:framePr w:w="6963" w:wrap="notBeside" w:vAnchor="page" w:hAnchor="page" w:x="3352" w:y="772" w:anchorLock="1"/>
        <w:rPr>
          <w:rFonts w:ascii="Poppins" w:hAnsi="Poppins"/>
          <w:rPrChange w:id="3794" w:author="Stuart McLarnon (NESO)" w:date="2024-11-18T11:12:00Z">
            <w:rPr/>
          </w:rPrChange>
        </w:rPr>
      </w:pPr>
    </w:p>
    <w:p w14:paraId="6F7ECF91" w14:textId="2BDC15A9" w:rsidR="00BC33F2" w:rsidRPr="00B77E82" w:rsidRDefault="00BC33F2" w:rsidP="00BC33F2">
      <w:pPr>
        <w:framePr w:w="6963" w:wrap="notBeside" w:vAnchor="page" w:hAnchor="page" w:x="3352" w:y="772" w:anchorLock="1"/>
        <w:jc w:val="both"/>
        <w:rPr>
          <w:rFonts w:ascii="Poppins" w:hAnsi="Poppins"/>
          <w:color w:val="auto"/>
          <w:rPrChange w:id="3795" w:author="Stuart McLarnon (NESO)" w:date="2024-11-18T11:12:00Z">
            <w:rPr>
              <w:color w:val="auto"/>
            </w:rPr>
          </w:rPrChange>
        </w:rPr>
      </w:pPr>
      <w:r w:rsidRPr="00B77E82">
        <w:rPr>
          <w:rFonts w:ascii="Poppins" w:hAnsi="Poppins"/>
          <w:color w:val="auto"/>
          <w:rPrChange w:id="3796" w:author="Stuart McLarnon (NESO)" w:date="2024-11-18T11:12:00Z">
            <w:rPr>
              <w:color w:val="auto"/>
            </w:rPr>
          </w:rPrChange>
        </w:rPr>
        <w:t xml:space="preserve">Within GB, a High Priority Significant </w:t>
      </w:r>
      <w:r w:rsidR="00747B28">
        <w:rPr>
          <w:rFonts w:ascii="Poppins" w:hAnsi="Poppins"/>
          <w:color w:val="auto"/>
          <w:rPrChange w:id="3797" w:author="Stuart McLarnon (NESO)" w:date="2024-11-18T11:12:00Z">
            <w:rPr>
              <w:color w:val="auto"/>
            </w:rPr>
          </w:rPrChange>
        </w:rPr>
        <w:t>Grid</w:t>
      </w:r>
      <w:r w:rsidRPr="00B77E82">
        <w:rPr>
          <w:rFonts w:ascii="Poppins" w:hAnsi="Poppins"/>
          <w:color w:val="auto"/>
          <w:rPrChange w:id="3798" w:author="Stuart McLarnon (NESO)" w:date="2024-11-18T11:12:00Z">
            <w:rPr>
              <w:color w:val="auto"/>
            </w:rPr>
          </w:rPrChange>
        </w:rPr>
        <w:t xml:space="preserve"> User </w:t>
      </w:r>
      <w:r w:rsidR="00E85634" w:rsidRPr="00B77E82">
        <w:rPr>
          <w:rFonts w:ascii="Poppins" w:hAnsi="Poppins"/>
          <w:color w:val="auto"/>
          <w:rPrChange w:id="3799" w:author="Stuart McLarnon (NESO)" w:date="2024-11-18T11:12:00Z">
            <w:rPr>
              <w:color w:val="auto"/>
            </w:rPr>
          </w:rPrChange>
        </w:rPr>
        <w:t>is</w:t>
      </w:r>
      <w:r w:rsidRPr="00B77E82">
        <w:rPr>
          <w:rFonts w:ascii="Poppins" w:hAnsi="Poppins"/>
          <w:color w:val="auto"/>
          <w:rPrChange w:id="3800" w:author="Stuart McLarnon (NESO)" w:date="2024-11-18T11:12:00Z">
            <w:rPr>
              <w:color w:val="auto"/>
            </w:rPr>
          </w:rPrChange>
        </w:rPr>
        <w:t xml:space="preserve"> classified as:</w:t>
      </w:r>
    </w:p>
    <w:p w14:paraId="6EEDDDEA" w14:textId="1CF91C37" w:rsidR="00BC33F2" w:rsidRPr="00B77E82" w:rsidRDefault="00BC33F2" w:rsidP="00C47A67">
      <w:pPr>
        <w:pStyle w:val="ListParagraph"/>
        <w:framePr w:w="6963" w:wrap="notBeside" w:vAnchor="page" w:hAnchor="page" w:x="3352" w:y="772" w:anchorLock="1"/>
        <w:numPr>
          <w:ilvl w:val="0"/>
          <w:numId w:val="40"/>
        </w:numPr>
        <w:jc w:val="both"/>
        <w:rPr>
          <w:rFonts w:ascii="Poppins" w:hAnsi="Poppins"/>
          <w:color w:val="auto"/>
          <w:rPrChange w:id="3801" w:author="Stuart McLarnon (NESO)" w:date="2024-11-18T11:12:00Z">
            <w:rPr>
              <w:color w:val="auto"/>
            </w:rPr>
          </w:rPrChange>
        </w:rPr>
      </w:pPr>
      <w:del w:id="3802" w:author="Stuart McLarnon (NESO)" w:date="2024-11-18T11:12:00Z">
        <w:r w:rsidRPr="003E1EE5">
          <w:rPr>
            <w:color w:val="auto"/>
          </w:rPr>
          <w:delText xml:space="preserve">A </w:delText>
        </w:r>
      </w:del>
      <w:ins w:id="3803" w:author="Stuart McLarnon (NESO)" w:date="2024-11-18T11:12:00Z">
        <w:r w:rsidRPr="00B77E82">
          <w:rPr>
            <w:rFonts w:ascii="Poppins" w:hAnsi="Poppins" w:cs="Poppins"/>
            <w:color w:val="auto"/>
          </w:rPr>
          <w:t>A</w:t>
        </w:r>
        <w:r w:rsidR="006764A5">
          <w:rPr>
            <w:rFonts w:ascii="Poppins" w:hAnsi="Poppins" w:cs="Poppins"/>
            <w:color w:val="auto"/>
          </w:rPr>
          <w:t>n</w:t>
        </w:r>
      </w:ins>
      <w:r w:rsidRPr="00B77E82">
        <w:rPr>
          <w:rFonts w:ascii="Poppins" w:hAnsi="Poppins"/>
          <w:color w:val="auto"/>
          <w:rPrChange w:id="3804" w:author="Stuart McLarnon (NESO)" w:date="2024-11-18T11:12:00Z">
            <w:rPr>
              <w:color w:val="auto"/>
            </w:rPr>
          </w:rPrChange>
        </w:rPr>
        <w:t xml:space="preserve"> </w:t>
      </w:r>
      <w:r w:rsidR="003009DC" w:rsidRPr="00B77E82">
        <w:rPr>
          <w:rFonts w:ascii="Poppins" w:hAnsi="Poppins"/>
          <w:color w:val="auto"/>
          <w:rPrChange w:id="3805" w:author="Stuart McLarnon (NESO)" w:date="2024-11-18T11:12:00Z">
            <w:rPr>
              <w:color w:val="auto"/>
            </w:rPr>
          </w:rPrChange>
        </w:rPr>
        <w:t xml:space="preserve">Anchor </w:t>
      </w:r>
      <w:r w:rsidR="00640458" w:rsidRPr="00B77E82">
        <w:rPr>
          <w:rFonts w:ascii="Poppins" w:hAnsi="Poppins"/>
          <w:color w:val="auto"/>
          <w:rPrChange w:id="3806" w:author="Stuart McLarnon (NESO)" w:date="2024-11-18T11:12:00Z">
            <w:rPr>
              <w:color w:val="auto"/>
            </w:rPr>
          </w:rPrChange>
        </w:rPr>
        <w:t xml:space="preserve">Restoration </w:t>
      </w:r>
      <w:r w:rsidR="00BB6998" w:rsidRPr="00B77E82">
        <w:rPr>
          <w:rFonts w:ascii="Poppins" w:hAnsi="Poppins"/>
          <w:color w:val="auto"/>
          <w:rPrChange w:id="3807" w:author="Stuart McLarnon (NESO)" w:date="2024-11-18T11:12:00Z">
            <w:rPr>
              <w:color w:val="auto"/>
            </w:rPr>
          </w:rPrChange>
        </w:rPr>
        <w:t>Contractor</w:t>
      </w:r>
      <w:r w:rsidR="005D5585" w:rsidRPr="00B77E82">
        <w:rPr>
          <w:rFonts w:ascii="Poppins" w:hAnsi="Poppins"/>
          <w:color w:val="auto"/>
          <w:rPrChange w:id="3808" w:author="Stuart McLarnon (NESO)" w:date="2024-11-18T11:12:00Z">
            <w:rPr>
              <w:color w:val="auto"/>
            </w:rPr>
          </w:rPrChange>
        </w:rPr>
        <w:t xml:space="preserve"> or a Top Up Restoration </w:t>
      </w:r>
      <w:proofErr w:type="gramStart"/>
      <w:r w:rsidR="00BB6998" w:rsidRPr="00B77E82">
        <w:rPr>
          <w:rFonts w:ascii="Poppins" w:hAnsi="Poppins"/>
          <w:color w:val="auto"/>
          <w:rPrChange w:id="3809" w:author="Stuart McLarnon (NESO)" w:date="2024-11-18T11:12:00Z">
            <w:rPr>
              <w:color w:val="auto"/>
            </w:rPr>
          </w:rPrChange>
        </w:rPr>
        <w:t>Contractor</w:t>
      </w:r>
      <w:r w:rsidR="00054E57" w:rsidRPr="00B77E82">
        <w:rPr>
          <w:rFonts w:ascii="Poppins" w:hAnsi="Poppins"/>
          <w:color w:val="auto"/>
          <w:rPrChange w:id="3810" w:author="Stuart McLarnon (NESO)" w:date="2024-11-18T11:12:00Z">
            <w:rPr>
              <w:color w:val="auto"/>
            </w:rPr>
          </w:rPrChange>
        </w:rPr>
        <w:t>;</w:t>
      </w:r>
      <w:proofErr w:type="gramEnd"/>
    </w:p>
    <w:p w14:paraId="36675E1B" w14:textId="7CE9417D" w:rsidR="00BC33F2" w:rsidRPr="00B77E82" w:rsidRDefault="00BC33F2" w:rsidP="00C47A67">
      <w:pPr>
        <w:pStyle w:val="ListParagraph"/>
        <w:framePr w:w="6963" w:wrap="notBeside" w:vAnchor="page" w:hAnchor="page" w:x="3352" w:y="772" w:anchorLock="1"/>
        <w:numPr>
          <w:ilvl w:val="0"/>
          <w:numId w:val="40"/>
        </w:numPr>
        <w:jc w:val="both"/>
        <w:rPr>
          <w:rFonts w:ascii="Poppins" w:hAnsi="Poppins"/>
          <w:color w:val="auto"/>
          <w:rPrChange w:id="3811" w:author="Stuart McLarnon (NESO)" w:date="2024-11-18T11:12:00Z">
            <w:rPr>
              <w:color w:val="auto"/>
            </w:rPr>
          </w:rPrChange>
        </w:rPr>
      </w:pPr>
      <w:r w:rsidRPr="00B77E82">
        <w:rPr>
          <w:rFonts w:ascii="Poppins" w:hAnsi="Poppins"/>
          <w:color w:val="auto"/>
          <w:rPrChange w:id="3812" w:author="Stuart McLarnon (NESO)" w:date="2024-11-18T11:12:00Z">
            <w:rPr>
              <w:color w:val="auto"/>
            </w:rPr>
          </w:rPrChange>
        </w:rPr>
        <w:t xml:space="preserve">A Large Power Station connected directly to the National Electricity Transmission </w:t>
      </w:r>
      <w:proofErr w:type="gramStart"/>
      <w:r w:rsidRPr="00B77E82">
        <w:rPr>
          <w:rFonts w:ascii="Poppins" w:hAnsi="Poppins"/>
          <w:color w:val="auto"/>
          <w:rPrChange w:id="3813" w:author="Stuart McLarnon (NESO)" w:date="2024-11-18T11:12:00Z">
            <w:rPr>
              <w:color w:val="auto"/>
            </w:rPr>
          </w:rPrChange>
        </w:rPr>
        <w:t>System</w:t>
      </w:r>
      <w:r w:rsidR="00054E57" w:rsidRPr="00B77E82">
        <w:rPr>
          <w:rFonts w:ascii="Poppins" w:hAnsi="Poppins"/>
          <w:color w:val="auto"/>
          <w:rPrChange w:id="3814" w:author="Stuart McLarnon (NESO)" w:date="2024-11-18T11:12:00Z">
            <w:rPr>
              <w:color w:val="auto"/>
            </w:rPr>
          </w:rPrChange>
        </w:rPr>
        <w:t>;</w:t>
      </w:r>
      <w:proofErr w:type="gramEnd"/>
    </w:p>
    <w:p w14:paraId="695D27A5" w14:textId="1BBC2314" w:rsidR="001939C6" w:rsidRPr="00B77E82" w:rsidRDefault="00BC33F2" w:rsidP="00C47A67">
      <w:pPr>
        <w:pStyle w:val="ListParagraph"/>
        <w:framePr w:w="6963" w:wrap="notBeside" w:vAnchor="page" w:hAnchor="page" w:x="3352" w:y="772" w:anchorLock="1"/>
        <w:numPr>
          <w:ilvl w:val="0"/>
          <w:numId w:val="40"/>
        </w:numPr>
        <w:jc w:val="both"/>
        <w:rPr>
          <w:rFonts w:ascii="Poppins" w:hAnsi="Poppins"/>
          <w:color w:val="auto"/>
          <w:rPrChange w:id="3815" w:author="Stuart McLarnon (NESO)" w:date="2024-11-18T11:12:00Z">
            <w:rPr>
              <w:color w:val="auto"/>
            </w:rPr>
          </w:rPrChange>
        </w:rPr>
      </w:pPr>
      <w:r w:rsidRPr="00B77E82">
        <w:rPr>
          <w:rFonts w:ascii="Poppins" w:hAnsi="Poppins"/>
          <w:color w:val="auto"/>
          <w:rPrChange w:id="3816" w:author="Stuart McLarnon (NESO)" w:date="2024-11-18T11:12:00Z">
            <w:rPr>
              <w:color w:val="auto"/>
            </w:rPr>
          </w:rPrChange>
        </w:rPr>
        <w:t>An Embedded Large Power Station</w:t>
      </w:r>
      <w:del w:id="3817" w:author="Stuart McLarnon (NESO)" w:date="2024-11-18T11:12:00Z">
        <w:r w:rsidR="00CD5981" w:rsidRPr="003E1EE5">
          <w:rPr>
            <w:color w:val="auto"/>
          </w:rPr>
          <w:delText xml:space="preserve"> </w:delText>
        </w:r>
      </w:del>
      <w:ins w:id="3818" w:author="Stuart McLarnon (NESO)" w:date="2024-11-18T11:12:00Z">
        <w:r w:rsidR="002F462E">
          <w:rPr>
            <w:rFonts w:ascii="Poppins" w:hAnsi="Poppins" w:cs="Poppins"/>
            <w:color w:val="auto"/>
          </w:rPr>
          <w:t>.</w:t>
        </w:r>
      </w:ins>
    </w:p>
    <w:p w14:paraId="1D2EA176" w14:textId="16747ACA" w:rsidR="00BC33F2" w:rsidRPr="00B77E82" w:rsidRDefault="001939C6" w:rsidP="003E1EE5">
      <w:pPr>
        <w:framePr w:w="6963" w:wrap="notBeside" w:vAnchor="page" w:hAnchor="page" w:x="3352" w:y="772" w:anchorLock="1"/>
        <w:jc w:val="both"/>
        <w:rPr>
          <w:rFonts w:ascii="Poppins" w:hAnsi="Poppins"/>
          <w:color w:val="auto"/>
          <w:rPrChange w:id="3819" w:author="Stuart McLarnon (NESO)" w:date="2024-11-18T11:12:00Z">
            <w:rPr>
              <w:color w:val="auto"/>
            </w:rPr>
          </w:rPrChange>
        </w:rPr>
      </w:pPr>
      <w:r w:rsidRPr="00B77E82">
        <w:rPr>
          <w:rFonts w:ascii="Poppins" w:hAnsi="Poppins"/>
          <w:color w:val="auto"/>
          <w:rPrChange w:id="3820" w:author="Stuart McLarnon (NESO)" w:date="2024-11-18T11:12:00Z">
            <w:rPr>
              <w:color w:val="auto"/>
            </w:rPr>
          </w:rPrChange>
        </w:rPr>
        <w:t>F</w:t>
      </w:r>
      <w:r w:rsidR="00BC33F2" w:rsidRPr="00B77E82">
        <w:rPr>
          <w:rFonts w:ascii="Poppins" w:hAnsi="Poppins"/>
          <w:color w:val="auto"/>
          <w:rPrChange w:id="3821" w:author="Stuart McLarnon (NESO)" w:date="2024-11-18T11:12:00Z">
            <w:rPr>
              <w:color w:val="auto"/>
            </w:rPr>
          </w:rPrChange>
        </w:rPr>
        <w:t>or the purposes of this Appendix,</w:t>
      </w:r>
      <w:r w:rsidR="000D46CD" w:rsidRPr="00B77E82">
        <w:rPr>
          <w:rFonts w:ascii="Poppins" w:hAnsi="Poppins"/>
          <w:color w:val="auto"/>
          <w:rPrChange w:id="3822" w:author="Stuart McLarnon (NESO)" w:date="2024-11-18T11:12:00Z">
            <w:rPr>
              <w:color w:val="auto"/>
            </w:rPr>
          </w:rPrChange>
        </w:rPr>
        <w:t xml:space="preserve"> the terms</w:t>
      </w:r>
      <w:r w:rsidR="00BC33F2" w:rsidRPr="00B77E82">
        <w:rPr>
          <w:rFonts w:ascii="Poppins" w:hAnsi="Poppins"/>
          <w:color w:val="auto"/>
          <w:rPrChange w:id="3823" w:author="Stuart McLarnon (NESO)" w:date="2024-11-18T11:12:00Z">
            <w:rPr>
              <w:color w:val="auto"/>
            </w:rPr>
          </w:rPrChange>
        </w:rPr>
        <w:t xml:space="preserve"> </w:t>
      </w:r>
      <w:r w:rsidR="000D46CD" w:rsidRPr="00B77E82">
        <w:rPr>
          <w:rFonts w:ascii="Poppins" w:hAnsi="Poppins"/>
          <w:color w:val="auto"/>
          <w:rPrChange w:id="3824" w:author="Stuart McLarnon (NESO)" w:date="2024-11-18T11:12:00Z">
            <w:rPr>
              <w:color w:val="auto"/>
            </w:rPr>
          </w:rPrChange>
        </w:rPr>
        <w:t>“</w:t>
      </w:r>
      <w:r w:rsidR="00BC33F2" w:rsidRPr="00B77E82">
        <w:rPr>
          <w:rFonts w:ascii="Poppins" w:hAnsi="Poppins"/>
          <w:color w:val="auto"/>
          <w:rPrChange w:id="3825" w:author="Stuart McLarnon (NESO)" w:date="2024-11-18T11:12:00Z">
            <w:rPr>
              <w:color w:val="auto"/>
            </w:rPr>
          </w:rPrChange>
        </w:rPr>
        <w:t>Embedded</w:t>
      </w:r>
      <w:r w:rsidR="000D46CD" w:rsidRPr="00B77E82">
        <w:rPr>
          <w:rFonts w:ascii="Poppins" w:hAnsi="Poppins"/>
          <w:color w:val="auto"/>
          <w:rPrChange w:id="3826" w:author="Stuart McLarnon (NESO)" w:date="2024-11-18T11:12:00Z">
            <w:rPr>
              <w:color w:val="auto"/>
            </w:rPr>
          </w:rPrChange>
        </w:rPr>
        <w:t>”</w:t>
      </w:r>
      <w:r w:rsidR="00BC33F2" w:rsidRPr="00B77E82">
        <w:rPr>
          <w:rFonts w:ascii="Poppins" w:hAnsi="Poppins"/>
          <w:color w:val="auto"/>
          <w:rPrChange w:id="3827" w:author="Stuart McLarnon (NESO)" w:date="2024-11-18T11:12:00Z">
            <w:rPr>
              <w:color w:val="auto"/>
            </w:rPr>
          </w:rPrChange>
        </w:rPr>
        <w:t xml:space="preserve"> and </w:t>
      </w:r>
      <w:r w:rsidR="000D46CD" w:rsidRPr="00B77E82">
        <w:rPr>
          <w:rFonts w:ascii="Poppins" w:hAnsi="Poppins"/>
          <w:color w:val="auto"/>
          <w:rPrChange w:id="3828" w:author="Stuart McLarnon (NESO)" w:date="2024-11-18T11:12:00Z">
            <w:rPr>
              <w:color w:val="auto"/>
            </w:rPr>
          </w:rPrChange>
        </w:rPr>
        <w:t>“</w:t>
      </w:r>
      <w:r w:rsidR="00BC33F2" w:rsidRPr="00B77E82">
        <w:rPr>
          <w:rFonts w:ascii="Poppins" w:hAnsi="Poppins"/>
          <w:color w:val="auto"/>
          <w:rPrChange w:id="3829" w:author="Stuart McLarnon (NESO)" w:date="2024-11-18T11:12:00Z">
            <w:rPr>
              <w:color w:val="auto"/>
            </w:rPr>
          </w:rPrChange>
        </w:rPr>
        <w:t>Large Power Station</w:t>
      </w:r>
      <w:r w:rsidR="000D46CD" w:rsidRPr="00B77E82">
        <w:rPr>
          <w:rFonts w:ascii="Poppins" w:hAnsi="Poppins"/>
          <w:color w:val="auto"/>
          <w:rPrChange w:id="3830" w:author="Stuart McLarnon (NESO)" w:date="2024-11-18T11:12:00Z">
            <w:rPr>
              <w:color w:val="auto"/>
            </w:rPr>
          </w:rPrChange>
        </w:rPr>
        <w:t>”</w:t>
      </w:r>
      <w:r w:rsidR="00BC33F2" w:rsidRPr="00B77E82">
        <w:rPr>
          <w:rFonts w:ascii="Poppins" w:hAnsi="Poppins"/>
          <w:color w:val="auto"/>
          <w:rPrChange w:id="3831" w:author="Stuart McLarnon (NESO)" w:date="2024-11-18T11:12:00Z">
            <w:rPr>
              <w:color w:val="auto"/>
            </w:rPr>
          </w:rPrChange>
        </w:rPr>
        <w:t xml:space="preserve"> have the same definition as that defined in the </w:t>
      </w:r>
      <w:r w:rsidR="0039354D">
        <w:rPr>
          <w:rFonts w:ascii="Poppins" w:hAnsi="Poppins"/>
          <w:color w:val="auto"/>
          <w:rPrChange w:id="3832" w:author="Stuart McLarnon (NESO)" w:date="2024-11-18T11:12:00Z">
            <w:rPr>
              <w:color w:val="auto"/>
            </w:rPr>
          </w:rPrChange>
        </w:rPr>
        <w:t>Grid Code</w:t>
      </w:r>
      <w:r w:rsidR="00054E57" w:rsidRPr="00B77E82">
        <w:rPr>
          <w:rFonts w:ascii="Poppins" w:hAnsi="Poppins"/>
          <w:color w:val="auto"/>
          <w:rPrChange w:id="3833" w:author="Stuart McLarnon (NESO)" w:date="2024-11-18T11:12:00Z">
            <w:rPr>
              <w:color w:val="auto"/>
            </w:rPr>
          </w:rPrChange>
        </w:rPr>
        <w:t>.</w:t>
      </w:r>
    </w:p>
    <w:p w14:paraId="79619C6A" w14:textId="68416F7B" w:rsidR="00FB66EE" w:rsidRPr="00B77E82" w:rsidRDefault="00FB66EE" w:rsidP="00FB66EE">
      <w:pPr>
        <w:framePr w:w="6963" w:wrap="notBeside" w:vAnchor="page" w:hAnchor="page" w:x="3352" w:y="772" w:anchorLock="1"/>
        <w:rPr>
          <w:rFonts w:ascii="Poppins" w:hAnsi="Poppins"/>
          <w:rPrChange w:id="3834" w:author="Stuart McLarnon (NESO)" w:date="2024-11-18T11:12:00Z">
            <w:rPr/>
          </w:rPrChange>
        </w:rPr>
      </w:pPr>
    </w:p>
    <w:p w14:paraId="103E7325" w14:textId="77777777" w:rsidR="000C4A46" w:rsidRPr="00B77E82" w:rsidRDefault="000C4A46" w:rsidP="000C4A46">
      <w:pPr>
        <w:framePr w:w="6963" w:wrap="notBeside" w:vAnchor="page" w:hAnchor="page" w:x="3352" w:y="772" w:anchorLock="1"/>
        <w:rPr>
          <w:rFonts w:ascii="Poppins" w:hAnsi="Poppins"/>
          <w:rPrChange w:id="3835" w:author="Stuart McLarnon (NESO)" w:date="2024-11-18T11:12:00Z">
            <w:rPr/>
          </w:rPrChange>
        </w:rPr>
      </w:pPr>
    </w:p>
    <w:p w14:paraId="0D3E3589" w14:textId="77777777" w:rsidR="000C4A46" w:rsidRPr="00B77E82" w:rsidRDefault="000C4A46" w:rsidP="006A0E2A">
      <w:pPr>
        <w:framePr w:w="6963" w:wrap="notBeside" w:vAnchor="page" w:hAnchor="page" w:x="3352" w:y="772" w:anchorLock="1"/>
        <w:rPr>
          <w:rFonts w:ascii="Poppins" w:hAnsi="Poppins"/>
          <w:rPrChange w:id="3836" w:author="Stuart McLarnon (NESO)" w:date="2024-11-18T11:12:00Z">
            <w:rPr/>
          </w:rPrChange>
        </w:rPr>
      </w:pPr>
    </w:p>
    <w:p w14:paraId="2E5F603E" w14:textId="6D09C26B" w:rsidR="003C403C" w:rsidRPr="00B77E82" w:rsidRDefault="003C403C" w:rsidP="006A0E2A">
      <w:pPr>
        <w:framePr w:w="6963" w:wrap="notBeside" w:vAnchor="page" w:hAnchor="page" w:x="3352" w:y="772" w:anchorLock="1"/>
        <w:jc w:val="center"/>
        <w:rPr>
          <w:rFonts w:ascii="Poppins" w:hAnsi="Poppins"/>
          <w:rPrChange w:id="3837" w:author="Stuart McLarnon (NESO)" w:date="2024-11-18T11:12:00Z">
            <w:rPr/>
          </w:rPrChange>
        </w:rPr>
      </w:pPr>
    </w:p>
    <w:p w14:paraId="1BFC07BD" w14:textId="77777777" w:rsidR="003C403C" w:rsidRPr="00B77E82" w:rsidRDefault="003C403C" w:rsidP="003C403C">
      <w:pPr>
        <w:framePr w:w="6963" w:wrap="notBeside" w:vAnchor="page" w:hAnchor="page" w:x="3352" w:y="772" w:anchorLock="1"/>
        <w:rPr>
          <w:rFonts w:ascii="Poppins" w:hAnsi="Poppins"/>
          <w:rPrChange w:id="3838" w:author="Stuart McLarnon (NESO)" w:date="2024-11-18T11:12:00Z">
            <w:rPr/>
          </w:rPrChange>
        </w:rPr>
      </w:pPr>
    </w:p>
    <w:p w14:paraId="2EC18FA4" w14:textId="77777777" w:rsidR="003C403C" w:rsidRPr="00B77E82" w:rsidRDefault="003C403C" w:rsidP="003C403C">
      <w:pPr>
        <w:framePr w:w="6963" w:wrap="notBeside" w:vAnchor="page" w:hAnchor="page" w:x="3352" w:y="772" w:anchorLock="1"/>
        <w:rPr>
          <w:rFonts w:ascii="Poppins" w:hAnsi="Poppins"/>
          <w:rPrChange w:id="3839" w:author="Stuart McLarnon (NESO)" w:date="2024-11-18T11:12:00Z">
            <w:rPr/>
          </w:rPrChange>
        </w:rPr>
      </w:pPr>
      <w:r w:rsidRPr="00B77E82">
        <w:rPr>
          <w:rFonts w:ascii="Poppins" w:hAnsi="Poppins"/>
          <w:rPrChange w:id="3840" w:author="Stuart McLarnon (NESO)" w:date="2024-11-18T11:12:00Z">
            <w:rPr/>
          </w:rPrChange>
        </w:rPr>
        <w:br w:type="page"/>
      </w:r>
    </w:p>
    <w:p w14:paraId="52B03FF9" w14:textId="16644EFD" w:rsidR="003C403C" w:rsidRPr="001720AA" w:rsidRDefault="003C403C" w:rsidP="003C403C">
      <w:pPr>
        <w:pStyle w:val="AppendixPageTitle"/>
        <w:framePr w:wrap="notBeside"/>
        <w:rPr>
          <w:rFonts w:ascii="Poppins Medium" w:hAnsi="Poppins Medium"/>
          <w:color w:val="3F0731"/>
          <w:rPrChange w:id="3841" w:author="Stuart McLarnon (NESO)" w:date="2024-11-18T11:12:00Z">
            <w:rPr/>
          </w:rPrChange>
        </w:rPr>
      </w:pPr>
      <w:bookmarkStart w:id="3842" w:name="_Toc531945379"/>
      <w:bookmarkStart w:id="3843" w:name="_Toc16950015"/>
      <w:bookmarkStart w:id="3844" w:name="_Toc531945381"/>
      <w:bookmarkStart w:id="3845" w:name="_Toc104197308"/>
      <w:r w:rsidRPr="001720AA">
        <w:rPr>
          <w:rFonts w:ascii="Poppins Medium" w:hAnsi="Poppins Medium"/>
          <w:color w:val="3F0731"/>
          <w:rPrChange w:id="3846" w:author="Stuart McLarnon (NESO)" w:date="2024-11-18T11:12:00Z">
            <w:rPr/>
          </w:rPrChange>
        </w:rPr>
        <w:lastRenderedPageBreak/>
        <w:t xml:space="preserve">Appendix </w:t>
      </w:r>
      <w:r w:rsidR="00462F1A" w:rsidRPr="001720AA">
        <w:rPr>
          <w:rFonts w:ascii="Poppins Medium" w:hAnsi="Poppins Medium"/>
          <w:color w:val="3F0731"/>
          <w:rPrChange w:id="3847" w:author="Stuart McLarnon (NESO)" w:date="2024-11-18T11:12:00Z">
            <w:rPr/>
          </w:rPrChange>
        </w:rPr>
        <w:t>C</w:t>
      </w:r>
      <w:r w:rsidRPr="001720AA">
        <w:rPr>
          <w:rFonts w:ascii="Poppins Medium" w:hAnsi="Poppins Medium"/>
          <w:color w:val="3F0731"/>
          <w:rPrChange w:id="3848" w:author="Stuart McLarnon (NESO)" w:date="2024-11-18T11:12:00Z">
            <w:rPr/>
          </w:rPrChange>
        </w:rPr>
        <w:t xml:space="preserve">: </w:t>
      </w:r>
      <w:bookmarkStart w:id="3849" w:name="_Toc16950017"/>
      <w:bookmarkEnd w:id="3842"/>
      <w:bookmarkEnd w:id="3843"/>
      <w:r w:rsidRPr="001720AA">
        <w:rPr>
          <w:rFonts w:ascii="Poppins Medium" w:hAnsi="Poppins Medium"/>
          <w:color w:val="3F0731"/>
          <w:rPrChange w:id="3850" w:author="Stuart McLarnon (NESO)" w:date="2024-11-18T11:12:00Z">
            <w:rPr/>
          </w:rPrChange>
        </w:rPr>
        <w:t xml:space="preserve">List of </w:t>
      </w:r>
      <w:r w:rsidR="00223AB0" w:rsidRPr="001720AA">
        <w:rPr>
          <w:rFonts w:ascii="Poppins Medium" w:hAnsi="Poppins Medium"/>
          <w:color w:val="3F0731"/>
          <w:rPrChange w:id="3851" w:author="Stuart McLarnon (NESO)" w:date="2024-11-18T11:12:00Z">
            <w:rPr/>
          </w:rPrChange>
        </w:rPr>
        <w:t xml:space="preserve">Transmission Licensees and Network Operators responsible </w:t>
      </w:r>
      <w:r w:rsidRPr="001720AA">
        <w:rPr>
          <w:rFonts w:ascii="Poppins Medium" w:hAnsi="Poppins Medium"/>
          <w:color w:val="3F0731"/>
          <w:rPrChange w:id="3852" w:author="Stuart McLarnon (NESO)" w:date="2024-11-18T11:12:00Z">
            <w:rPr/>
          </w:rPrChange>
        </w:rPr>
        <w:t>for Implementing System Restoration Plan Measures</w:t>
      </w:r>
      <w:bookmarkEnd w:id="3844"/>
      <w:bookmarkEnd w:id="3845"/>
      <w:bookmarkEnd w:id="3849"/>
      <w:r w:rsidRPr="001720AA">
        <w:rPr>
          <w:rFonts w:ascii="Poppins Medium" w:hAnsi="Poppins Medium"/>
          <w:color w:val="3F0731"/>
          <w:rPrChange w:id="3853" w:author="Stuart McLarnon (NESO)" w:date="2024-11-18T11:12:00Z">
            <w:rPr/>
          </w:rPrChange>
        </w:rPr>
        <w:t xml:space="preserve"> </w:t>
      </w:r>
    </w:p>
    <w:p w14:paraId="43AB0113" w14:textId="30C586C6" w:rsidR="00223AB0" w:rsidRPr="006976DA" w:rsidRDefault="00223AB0" w:rsidP="006976DA">
      <w:pPr>
        <w:framePr w:w="6963" w:wrap="notBeside" w:vAnchor="page" w:hAnchor="page" w:x="3352" w:y="772" w:anchorLock="1"/>
        <w:jc w:val="both"/>
        <w:rPr>
          <w:rFonts w:ascii="Poppins" w:hAnsi="Poppins"/>
          <w:color w:val="auto"/>
          <w:rPrChange w:id="3854" w:author="Stuart McLarnon (NESO)" w:date="2024-11-18T11:12:00Z">
            <w:rPr>
              <w:color w:val="auto"/>
            </w:rPr>
          </w:rPrChange>
        </w:rPr>
      </w:pPr>
      <w:r w:rsidRPr="00B77E82">
        <w:rPr>
          <w:rFonts w:ascii="Poppins" w:hAnsi="Poppins"/>
          <w:color w:val="auto"/>
          <w:rPrChange w:id="3855" w:author="Stuart McLarnon (NESO)" w:date="2024-11-18T11:12:00Z">
            <w:rPr>
              <w:color w:val="auto"/>
            </w:rPr>
          </w:rPrChange>
        </w:rPr>
        <w:t>A list of Transmission Licensees, Network Operators are available from Ofgem’s website which is available from the following link.</w:t>
      </w:r>
    </w:p>
    <w:p w14:paraId="1B9A797B" w14:textId="77777777" w:rsidR="00223AB0" w:rsidRDefault="00223AB0" w:rsidP="00223AB0">
      <w:pPr>
        <w:framePr w:w="6963" w:wrap="notBeside" w:vAnchor="page" w:hAnchor="page" w:x="3352" w:y="772" w:anchorLock="1"/>
        <w:rPr>
          <w:del w:id="3856" w:author="Stuart McLarnon (NESO)" w:date="2024-11-18T11:12:00Z"/>
          <w:iCs/>
        </w:rPr>
      </w:pPr>
    </w:p>
    <w:p w14:paraId="1033148A" w14:textId="77777777" w:rsidR="00223AB0" w:rsidRDefault="00CD297F" w:rsidP="00223AB0">
      <w:pPr>
        <w:framePr w:w="6963" w:wrap="notBeside" w:vAnchor="page" w:hAnchor="page" w:x="3352" w:y="772" w:anchorLock="1"/>
        <w:rPr>
          <w:del w:id="3857" w:author="Stuart McLarnon (NESO)" w:date="2024-11-18T11:12:00Z"/>
        </w:rPr>
      </w:pPr>
      <w:del w:id="3858" w:author="Stuart McLarnon (NESO)" w:date="2024-11-18T11:12:00Z">
        <w:r>
          <w:fldChar w:fldCharType="begin"/>
        </w:r>
        <w:r>
          <w:delInstrText>HYPERLINK "https://www.ofgem.gov.uk/system/files/docs/2019/08/electricity_registered_or_service_addresses_new.pdf"</w:delInstrText>
        </w:r>
        <w:r>
          <w:fldChar w:fldCharType="separate"/>
        </w:r>
        <w:r w:rsidR="00223AB0">
          <w:rPr>
            <w:rStyle w:val="Hyperlink"/>
          </w:rPr>
          <w:delText>https://www.ofgem.gov.uk/system/files/docs/2019/08/electricity_registered_or_service_addresses_new.pdf</w:delText>
        </w:r>
        <w:r>
          <w:rPr>
            <w:rStyle w:val="Hyperlink"/>
          </w:rPr>
          <w:fldChar w:fldCharType="end"/>
        </w:r>
      </w:del>
    </w:p>
    <w:p w14:paraId="12A7B619" w14:textId="77777777" w:rsidR="00223AB0" w:rsidRPr="003E1EE5" w:rsidRDefault="00223AB0" w:rsidP="003C403C">
      <w:pPr>
        <w:pStyle w:val="BodyText"/>
        <w:framePr w:w="6963" w:wrap="notBeside" w:vAnchor="page" w:hAnchor="page" w:x="3352" w:y="772" w:anchorLock="1"/>
        <w:rPr>
          <w:del w:id="3859" w:author="Stuart McLarnon (NESO)" w:date="2024-11-18T11:12:00Z"/>
          <w:color w:val="auto"/>
        </w:rPr>
      </w:pPr>
    </w:p>
    <w:p w14:paraId="2E560361" w14:textId="1828AF06" w:rsidR="00223AB0" w:rsidRPr="00B44C60" w:rsidRDefault="00CD297F" w:rsidP="003C403C">
      <w:pPr>
        <w:pStyle w:val="BodyText"/>
        <w:framePr w:w="6963" w:wrap="notBeside" w:vAnchor="page" w:hAnchor="page" w:x="3352" w:y="772" w:anchorLock="1"/>
        <w:rPr>
          <w:ins w:id="3860" w:author="Stuart McLarnon (NESO)" w:date="2024-11-18T11:12:00Z"/>
          <w:rFonts w:ascii="Poppins" w:hAnsi="Poppins" w:cs="Poppins"/>
          <w:b/>
          <w:bCs/>
          <w:color w:val="7030A0"/>
        </w:rPr>
      </w:pPr>
      <w:ins w:id="3861" w:author="Stuart McLarnon (NESO)" w:date="2024-11-18T11:12:00Z">
        <w:r w:rsidRPr="00B44C60">
          <w:rPr>
            <w:color w:val="7030A0"/>
          </w:rPr>
          <w:fldChar w:fldCharType="begin"/>
        </w:r>
        <w:r w:rsidRPr="00B44C60">
          <w:rPr>
            <w:color w:val="7030A0"/>
          </w:rPr>
          <w:instrText>HYPERLINK "https://www.ofgem.gov.uk/publications/list-all-electricity-licensees-including-suppliers"</w:instrText>
        </w:r>
        <w:r w:rsidRPr="00B44C60">
          <w:rPr>
            <w:color w:val="7030A0"/>
          </w:rPr>
        </w:r>
        <w:r w:rsidRPr="00B44C60">
          <w:rPr>
            <w:color w:val="7030A0"/>
          </w:rPr>
          <w:fldChar w:fldCharType="separate"/>
        </w:r>
        <w:r w:rsidR="006976DA" w:rsidRPr="00B44C60">
          <w:rPr>
            <w:rStyle w:val="Hyperlink"/>
            <w:rFonts w:ascii="Poppins" w:hAnsi="Poppins" w:cs="Poppins"/>
            <w:b/>
            <w:bCs/>
            <w:color w:val="7030A0"/>
          </w:rPr>
          <w:t>List of all electricity licensees including suppliers | Ofgem</w:t>
        </w:r>
        <w:r w:rsidRPr="00B44C60">
          <w:rPr>
            <w:rStyle w:val="Hyperlink"/>
            <w:rFonts w:ascii="Poppins" w:hAnsi="Poppins" w:cs="Poppins"/>
            <w:b/>
            <w:bCs/>
            <w:color w:val="7030A0"/>
          </w:rPr>
          <w:fldChar w:fldCharType="end"/>
        </w:r>
      </w:ins>
    </w:p>
    <w:p w14:paraId="55F7AF9A" w14:textId="05F54A6A" w:rsidR="005E7BA1" w:rsidRPr="00B77E82" w:rsidRDefault="005E7BA1" w:rsidP="00AC4F40">
      <w:pPr>
        <w:framePr w:w="6963" w:wrap="notBeside" w:vAnchor="page" w:hAnchor="page" w:x="3352" w:y="772" w:anchorLock="1"/>
        <w:jc w:val="both"/>
        <w:rPr>
          <w:rFonts w:ascii="Poppins" w:hAnsi="Poppins"/>
          <w:color w:val="auto"/>
          <w:rPrChange w:id="3862" w:author="Stuart McLarnon (NESO)" w:date="2024-11-18T11:12:00Z">
            <w:rPr>
              <w:color w:val="auto"/>
            </w:rPr>
          </w:rPrChange>
        </w:rPr>
      </w:pPr>
      <w:r w:rsidRPr="00B77E82">
        <w:rPr>
          <w:rFonts w:ascii="Poppins" w:hAnsi="Poppins"/>
          <w:color w:val="auto"/>
          <w:rPrChange w:id="3863" w:author="Stuart McLarnon (NESO)" w:date="2024-11-18T11:12:00Z">
            <w:rPr>
              <w:color w:val="auto"/>
            </w:rPr>
          </w:rPrChange>
        </w:rPr>
        <w:t xml:space="preserve">All parties on this list are responsible for ensuring they </w:t>
      </w:r>
      <w:proofErr w:type="gramStart"/>
      <w:r w:rsidRPr="00B77E82">
        <w:rPr>
          <w:rFonts w:ascii="Poppins" w:hAnsi="Poppins"/>
          <w:color w:val="auto"/>
          <w:rPrChange w:id="3864" w:author="Stuart McLarnon (NESO)" w:date="2024-11-18T11:12:00Z">
            <w:rPr>
              <w:color w:val="auto"/>
            </w:rPr>
          </w:rPrChange>
        </w:rPr>
        <w:t>are able to</w:t>
      </w:r>
      <w:proofErr w:type="gramEnd"/>
      <w:r w:rsidRPr="00B77E82">
        <w:rPr>
          <w:rFonts w:ascii="Poppins" w:hAnsi="Poppins"/>
          <w:color w:val="auto"/>
          <w:rPrChange w:id="3865" w:author="Stuart McLarnon (NESO)" w:date="2024-11-18T11:12:00Z">
            <w:rPr>
              <w:color w:val="auto"/>
            </w:rPr>
          </w:rPrChange>
        </w:rPr>
        <w:t xml:space="preserve"> enact their System Restoration Plan responsibilities. </w:t>
      </w:r>
    </w:p>
    <w:p w14:paraId="27100DE5" w14:textId="1B29DB29" w:rsidR="003C403C" w:rsidRPr="00B77E82" w:rsidRDefault="00027044" w:rsidP="003C403C">
      <w:pPr>
        <w:framePr w:w="6963" w:wrap="notBeside" w:vAnchor="page" w:hAnchor="page" w:x="3352" w:y="772" w:anchorLock="1"/>
        <w:rPr>
          <w:rFonts w:ascii="Poppins" w:hAnsi="Poppins"/>
          <w:caps/>
          <w:color w:val="025DBA"/>
          <w:spacing w:val="30"/>
          <w:rPrChange w:id="3866" w:author="Stuart McLarnon (NESO)" w:date="2024-11-18T11:12:00Z">
            <w:rPr>
              <w:caps/>
              <w:color w:val="025DBA"/>
              <w:spacing w:val="30"/>
            </w:rPr>
          </w:rPrChange>
        </w:rPr>
      </w:pPr>
      <w:r w:rsidRPr="00B77E82" w:rsidDel="00027044">
        <w:rPr>
          <w:rFonts w:ascii="Poppins" w:hAnsi="Poppins"/>
          <w:rPrChange w:id="3867" w:author="Stuart McLarnon (NESO)" w:date="2024-11-18T11:12:00Z">
            <w:rPr/>
          </w:rPrChange>
        </w:rPr>
        <w:t xml:space="preserve"> </w:t>
      </w:r>
      <w:r w:rsidR="003C403C" w:rsidRPr="00B77E82">
        <w:rPr>
          <w:rFonts w:ascii="Poppins" w:hAnsi="Poppins"/>
          <w:rPrChange w:id="3868" w:author="Stuart McLarnon (NESO)" w:date="2024-11-18T11:12:00Z">
            <w:rPr/>
          </w:rPrChange>
        </w:rPr>
        <w:br w:type="page"/>
      </w:r>
    </w:p>
    <w:p w14:paraId="75ED3828" w14:textId="4022776B" w:rsidR="00E54064" w:rsidRPr="001720AA" w:rsidRDefault="00C414DB" w:rsidP="00BE3D3C">
      <w:pPr>
        <w:pStyle w:val="AppendixPageTitle"/>
        <w:framePr w:wrap="notBeside"/>
        <w:rPr>
          <w:rFonts w:ascii="Poppins Medium" w:hAnsi="Poppins Medium"/>
          <w:color w:val="3F0731"/>
          <w:rPrChange w:id="3869" w:author="Stuart McLarnon (NESO)" w:date="2024-11-18T11:12:00Z">
            <w:rPr/>
          </w:rPrChange>
        </w:rPr>
      </w:pPr>
      <w:bookmarkStart w:id="3870" w:name="_Toc104197309"/>
      <w:bookmarkStart w:id="3871" w:name="_Toc16950018"/>
      <w:bookmarkStart w:id="3872" w:name="_Toc531945383"/>
      <w:r w:rsidRPr="001720AA">
        <w:rPr>
          <w:rFonts w:ascii="Poppins Medium" w:hAnsi="Poppins Medium"/>
          <w:color w:val="3F0731"/>
          <w:rPrChange w:id="3873" w:author="Stuart McLarnon (NESO)" w:date="2024-11-18T11:12:00Z">
            <w:rPr/>
          </w:rPrChange>
        </w:rPr>
        <w:lastRenderedPageBreak/>
        <w:t xml:space="preserve">Appendix </w:t>
      </w:r>
      <w:r w:rsidR="00B66541" w:rsidRPr="001720AA">
        <w:rPr>
          <w:rFonts w:ascii="Poppins Medium" w:hAnsi="Poppins Medium"/>
          <w:color w:val="3F0731"/>
          <w:rPrChange w:id="3874" w:author="Stuart McLarnon (NESO)" w:date="2024-11-18T11:12:00Z">
            <w:rPr/>
          </w:rPrChange>
        </w:rPr>
        <w:t>D</w:t>
      </w:r>
      <w:r w:rsidRPr="001720AA">
        <w:rPr>
          <w:rFonts w:ascii="Poppins Medium" w:hAnsi="Poppins Medium"/>
          <w:color w:val="3F0731"/>
          <w:rPrChange w:id="3875" w:author="Stuart McLarnon (NESO)" w:date="2024-11-18T11:12:00Z">
            <w:rPr/>
          </w:rPrChange>
        </w:rPr>
        <w:t>: Glossary</w:t>
      </w:r>
      <w:bookmarkEnd w:id="3870"/>
      <w:bookmarkEnd w:id="3871"/>
      <w:r w:rsidRPr="001720AA" w:rsidDel="00C414DB">
        <w:rPr>
          <w:rFonts w:ascii="Poppins Medium" w:hAnsi="Poppins Medium"/>
          <w:color w:val="3F0731"/>
          <w:rPrChange w:id="3876" w:author="Stuart McLarnon (NESO)" w:date="2024-11-18T11:12:00Z">
            <w:rPr/>
          </w:rPrChange>
        </w:rPr>
        <w:t xml:space="preserve"> </w:t>
      </w:r>
      <w:bookmarkEnd w:id="3872"/>
    </w:p>
    <w:tbl>
      <w:tblPr>
        <w:tblStyle w:val="TableGrid"/>
        <w:tblW w:w="4757" w:type="pct"/>
        <w:tblLook w:val="04A0" w:firstRow="1" w:lastRow="0" w:firstColumn="1" w:lastColumn="0" w:noHBand="0" w:noVBand="1"/>
      </w:tblPr>
      <w:tblGrid>
        <w:gridCol w:w="2074"/>
        <w:gridCol w:w="4496"/>
      </w:tblGrid>
      <w:tr w:rsidR="004512DB" w:rsidRPr="00B77E82" w14:paraId="34050CDA" w14:textId="77777777" w:rsidTr="006659AE">
        <w:tc>
          <w:tcPr>
            <w:tcW w:w="2074" w:type="dxa"/>
          </w:tcPr>
          <w:p w14:paraId="6DA26E93" w14:textId="0445A265" w:rsidR="003B25FD" w:rsidRPr="00B77E82" w:rsidRDefault="003B25FD" w:rsidP="005E6818">
            <w:pPr>
              <w:jc w:val="both"/>
              <w:rPr>
                <w:rFonts w:ascii="Poppins" w:hAnsi="Poppins"/>
                <w:color w:val="auto"/>
                <w:rPrChange w:id="3877" w:author="Stuart McLarnon (NESO)" w:date="2024-11-18T11:12:00Z">
                  <w:rPr>
                    <w:rFonts w:ascii="Arial" w:hAnsi="Arial"/>
                    <w:color w:val="auto"/>
                  </w:rPr>
                </w:rPrChange>
              </w:rPr>
            </w:pPr>
            <w:r w:rsidRPr="00B77E82">
              <w:rPr>
                <w:rFonts w:ascii="Poppins" w:hAnsi="Poppins"/>
                <w:color w:val="auto"/>
                <w:rPrChange w:id="3878" w:author="Stuart McLarnon (NESO)" w:date="2024-11-18T11:12:00Z">
                  <w:rPr>
                    <w:rFonts w:ascii="Arial" w:hAnsi="Arial"/>
                    <w:color w:val="auto"/>
                  </w:rPr>
                </w:rPrChange>
              </w:rPr>
              <w:t xml:space="preserve">Anchor DC </w:t>
            </w:r>
          </w:p>
        </w:tc>
        <w:tc>
          <w:tcPr>
            <w:tcW w:w="4496" w:type="dxa"/>
          </w:tcPr>
          <w:p w14:paraId="50D40FEA" w14:textId="015074E4" w:rsidR="009B50FC" w:rsidRPr="00B77E82" w:rsidRDefault="009B50FC" w:rsidP="009B50FC">
            <w:pPr>
              <w:spacing w:line="259" w:lineRule="auto"/>
              <w:rPr>
                <w:rFonts w:ascii="Poppins" w:hAnsi="Poppins"/>
                <w:color w:val="auto"/>
                <w:rPrChange w:id="3879" w:author="Stuart McLarnon (NESO)" w:date="2024-11-18T11:12:00Z">
                  <w:rPr>
                    <w:color w:val="auto"/>
                  </w:rPr>
                </w:rPrChange>
              </w:rPr>
            </w:pPr>
            <w:r w:rsidRPr="00B77E82">
              <w:rPr>
                <w:rFonts w:ascii="Poppins" w:hAnsi="Poppins"/>
                <w:color w:val="auto"/>
                <w:rPrChange w:id="3880" w:author="Stuart McLarnon (NESO)" w:date="2024-11-18T11:12:00Z">
                  <w:rPr>
                    <w:color w:val="auto"/>
                  </w:rPr>
                </w:rPrChange>
              </w:rPr>
              <w:t xml:space="preserve">As defined in the Glossary and Definitions of the </w:t>
            </w:r>
            <w:r w:rsidR="0039354D">
              <w:rPr>
                <w:rFonts w:ascii="Poppins" w:hAnsi="Poppins"/>
                <w:color w:val="auto"/>
                <w:rPrChange w:id="3881" w:author="Stuart McLarnon (NESO)" w:date="2024-11-18T11:12:00Z">
                  <w:rPr>
                    <w:color w:val="auto"/>
                  </w:rPr>
                </w:rPrChange>
              </w:rPr>
              <w:t>Grid Code</w:t>
            </w:r>
            <w:r w:rsidRPr="00B77E82">
              <w:rPr>
                <w:rFonts w:ascii="Poppins" w:hAnsi="Poppins"/>
                <w:color w:val="auto"/>
                <w:rPrChange w:id="3882" w:author="Stuart McLarnon (NESO)" w:date="2024-11-18T11:12:00Z">
                  <w:rPr>
                    <w:color w:val="auto"/>
                  </w:rPr>
                </w:rPrChange>
              </w:rPr>
              <w:t>.</w:t>
            </w:r>
          </w:p>
          <w:p w14:paraId="0B78E9FA" w14:textId="77777777" w:rsidR="003B25FD" w:rsidRPr="00B77E82" w:rsidRDefault="003B25FD" w:rsidP="004028FA">
            <w:pPr>
              <w:spacing w:line="259" w:lineRule="auto"/>
              <w:rPr>
                <w:rFonts w:ascii="Poppins" w:hAnsi="Poppins"/>
                <w:color w:val="auto"/>
                <w:rPrChange w:id="3883" w:author="Stuart McLarnon (NESO)" w:date="2024-11-18T11:12:00Z">
                  <w:rPr>
                    <w:color w:val="auto"/>
                  </w:rPr>
                </w:rPrChange>
              </w:rPr>
            </w:pPr>
          </w:p>
        </w:tc>
      </w:tr>
      <w:tr w:rsidR="004512DB" w:rsidRPr="00B77E82" w14:paraId="1EF2140E" w14:textId="77777777" w:rsidTr="006659AE">
        <w:tc>
          <w:tcPr>
            <w:tcW w:w="2074" w:type="dxa"/>
          </w:tcPr>
          <w:p w14:paraId="4E5A6E5D" w14:textId="3A316ED3" w:rsidR="00A01FA9" w:rsidRPr="00B77E82" w:rsidRDefault="00A01FA9" w:rsidP="005E6818">
            <w:pPr>
              <w:jc w:val="both"/>
              <w:rPr>
                <w:rFonts w:ascii="Poppins" w:hAnsi="Poppins"/>
                <w:rPrChange w:id="3884" w:author="Stuart McLarnon (NESO)" w:date="2024-11-18T11:12:00Z">
                  <w:rPr/>
                </w:rPrChange>
              </w:rPr>
            </w:pPr>
            <w:r w:rsidRPr="00B77E82">
              <w:rPr>
                <w:rFonts w:ascii="Poppins" w:hAnsi="Poppins"/>
                <w:rPrChange w:id="3885" w:author="Stuart McLarnon (NESO)" w:date="2024-11-18T11:12:00Z">
                  <w:rPr/>
                </w:rPrChange>
              </w:rPr>
              <w:t xml:space="preserve">Anchor </w:t>
            </w:r>
            <w:r w:rsidR="00B26963" w:rsidRPr="00B77E82">
              <w:rPr>
                <w:rFonts w:ascii="Poppins" w:hAnsi="Poppins"/>
                <w:rPrChange w:id="3886" w:author="Stuart McLarnon (NESO)" w:date="2024-11-18T11:12:00Z">
                  <w:rPr/>
                </w:rPrChange>
              </w:rPr>
              <w:t xml:space="preserve">Restoration </w:t>
            </w:r>
            <w:r w:rsidR="000A325E" w:rsidRPr="00B77E82">
              <w:rPr>
                <w:rFonts w:ascii="Poppins" w:hAnsi="Poppins"/>
                <w:rPrChange w:id="3887" w:author="Stuart McLarnon (NESO)" w:date="2024-11-18T11:12:00Z">
                  <w:rPr/>
                </w:rPrChange>
              </w:rPr>
              <w:t>Contract</w:t>
            </w:r>
          </w:p>
        </w:tc>
        <w:tc>
          <w:tcPr>
            <w:tcW w:w="4496" w:type="dxa"/>
          </w:tcPr>
          <w:p w14:paraId="2B3BA559" w14:textId="6BFBC3D3" w:rsidR="009B50FC" w:rsidRPr="00B77E82" w:rsidRDefault="009B50FC" w:rsidP="009B50FC">
            <w:pPr>
              <w:spacing w:line="259" w:lineRule="auto"/>
              <w:rPr>
                <w:rFonts w:ascii="Poppins" w:hAnsi="Poppins"/>
                <w:color w:val="auto"/>
                <w:rPrChange w:id="3888" w:author="Stuart McLarnon (NESO)" w:date="2024-11-18T11:12:00Z">
                  <w:rPr>
                    <w:color w:val="auto"/>
                  </w:rPr>
                </w:rPrChange>
              </w:rPr>
            </w:pPr>
            <w:r w:rsidRPr="00B77E82">
              <w:rPr>
                <w:rFonts w:ascii="Poppins" w:hAnsi="Poppins"/>
                <w:color w:val="auto"/>
                <w:rPrChange w:id="3889" w:author="Stuart McLarnon (NESO)" w:date="2024-11-18T11:12:00Z">
                  <w:rPr>
                    <w:color w:val="auto"/>
                  </w:rPr>
                </w:rPrChange>
              </w:rPr>
              <w:t xml:space="preserve">As defined in the Glossary and Definitions of the </w:t>
            </w:r>
            <w:r w:rsidR="0039354D">
              <w:rPr>
                <w:rFonts w:ascii="Poppins" w:hAnsi="Poppins"/>
                <w:color w:val="auto"/>
                <w:rPrChange w:id="3890" w:author="Stuart McLarnon (NESO)" w:date="2024-11-18T11:12:00Z">
                  <w:rPr>
                    <w:color w:val="auto"/>
                  </w:rPr>
                </w:rPrChange>
              </w:rPr>
              <w:t>Grid Code</w:t>
            </w:r>
            <w:r w:rsidRPr="00B77E82">
              <w:rPr>
                <w:rFonts w:ascii="Poppins" w:hAnsi="Poppins"/>
                <w:color w:val="auto"/>
                <w:rPrChange w:id="3891" w:author="Stuart McLarnon (NESO)" w:date="2024-11-18T11:12:00Z">
                  <w:rPr>
                    <w:color w:val="auto"/>
                  </w:rPr>
                </w:rPrChange>
              </w:rPr>
              <w:t>.</w:t>
            </w:r>
          </w:p>
          <w:p w14:paraId="7E48C564" w14:textId="77777777" w:rsidR="00A01FA9" w:rsidRPr="00B77E82" w:rsidRDefault="00A01FA9" w:rsidP="004028FA">
            <w:pPr>
              <w:spacing w:line="259" w:lineRule="auto"/>
              <w:rPr>
                <w:rFonts w:ascii="Poppins" w:hAnsi="Poppins"/>
                <w:color w:val="auto"/>
                <w:rPrChange w:id="3892" w:author="Stuart McLarnon (NESO)" w:date="2024-11-18T11:12:00Z">
                  <w:rPr>
                    <w:color w:val="auto"/>
                  </w:rPr>
                </w:rPrChange>
              </w:rPr>
            </w:pPr>
          </w:p>
        </w:tc>
      </w:tr>
      <w:tr w:rsidR="004512DB" w:rsidRPr="00B77E82" w14:paraId="190E982F" w14:textId="77777777" w:rsidTr="006659AE">
        <w:tc>
          <w:tcPr>
            <w:tcW w:w="2074" w:type="dxa"/>
          </w:tcPr>
          <w:p w14:paraId="150805C7" w14:textId="756474C4" w:rsidR="009923DA" w:rsidRPr="00B77E82" w:rsidRDefault="001E7871" w:rsidP="005E6818">
            <w:pPr>
              <w:jc w:val="both"/>
              <w:rPr>
                <w:rFonts w:ascii="Poppins" w:hAnsi="Poppins"/>
                <w:color w:val="auto"/>
                <w:rPrChange w:id="3893" w:author="Stuart McLarnon (NESO)" w:date="2024-11-18T11:12:00Z">
                  <w:rPr>
                    <w:rFonts w:ascii="Arial" w:hAnsi="Arial"/>
                    <w:color w:val="auto"/>
                  </w:rPr>
                </w:rPrChange>
              </w:rPr>
            </w:pPr>
            <w:r w:rsidRPr="00B77E82">
              <w:rPr>
                <w:rFonts w:ascii="Poppins" w:hAnsi="Poppins"/>
                <w:rPrChange w:id="3894" w:author="Stuart McLarnon (NESO)" w:date="2024-11-18T11:12:00Z">
                  <w:rPr/>
                </w:rPrChange>
              </w:rPr>
              <w:t xml:space="preserve">Anchor Restoration </w:t>
            </w:r>
            <w:r w:rsidR="00053852" w:rsidRPr="00B77E82">
              <w:rPr>
                <w:rFonts w:ascii="Poppins" w:hAnsi="Poppins"/>
                <w:rPrChange w:id="3895" w:author="Stuart McLarnon (NESO)" w:date="2024-11-18T11:12:00Z">
                  <w:rPr/>
                </w:rPrChange>
              </w:rPr>
              <w:t>Contractor</w:t>
            </w:r>
          </w:p>
        </w:tc>
        <w:tc>
          <w:tcPr>
            <w:tcW w:w="4496" w:type="dxa"/>
          </w:tcPr>
          <w:p w14:paraId="2CDFABAF" w14:textId="39E0DB39" w:rsidR="009B50FC" w:rsidRPr="00B77E82" w:rsidRDefault="009B50FC" w:rsidP="009B50FC">
            <w:pPr>
              <w:spacing w:line="259" w:lineRule="auto"/>
              <w:rPr>
                <w:rFonts w:ascii="Poppins" w:hAnsi="Poppins"/>
                <w:color w:val="auto"/>
                <w:rPrChange w:id="3896" w:author="Stuart McLarnon (NESO)" w:date="2024-11-18T11:12:00Z">
                  <w:rPr>
                    <w:color w:val="auto"/>
                  </w:rPr>
                </w:rPrChange>
              </w:rPr>
            </w:pPr>
            <w:r w:rsidRPr="00B77E82">
              <w:rPr>
                <w:rFonts w:ascii="Poppins" w:hAnsi="Poppins"/>
                <w:color w:val="auto"/>
                <w:rPrChange w:id="3897" w:author="Stuart McLarnon (NESO)" w:date="2024-11-18T11:12:00Z">
                  <w:rPr>
                    <w:color w:val="auto"/>
                  </w:rPr>
                </w:rPrChange>
              </w:rPr>
              <w:t xml:space="preserve">As defined in the Glossary and Definitions of the </w:t>
            </w:r>
            <w:r w:rsidR="0039354D">
              <w:rPr>
                <w:rFonts w:ascii="Poppins" w:hAnsi="Poppins"/>
                <w:color w:val="auto"/>
                <w:rPrChange w:id="3898" w:author="Stuart McLarnon (NESO)" w:date="2024-11-18T11:12:00Z">
                  <w:rPr>
                    <w:color w:val="auto"/>
                  </w:rPr>
                </w:rPrChange>
              </w:rPr>
              <w:t>Grid Code</w:t>
            </w:r>
            <w:r w:rsidRPr="00B77E82">
              <w:rPr>
                <w:rFonts w:ascii="Poppins" w:hAnsi="Poppins"/>
                <w:color w:val="auto"/>
                <w:rPrChange w:id="3899" w:author="Stuart McLarnon (NESO)" w:date="2024-11-18T11:12:00Z">
                  <w:rPr>
                    <w:color w:val="auto"/>
                  </w:rPr>
                </w:rPrChange>
              </w:rPr>
              <w:t>.</w:t>
            </w:r>
          </w:p>
          <w:p w14:paraId="6FD270D7" w14:textId="77777777" w:rsidR="009923DA" w:rsidRPr="00B77E82" w:rsidRDefault="009923DA" w:rsidP="004028FA">
            <w:pPr>
              <w:spacing w:line="259" w:lineRule="auto"/>
              <w:rPr>
                <w:rFonts w:ascii="Poppins" w:hAnsi="Poppins"/>
                <w:color w:val="auto"/>
                <w:rPrChange w:id="3900" w:author="Stuart McLarnon (NESO)" w:date="2024-11-18T11:12:00Z">
                  <w:rPr>
                    <w:color w:val="auto"/>
                  </w:rPr>
                </w:rPrChange>
              </w:rPr>
            </w:pPr>
          </w:p>
        </w:tc>
      </w:tr>
      <w:tr w:rsidR="005E6818" w:rsidRPr="00B77E82" w14:paraId="76694E86" w14:textId="77777777" w:rsidTr="00407FF3">
        <w:tc>
          <w:tcPr>
            <w:tcW w:w="2074" w:type="dxa"/>
          </w:tcPr>
          <w:p w14:paraId="034C0BA5" w14:textId="484966CA" w:rsidR="005E6818" w:rsidRPr="00B77E82" w:rsidRDefault="005E6818" w:rsidP="005E6818">
            <w:pPr>
              <w:jc w:val="both"/>
              <w:rPr>
                <w:rFonts w:ascii="Poppins" w:hAnsi="Poppins"/>
                <w:color w:val="auto"/>
                <w:rPrChange w:id="3901" w:author="Stuart McLarnon (NESO)" w:date="2024-11-18T11:12:00Z">
                  <w:rPr>
                    <w:rFonts w:ascii="Arial" w:hAnsi="Arial"/>
                    <w:color w:val="auto"/>
                  </w:rPr>
                </w:rPrChange>
              </w:rPr>
            </w:pPr>
            <w:r w:rsidRPr="00B77E82">
              <w:rPr>
                <w:rFonts w:ascii="Poppins" w:hAnsi="Poppins"/>
                <w:color w:val="auto"/>
                <w:rPrChange w:id="3902" w:author="Stuart McLarnon (NESO)" w:date="2024-11-18T11:12:00Z">
                  <w:rPr>
                    <w:rFonts w:ascii="Arial" w:hAnsi="Arial"/>
                    <w:color w:val="auto"/>
                  </w:rPr>
                </w:rPrChange>
              </w:rPr>
              <w:t xml:space="preserve">Balancing Mechanism </w:t>
            </w:r>
          </w:p>
        </w:tc>
        <w:tc>
          <w:tcPr>
            <w:tcW w:w="4496" w:type="dxa"/>
          </w:tcPr>
          <w:p w14:paraId="1A140445" w14:textId="745691EC" w:rsidR="004028FA" w:rsidRPr="00B77E82" w:rsidRDefault="004028FA" w:rsidP="004028FA">
            <w:pPr>
              <w:spacing w:line="259" w:lineRule="auto"/>
              <w:rPr>
                <w:rFonts w:ascii="Poppins" w:hAnsi="Poppins"/>
                <w:color w:val="auto"/>
                <w:rPrChange w:id="3903" w:author="Stuart McLarnon (NESO)" w:date="2024-11-18T11:12:00Z">
                  <w:rPr>
                    <w:color w:val="auto"/>
                  </w:rPr>
                </w:rPrChange>
              </w:rPr>
            </w:pPr>
            <w:r w:rsidRPr="00B77E82">
              <w:rPr>
                <w:rFonts w:ascii="Poppins" w:hAnsi="Poppins"/>
                <w:color w:val="auto"/>
                <w:rPrChange w:id="3904" w:author="Stuart McLarnon (NESO)" w:date="2024-11-18T11:12:00Z">
                  <w:rPr>
                    <w:color w:val="auto"/>
                  </w:rPr>
                </w:rPrChange>
              </w:rPr>
              <w:t xml:space="preserve">As defined in the Glossary and Definitions of the </w:t>
            </w:r>
            <w:r w:rsidR="0039354D">
              <w:rPr>
                <w:rFonts w:ascii="Poppins" w:hAnsi="Poppins"/>
                <w:color w:val="auto"/>
                <w:rPrChange w:id="3905" w:author="Stuart McLarnon (NESO)" w:date="2024-11-18T11:12:00Z">
                  <w:rPr>
                    <w:color w:val="auto"/>
                  </w:rPr>
                </w:rPrChange>
              </w:rPr>
              <w:t>Grid Code</w:t>
            </w:r>
            <w:r w:rsidRPr="00B77E82">
              <w:rPr>
                <w:rFonts w:ascii="Poppins" w:hAnsi="Poppins"/>
                <w:color w:val="auto"/>
                <w:rPrChange w:id="3906" w:author="Stuart McLarnon (NESO)" w:date="2024-11-18T11:12:00Z">
                  <w:rPr>
                    <w:color w:val="auto"/>
                  </w:rPr>
                </w:rPrChange>
              </w:rPr>
              <w:t>.</w:t>
            </w:r>
          </w:p>
          <w:p w14:paraId="17677111" w14:textId="6D1DEE07" w:rsidR="005E6818" w:rsidRPr="00B77E82" w:rsidRDefault="005E6818" w:rsidP="005E6818">
            <w:pPr>
              <w:jc w:val="both"/>
              <w:rPr>
                <w:rFonts w:ascii="Poppins" w:hAnsi="Poppins"/>
                <w:color w:val="auto"/>
                <w:rPrChange w:id="3907" w:author="Stuart McLarnon (NESO)" w:date="2024-11-18T11:12:00Z">
                  <w:rPr>
                    <w:rFonts w:ascii="Arial" w:hAnsi="Arial"/>
                    <w:color w:val="auto"/>
                  </w:rPr>
                </w:rPrChange>
              </w:rPr>
            </w:pPr>
          </w:p>
        </w:tc>
      </w:tr>
      <w:tr w:rsidR="00C414DB" w:rsidRPr="00B77E82" w14:paraId="7DACA1B6" w14:textId="77777777" w:rsidTr="00407FF3">
        <w:tc>
          <w:tcPr>
            <w:tcW w:w="2074" w:type="dxa"/>
          </w:tcPr>
          <w:p w14:paraId="6B657AAA" w14:textId="2B39BEED" w:rsidR="00C414DB" w:rsidRPr="00B77E82" w:rsidRDefault="00C414DB" w:rsidP="00C414DB">
            <w:pPr>
              <w:jc w:val="both"/>
              <w:rPr>
                <w:rFonts w:ascii="Poppins" w:hAnsi="Poppins"/>
                <w:color w:val="auto"/>
                <w:rPrChange w:id="3908" w:author="Stuart McLarnon (NESO)" w:date="2024-11-18T11:12:00Z">
                  <w:rPr>
                    <w:rFonts w:ascii="Arial" w:hAnsi="Arial"/>
                    <w:color w:val="auto"/>
                  </w:rPr>
                </w:rPrChange>
              </w:rPr>
            </w:pPr>
            <w:r w:rsidRPr="00B77E82">
              <w:rPr>
                <w:rFonts w:ascii="Poppins" w:hAnsi="Poppins"/>
                <w:color w:val="auto"/>
                <w:rPrChange w:id="3909" w:author="Stuart McLarnon (NESO)" w:date="2024-11-18T11:12:00Z">
                  <w:rPr>
                    <w:rFonts w:ascii="Arial" w:hAnsi="Arial"/>
                    <w:color w:val="auto"/>
                  </w:rPr>
                </w:rPrChange>
              </w:rPr>
              <w:t>Balancing Mechanism Participant</w:t>
            </w:r>
            <w:r w:rsidR="00A54E31" w:rsidRPr="00B77E82">
              <w:rPr>
                <w:rFonts w:ascii="Poppins" w:hAnsi="Poppins"/>
                <w:color w:val="auto"/>
                <w:rPrChange w:id="3910" w:author="Stuart McLarnon (NESO)" w:date="2024-11-18T11:12:00Z">
                  <w:rPr>
                    <w:rFonts w:ascii="Arial" w:hAnsi="Arial"/>
                    <w:color w:val="auto"/>
                  </w:rPr>
                </w:rPrChange>
              </w:rPr>
              <w:t xml:space="preserve"> or BM Participant</w:t>
            </w:r>
          </w:p>
        </w:tc>
        <w:tc>
          <w:tcPr>
            <w:tcW w:w="4496" w:type="dxa"/>
          </w:tcPr>
          <w:p w14:paraId="085A8D96" w14:textId="152BD4C4" w:rsidR="00A54E31" w:rsidRPr="00B77E82" w:rsidRDefault="00A54E31" w:rsidP="00A54E31">
            <w:pPr>
              <w:spacing w:line="259" w:lineRule="auto"/>
              <w:rPr>
                <w:rFonts w:ascii="Poppins" w:hAnsi="Poppins"/>
                <w:color w:val="auto"/>
                <w:rPrChange w:id="3911" w:author="Stuart McLarnon (NESO)" w:date="2024-11-18T11:12:00Z">
                  <w:rPr>
                    <w:color w:val="auto"/>
                  </w:rPr>
                </w:rPrChange>
              </w:rPr>
            </w:pPr>
            <w:r w:rsidRPr="00B77E82">
              <w:rPr>
                <w:rFonts w:ascii="Poppins" w:hAnsi="Poppins"/>
                <w:color w:val="auto"/>
                <w:rPrChange w:id="3912" w:author="Stuart McLarnon (NESO)" w:date="2024-11-18T11:12:00Z">
                  <w:rPr>
                    <w:color w:val="auto"/>
                  </w:rPr>
                </w:rPrChange>
              </w:rPr>
              <w:t xml:space="preserve">As defined in the Glossary and Definitions of the </w:t>
            </w:r>
            <w:r w:rsidR="0039354D">
              <w:rPr>
                <w:rFonts w:ascii="Poppins" w:hAnsi="Poppins"/>
                <w:color w:val="auto"/>
                <w:rPrChange w:id="3913" w:author="Stuart McLarnon (NESO)" w:date="2024-11-18T11:12:00Z">
                  <w:rPr>
                    <w:color w:val="auto"/>
                  </w:rPr>
                </w:rPrChange>
              </w:rPr>
              <w:t>Grid Code</w:t>
            </w:r>
            <w:r w:rsidRPr="00B77E82">
              <w:rPr>
                <w:rFonts w:ascii="Poppins" w:hAnsi="Poppins"/>
                <w:color w:val="auto"/>
                <w:rPrChange w:id="3914" w:author="Stuart McLarnon (NESO)" w:date="2024-11-18T11:12:00Z">
                  <w:rPr>
                    <w:color w:val="auto"/>
                  </w:rPr>
                </w:rPrChange>
              </w:rPr>
              <w:t>.</w:t>
            </w:r>
          </w:p>
          <w:p w14:paraId="6E84F4B4" w14:textId="77777777" w:rsidR="00C414DB" w:rsidRPr="00B77E82" w:rsidRDefault="00C414DB" w:rsidP="00A54E31">
            <w:pPr>
              <w:jc w:val="both"/>
              <w:rPr>
                <w:rFonts w:ascii="Poppins" w:hAnsi="Poppins"/>
                <w:color w:val="auto"/>
                <w:rPrChange w:id="3915" w:author="Stuart McLarnon (NESO)" w:date="2024-11-18T11:12:00Z">
                  <w:rPr>
                    <w:rFonts w:ascii="Arial" w:hAnsi="Arial"/>
                    <w:color w:val="auto"/>
                  </w:rPr>
                </w:rPrChange>
              </w:rPr>
            </w:pPr>
          </w:p>
        </w:tc>
      </w:tr>
      <w:tr w:rsidR="000D6CD6" w:rsidRPr="00B77E82" w14:paraId="4816E1AC" w14:textId="77777777" w:rsidTr="00407FF3">
        <w:trPr>
          <w:trHeight w:val="484"/>
        </w:trPr>
        <w:tc>
          <w:tcPr>
            <w:tcW w:w="2074" w:type="dxa"/>
          </w:tcPr>
          <w:p w14:paraId="7A068530" w14:textId="039DCA43" w:rsidR="000D6CD6" w:rsidRPr="00B77E82" w:rsidRDefault="000D6CD6" w:rsidP="000D6CD6">
            <w:pPr>
              <w:jc w:val="both"/>
              <w:rPr>
                <w:rFonts w:ascii="Poppins" w:hAnsi="Poppins"/>
                <w:color w:val="auto"/>
                <w:rPrChange w:id="3916" w:author="Stuart McLarnon (NESO)" w:date="2024-11-18T11:12:00Z">
                  <w:rPr>
                    <w:rFonts w:ascii="Arial" w:hAnsi="Arial"/>
                    <w:color w:val="auto"/>
                  </w:rPr>
                </w:rPrChange>
              </w:rPr>
            </w:pPr>
            <w:r w:rsidRPr="00B77E82">
              <w:rPr>
                <w:rFonts w:ascii="Poppins" w:hAnsi="Poppins"/>
                <w:color w:val="auto"/>
                <w:rPrChange w:id="3917" w:author="Stuart McLarnon (NESO)" w:date="2024-11-18T11:12:00Z">
                  <w:rPr>
                    <w:rFonts w:ascii="Arial" w:hAnsi="Arial"/>
                    <w:color w:val="auto"/>
                  </w:rPr>
                </w:rPrChange>
              </w:rPr>
              <w:t>CUSC Contract</w:t>
            </w:r>
          </w:p>
        </w:tc>
        <w:tc>
          <w:tcPr>
            <w:tcW w:w="4496" w:type="dxa"/>
          </w:tcPr>
          <w:p w14:paraId="6375B46F" w14:textId="5FE638EC" w:rsidR="007210C3" w:rsidRPr="00B77E82" w:rsidRDefault="007210C3" w:rsidP="007210C3">
            <w:pPr>
              <w:spacing w:line="259" w:lineRule="auto"/>
              <w:rPr>
                <w:rFonts w:ascii="Poppins" w:hAnsi="Poppins"/>
                <w:color w:val="auto"/>
                <w:rPrChange w:id="3918" w:author="Stuart McLarnon (NESO)" w:date="2024-11-18T11:12:00Z">
                  <w:rPr>
                    <w:color w:val="auto"/>
                  </w:rPr>
                </w:rPrChange>
              </w:rPr>
            </w:pPr>
            <w:r w:rsidRPr="00B77E82">
              <w:rPr>
                <w:rFonts w:ascii="Poppins" w:hAnsi="Poppins"/>
                <w:color w:val="auto"/>
                <w:rPrChange w:id="3919" w:author="Stuart McLarnon (NESO)" w:date="2024-11-18T11:12:00Z">
                  <w:rPr>
                    <w:color w:val="auto"/>
                  </w:rPr>
                </w:rPrChange>
              </w:rPr>
              <w:t xml:space="preserve">As defined in the Glossary and Definitions of the </w:t>
            </w:r>
            <w:r w:rsidR="0039354D">
              <w:rPr>
                <w:rFonts w:ascii="Poppins" w:hAnsi="Poppins"/>
                <w:color w:val="auto"/>
                <w:rPrChange w:id="3920" w:author="Stuart McLarnon (NESO)" w:date="2024-11-18T11:12:00Z">
                  <w:rPr>
                    <w:color w:val="auto"/>
                  </w:rPr>
                </w:rPrChange>
              </w:rPr>
              <w:t>Grid Code</w:t>
            </w:r>
            <w:r w:rsidRPr="00B77E82">
              <w:rPr>
                <w:rFonts w:ascii="Poppins" w:hAnsi="Poppins"/>
                <w:color w:val="auto"/>
                <w:rPrChange w:id="3921" w:author="Stuart McLarnon (NESO)" w:date="2024-11-18T11:12:00Z">
                  <w:rPr>
                    <w:color w:val="auto"/>
                  </w:rPr>
                </w:rPrChange>
              </w:rPr>
              <w:t>.</w:t>
            </w:r>
          </w:p>
          <w:p w14:paraId="67306EC8" w14:textId="1952C6BE" w:rsidR="006C645E" w:rsidRPr="00B77E82" w:rsidRDefault="006C645E" w:rsidP="007210C3">
            <w:pPr>
              <w:jc w:val="both"/>
              <w:rPr>
                <w:rFonts w:ascii="Poppins" w:hAnsi="Poppins"/>
                <w:color w:val="auto"/>
                <w:rPrChange w:id="3922" w:author="Stuart McLarnon (NESO)" w:date="2024-11-18T11:12:00Z">
                  <w:rPr>
                    <w:rFonts w:ascii="Arial" w:hAnsi="Arial"/>
                    <w:color w:val="auto"/>
                  </w:rPr>
                </w:rPrChange>
              </w:rPr>
            </w:pPr>
          </w:p>
        </w:tc>
      </w:tr>
      <w:tr w:rsidR="006C645E" w:rsidRPr="00B77E82" w14:paraId="52361A11" w14:textId="77777777" w:rsidTr="00407FF3">
        <w:trPr>
          <w:trHeight w:val="215"/>
        </w:trPr>
        <w:tc>
          <w:tcPr>
            <w:tcW w:w="2074" w:type="dxa"/>
          </w:tcPr>
          <w:p w14:paraId="6720FD3D" w14:textId="179F260A" w:rsidR="006C645E" w:rsidRPr="00B77E82" w:rsidRDefault="006C645E" w:rsidP="000D6CD6">
            <w:pPr>
              <w:jc w:val="both"/>
              <w:rPr>
                <w:rFonts w:ascii="Poppins" w:hAnsi="Poppins"/>
                <w:color w:val="auto"/>
                <w:rPrChange w:id="3923" w:author="Stuart McLarnon (NESO)" w:date="2024-11-18T11:12:00Z">
                  <w:rPr>
                    <w:rFonts w:ascii="Arial" w:hAnsi="Arial"/>
                    <w:color w:val="auto"/>
                  </w:rPr>
                </w:rPrChange>
              </w:rPr>
            </w:pPr>
            <w:r w:rsidRPr="00B77E82">
              <w:rPr>
                <w:rFonts w:ascii="Poppins" w:hAnsi="Poppins"/>
                <w:color w:val="auto"/>
                <w:rPrChange w:id="3924" w:author="Stuart McLarnon (NESO)" w:date="2024-11-18T11:12:00Z">
                  <w:rPr>
                    <w:rFonts w:ascii="Arial" w:hAnsi="Arial"/>
                    <w:color w:val="auto"/>
                  </w:rPr>
                </w:rPrChange>
              </w:rPr>
              <w:t>Critical Tools and Facilities</w:t>
            </w:r>
          </w:p>
        </w:tc>
        <w:tc>
          <w:tcPr>
            <w:tcW w:w="4496" w:type="dxa"/>
          </w:tcPr>
          <w:p w14:paraId="734EC15B" w14:textId="3309BC9D" w:rsidR="00D06E4D" w:rsidRPr="00B77E82" w:rsidRDefault="00D06E4D" w:rsidP="00D06E4D">
            <w:pPr>
              <w:spacing w:line="259" w:lineRule="auto"/>
              <w:rPr>
                <w:rFonts w:ascii="Poppins" w:hAnsi="Poppins"/>
                <w:color w:val="auto"/>
                <w:rPrChange w:id="3925" w:author="Stuart McLarnon (NESO)" w:date="2024-11-18T11:12:00Z">
                  <w:rPr>
                    <w:color w:val="auto"/>
                  </w:rPr>
                </w:rPrChange>
              </w:rPr>
            </w:pPr>
            <w:r w:rsidRPr="00B77E82">
              <w:rPr>
                <w:rFonts w:ascii="Poppins" w:hAnsi="Poppins"/>
                <w:color w:val="auto"/>
                <w:rPrChange w:id="3926" w:author="Stuart McLarnon (NESO)" w:date="2024-11-18T11:12:00Z">
                  <w:rPr>
                    <w:color w:val="auto"/>
                  </w:rPr>
                </w:rPrChange>
              </w:rPr>
              <w:t xml:space="preserve">As defined in the Glossary and Definitions of the </w:t>
            </w:r>
            <w:r w:rsidR="0039354D">
              <w:rPr>
                <w:rFonts w:ascii="Poppins" w:hAnsi="Poppins"/>
                <w:color w:val="auto"/>
                <w:rPrChange w:id="3927" w:author="Stuart McLarnon (NESO)" w:date="2024-11-18T11:12:00Z">
                  <w:rPr>
                    <w:color w:val="auto"/>
                  </w:rPr>
                </w:rPrChange>
              </w:rPr>
              <w:t>Grid Code</w:t>
            </w:r>
            <w:r w:rsidRPr="00B77E82">
              <w:rPr>
                <w:rFonts w:ascii="Poppins" w:hAnsi="Poppins"/>
                <w:color w:val="auto"/>
                <w:rPrChange w:id="3928" w:author="Stuart McLarnon (NESO)" w:date="2024-11-18T11:12:00Z">
                  <w:rPr>
                    <w:color w:val="auto"/>
                  </w:rPr>
                </w:rPrChange>
              </w:rPr>
              <w:t>.</w:t>
            </w:r>
          </w:p>
          <w:p w14:paraId="77A00D96" w14:textId="79A4002B" w:rsidR="006C645E" w:rsidRPr="00B77E82" w:rsidRDefault="006C645E" w:rsidP="003E1EE5">
            <w:pPr>
              <w:snapToGrid w:val="0"/>
              <w:spacing w:before="100" w:after="100"/>
              <w:jc w:val="both"/>
              <w:rPr>
                <w:rFonts w:ascii="Poppins" w:hAnsi="Poppins"/>
                <w:color w:val="auto"/>
                <w:rPrChange w:id="3929" w:author="Stuart McLarnon (NESO)" w:date="2024-11-18T11:12:00Z">
                  <w:rPr>
                    <w:color w:val="auto"/>
                  </w:rPr>
                </w:rPrChange>
              </w:rPr>
            </w:pPr>
          </w:p>
        </w:tc>
      </w:tr>
      <w:tr w:rsidR="00B564AA" w:rsidRPr="00B77E82" w14:paraId="39A4D6F8" w14:textId="77777777" w:rsidTr="006659AE">
        <w:trPr>
          <w:trHeight w:val="225"/>
        </w:trPr>
        <w:tc>
          <w:tcPr>
            <w:tcW w:w="2074" w:type="dxa"/>
          </w:tcPr>
          <w:p w14:paraId="24CD0155" w14:textId="13EE1A5A" w:rsidR="00B564AA" w:rsidRPr="00B77E82" w:rsidRDefault="00B564AA" w:rsidP="00B564AA">
            <w:pPr>
              <w:jc w:val="both"/>
              <w:rPr>
                <w:rFonts w:ascii="Poppins" w:hAnsi="Poppins"/>
                <w:color w:val="auto"/>
                <w:rPrChange w:id="3930" w:author="Stuart McLarnon (NESO)" w:date="2024-11-18T11:12:00Z">
                  <w:rPr>
                    <w:rFonts w:ascii="Arial" w:hAnsi="Arial"/>
                    <w:color w:val="auto"/>
                  </w:rPr>
                </w:rPrChange>
              </w:rPr>
            </w:pPr>
            <w:r w:rsidRPr="00B77E82">
              <w:rPr>
                <w:rFonts w:ascii="Poppins" w:hAnsi="Poppins"/>
                <w:color w:val="auto"/>
                <w:rPrChange w:id="3931" w:author="Stuart McLarnon (NESO)" w:date="2024-11-18T11:12:00Z">
                  <w:rPr>
                    <w:rFonts w:ascii="Arial" w:hAnsi="Arial"/>
                    <w:color w:val="auto"/>
                  </w:rPr>
                </w:rPrChange>
              </w:rPr>
              <w:t>Defence Service Provider</w:t>
            </w:r>
          </w:p>
        </w:tc>
        <w:tc>
          <w:tcPr>
            <w:tcW w:w="4496" w:type="dxa"/>
          </w:tcPr>
          <w:p w14:paraId="0700B220" w14:textId="6194DBE3" w:rsidR="005D3C96" w:rsidRPr="00B77E82" w:rsidRDefault="005D3C96" w:rsidP="005D3C96">
            <w:pPr>
              <w:spacing w:line="259" w:lineRule="auto"/>
              <w:rPr>
                <w:rFonts w:ascii="Poppins" w:hAnsi="Poppins"/>
                <w:color w:val="auto"/>
                <w:rPrChange w:id="3932" w:author="Stuart McLarnon (NESO)" w:date="2024-11-18T11:12:00Z">
                  <w:rPr>
                    <w:color w:val="auto"/>
                  </w:rPr>
                </w:rPrChange>
              </w:rPr>
            </w:pPr>
            <w:r w:rsidRPr="00B77E82">
              <w:rPr>
                <w:rFonts w:ascii="Poppins" w:hAnsi="Poppins"/>
                <w:color w:val="auto"/>
                <w:rPrChange w:id="3933" w:author="Stuart McLarnon (NESO)" w:date="2024-11-18T11:12:00Z">
                  <w:rPr>
                    <w:color w:val="auto"/>
                  </w:rPr>
                </w:rPrChange>
              </w:rPr>
              <w:t xml:space="preserve">As defined in the Glossary and Definitions of the </w:t>
            </w:r>
            <w:r w:rsidR="0039354D">
              <w:rPr>
                <w:rFonts w:ascii="Poppins" w:hAnsi="Poppins"/>
                <w:color w:val="auto"/>
                <w:rPrChange w:id="3934" w:author="Stuart McLarnon (NESO)" w:date="2024-11-18T11:12:00Z">
                  <w:rPr>
                    <w:color w:val="auto"/>
                  </w:rPr>
                </w:rPrChange>
              </w:rPr>
              <w:t>Grid Code</w:t>
            </w:r>
            <w:r w:rsidRPr="00B77E82">
              <w:rPr>
                <w:rFonts w:ascii="Poppins" w:hAnsi="Poppins"/>
                <w:color w:val="auto"/>
                <w:rPrChange w:id="3935" w:author="Stuart McLarnon (NESO)" w:date="2024-11-18T11:12:00Z">
                  <w:rPr>
                    <w:color w:val="auto"/>
                  </w:rPr>
                </w:rPrChange>
              </w:rPr>
              <w:t>.</w:t>
            </w:r>
          </w:p>
          <w:p w14:paraId="67B8DA8A" w14:textId="04F73BEE" w:rsidR="00B564AA" w:rsidRPr="00B77E82" w:rsidRDefault="00B564AA" w:rsidP="00B564AA">
            <w:pPr>
              <w:jc w:val="both"/>
              <w:rPr>
                <w:rFonts w:ascii="Poppins" w:hAnsi="Poppins"/>
                <w:color w:val="auto"/>
                <w:rPrChange w:id="3936" w:author="Stuart McLarnon (NESO)" w:date="2024-11-18T11:12:00Z">
                  <w:rPr>
                    <w:rFonts w:ascii="Arial" w:hAnsi="Arial"/>
                    <w:color w:val="auto"/>
                  </w:rPr>
                </w:rPrChange>
              </w:rPr>
            </w:pPr>
          </w:p>
        </w:tc>
      </w:tr>
      <w:tr w:rsidR="007F21F9" w:rsidRPr="00B77E82" w14:paraId="50B15823" w14:textId="77777777" w:rsidTr="006659AE">
        <w:trPr>
          <w:trHeight w:val="225"/>
        </w:trPr>
        <w:tc>
          <w:tcPr>
            <w:tcW w:w="2074" w:type="dxa"/>
          </w:tcPr>
          <w:p w14:paraId="60EE2956" w14:textId="37A4BCED" w:rsidR="007F21F9" w:rsidRPr="00B77E82" w:rsidRDefault="007F21F9" w:rsidP="00B564AA">
            <w:pPr>
              <w:jc w:val="both"/>
              <w:rPr>
                <w:rFonts w:ascii="Poppins" w:hAnsi="Poppins"/>
                <w:color w:val="auto"/>
                <w:highlight w:val="green"/>
                <w:rPrChange w:id="3937" w:author="Stuart McLarnon (NESO)" w:date="2024-11-18T11:12:00Z">
                  <w:rPr>
                    <w:rFonts w:ascii="Arial" w:hAnsi="Arial"/>
                    <w:color w:val="auto"/>
                    <w:highlight w:val="green"/>
                  </w:rPr>
                </w:rPrChange>
              </w:rPr>
            </w:pPr>
            <w:r w:rsidRPr="00B77E82">
              <w:rPr>
                <w:rFonts w:ascii="Poppins" w:hAnsi="Poppins"/>
                <w:color w:val="auto"/>
                <w:rPrChange w:id="3938" w:author="Stuart McLarnon (NESO)" w:date="2024-11-18T11:12:00Z">
                  <w:rPr>
                    <w:rFonts w:ascii="Arial" w:hAnsi="Arial"/>
                    <w:color w:val="auto"/>
                  </w:rPr>
                </w:rPrChange>
              </w:rPr>
              <w:t>DESNZ</w:t>
            </w:r>
          </w:p>
        </w:tc>
        <w:tc>
          <w:tcPr>
            <w:tcW w:w="4496" w:type="dxa"/>
          </w:tcPr>
          <w:p w14:paraId="55FD5AF0" w14:textId="5D32AF6D" w:rsidR="007A5FEE" w:rsidRPr="00B77E82" w:rsidRDefault="007A5FEE" w:rsidP="007A5FEE">
            <w:pPr>
              <w:jc w:val="both"/>
              <w:rPr>
                <w:rFonts w:ascii="Poppins" w:hAnsi="Poppins"/>
                <w:color w:val="auto"/>
                <w:rPrChange w:id="3939" w:author="Stuart McLarnon (NESO)" w:date="2024-11-18T11:12:00Z">
                  <w:rPr>
                    <w:rFonts w:ascii="Arial" w:hAnsi="Arial"/>
                    <w:color w:val="auto"/>
                  </w:rPr>
                </w:rPrChange>
              </w:rPr>
            </w:pPr>
            <w:r w:rsidRPr="00B77E82">
              <w:rPr>
                <w:rFonts w:ascii="Poppins" w:hAnsi="Poppins"/>
                <w:color w:val="auto"/>
                <w:rPrChange w:id="3940" w:author="Stuart McLarnon (NESO)" w:date="2024-11-18T11:12:00Z">
                  <w:rPr>
                    <w:rFonts w:ascii="Arial" w:hAnsi="Arial"/>
                    <w:color w:val="auto"/>
                  </w:rPr>
                </w:rPrChange>
              </w:rPr>
              <w:t>H</w:t>
            </w:r>
            <w:ins w:id="3941" w:author="Stuart McLarnon (NESO)" w:date="2025-01-22T14:30:00Z" w16du:dateUtc="2025-01-22T14:30:00Z">
              <w:r w:rsidR="001067CD">
                <w:rPr>
                  <w:rFonts w:ascii="Poppins" w:hAnsi="Poppins"/>
                  <w:color w:val="auto"/>
                </w:rPr>
                <w:t>is</w:t>
              </w:r>
            </w:ins>
            <w:del w:id="3942" w:author="Stuart McLarnon (NESO)" w:date="2025-01-22T14:30:00Z" w16du:dateUtc="2025-01-22T14:30:00Z">
              <w:r w:rsidRPr="00B77E82" w:rsidDel="001067CD">
                <w:rPr>
                  <w:rFonts w:ascii="Poppins" w:hAnsi="Poppins"/>
                  <w:color w:val="auto"/>
                  <w:rPrChange w:id="3943" w:author="Stuart McLarnon (NESO)" w:date="2024-11-18T11:12:00Z">
                    <w:rPr>
                      <w:rFonts w:ascii="Arial" w:hAnsi="Arial"/>
                      <w:color w:val="auto"/>
                    </w:rPr>
                  </w:rPrChange>
                </w:rPr>
                <w:delText>er</w:delText>
              </w:r>
            </w:del>
            <w:r w:rsidRPr="00B77E82">
              <w:rPr>
                <w:rFonts w:ascii="Poppins" w:hAnsi="Poppins"/>
                <w:color w:val="auto"/>
                <w:rPrChange w:id="3944" w:author="Stuart McLarnon (NESO)" w:date="2024-11-18T11:12:00Z">
                  <w:rPr>
                    <w:rFonts w:ascii="Arial" w:hAnsi="Arial"/>
                    <w:color w:val="auto"/>
                  </w:rPr>
                </w:rPrChange>
              </w:rPr>
              <w:t xml:space="preserve"> Majesty’s Government Department for Energy Security and Net Zero.</w:t>
            </w:r>
          </w:p>
          <w:p w14:paraId="2BB4C333" w14:textId="77777777" w:rsidR="007F21F9" w:rsidRPr="00B77E82" w:rsidRDefault="007F21F9" w:rsidP="005D3C96">
            <w:pPr>
              <w:spacing w:line="259" w:lineRule="auto"/>
              <w:rPr>
                <w:rFonts w:ascii="Poppins" w:hAnsi="Poppins"/>
                <w:color w:val="auto"/>
                <w:highlight w:val="green"/>
                <w:rPrChange w:id="3945" w:author="Stuart McLarnon (NESO)" w:date="2024-11-18T11:12:00Z">
                  <w:rPr>
                    <w:color w:val="auto"/>
                    <w:highlight w:val="green"/>
                  </w:rPr>
                </w:rPrChange>
              </w:rPr>
            </w:pPr>
          </w:p>
        </w:tc>
      </w:tr>
      <w:tr w:rsidR="001D2D96" w:rsidRPr="00B77E82" w14:paraId="459BB681" w14:textId="77777777" w:rsidTr="006659AE">
        <w:tc>
          <w:tcPr>
            <w:tcW w:w="2074" w:type="dxa"/>
          </w:tcPr>
          <w:p w14:paraId="044DDF36" w14:textId="470186E4" w:rsidR="001D2D96" w:rsidRPr="00B77E82" w:rsidDel="001D2D96" w:rsidRDefault="007536B4" w:rsidP="001D2D96">
            <w:pPr>
              <w:jc w:val="both"/>
              <w:rPr>
                <w:rFonts w:ascii="Poppins" w:hAnsi="Poppins"/>
                <w:color w:val="auto"/>
                <w:rPrChange w:id="3946" w:author="Stuart McLarnon (NESO)" w:date="2024-11-18T11:12:00Z">
                  <w:rPr>
                    <w:rFonts w:ascii="Arial" w:hAnsi="Arial"/>
                    <w:color w:val="auto"/>
                  </w:rPr>
                </w:rPrChange>
              </w:rPr>
            </w:pPr>
            <w:del w:id="3947" w:author="Stuart McLarnon (NESO)" w:date="2024-11-18T11:12:00Z">
              <w:r w:rsidRPr="00227380">
                <w:rPr>
                  <w:rFonts w:ascii="Arial" w:eastAsia="Times New Roman" w:hAnsi="Arial" w:cs="Arial"/>
                  <w:snapToGrid w:val="0"/>
                  <w:color w:val="auto"/>
                </w:rPr>
                <w:delText xml:space="preserve"> </w:delText>
              </w:r>
            </w:del>
            <w:r w:rsidR="001D2D96" w:rsidRPr="00B77E82">
              <w:rPr>
                <w:rFonts w:ascii="Poppins" w:hAnsi="Poppins"/>
                <w:color w:val="auto"/>
                <w:rPrChange w:id="3948" w:author="Stuart McLarnon (NESO)" w:date="2024-11-18T11:12:00Z">
                  <w:rPr>
                    <w:rFonts w:ascii="Arial" w:hAnsi="Arial"/>
                    <w:color w:val="auto"/>
                  </w:rPr>
                </w:rPrChange>
              </w:rPr>
              <w:t>Network Operator</w:t>
            </w:r>
          </w:p>
        </w:tc>
        <w:tc>
          <w:tcPr>
            <w:tcW w:w="4496" w:type="dxa"/>
          </w:tcPr>
          <w:p w14:paraId="224FFE78" w14:textId="584EBEC2" w:rsidR="005D3C96" w:rsidRPr="00B77E82" w:rsidRDefault="007F21F9" w:rsidP="005D3C96">
            <w:pPr>
              <w:spacing w:line="259" w:lineRule="auto"/>
              <w:rPr>
                <w:rFonts w:ascii="Poppins" w:hAnsi="Poppins"/>
                <w:color w:val="auto"/>
                <w:rPrChange w:id="3949" w:author="Stuart McLarnon (NESO)" w:date="2024-11-18T11:12:00Z">
                  <w:rPr>
                    <w:color w:val="auto"/>
                  </w:rPr>
                </w:rPrChange>
              </w:rPr>
            </w:pPr>
            <w:r w:rsidRPr="00B77E82">
              <w:rPr>
                <w:rFonts w:ascii="Poppins" w:hAnsi="Poppins"/>
                <w:color w:val="auto"/>
                <w:rPrChange w:id="3950" w:author="Stuart McLarnon (NESO)" w:date="2024-11-18T11:12:00Z">
                  <w:rPr>
                    <w:color w:val="auto"/>
                  </w:rPr>
                </w:rPrChange>
              </w:rPr>
              <w:t>A</w:t>
            </w:r>
            <w:r w:rsidR="005D3C96" w:rsidRPr="00B77E82">
              <w:rPr>
                <w:rFonts w:ascii="Poppins" w:hAnsi="Poppins"/>
                <w:color w:val="auto"/>
                <w:rPrChange w:id="3951" w:author="Stuart McLarnon (NESO)" w:date="2024-11-18T11:12:00Z">
                  <w:rPr>
                    <w:color w:val="auto"/>
                  </w:rPr>
                </w:rPrChange>
              </w:rPr>
              <w:t xml:space="preserve">s defined in the Glossary and Definitions of the </w:t>
            </w:r>
            <w:r w:rsidR="0039354D">
              <w:rPr>
                <w:rFonts w:ascii="Poppins" w:hAnsi="Poppins"/>
                <w:color w:val="auto"/>
                <w:rPrChange w:id="3952" w:author="Stuart McLarnon (NESO)" w:date="2024-11-18T11:12:00Z">
                  <w:rPr>
                    <w:color w:val="auto"/>
                  </w:rPr>
                </w:rPrChange>
              </w:rPr>
              <w:t>Grid Code</w:t>
            </w:r>
            <w:r w:rsidR="005D3C96" w:rsidRPr="00B77E82">
              <w:rPr>
                <w:rFonts w:ascii="Poppins" w:hAnsi="Poppins"/>
                <w:color w:val="auto"/>
                <w:rPrChange w:id="3953" w:author="Stuart McLarnon (NESO)" w:date="2024-11-18T11:12:00Z">
                  <w:rPr>
                    <w:color w:val="auto"/>
                  </w:rPr>
                </w:rPrChange>
              </w:rPr>
              <w:t>.</w:t>
            </w:r>
          </w:p>
          <w:p w14:paraId="3A78C148" w14:textId="6B6FEA42" w:rsidR="001D2D96" w:rsidRPr="00B77E82" w:rsidDel="001D2D96" w:rsidRDefault="001D2D96" w:rsidP="001D2D96">
            <w:pPr>
              <w:jc w:val="both"/>
              <w:rPr>
                <w:rFonts w:ascii="Poppins" w:hAnsi="Poppins"/>
                <w:color w:val="auto"/>
                <w:rPrChange w:id="3954" w:author="Stuart McLarnon (NESO)" w:date="2024-11-18T11:12:00Z">
                  <w:rPr>
                    <w:rFonts w:ascii="Arial" w:hAnsi="Arial"/>
                    <w:color w:val="auto"/>
                  </w:rPr>
                </w:rPrChange>
              </w:rPr>
            </w:pPr>
          </w:p>
        </w:tc>
      </w:tr>
      <w:tr w:rsidR="004512DB" w:rsidRPr="00B77E82" w14:paraId="574A31CD" w14:textId="77777777" w:rsidTr="006659AE">
        <w:tc>
          <w:tcPr>
            <w:tcW w:w="2074" w:type="dxa"/>
          </w:tcPr>
          <w:p w14:paraId="151A66EF" w14:textId="72C407A0" w:rsidR="00553A42" w:rsidRPr="00B77E82" w:rsidRDefault="00553A42" w:rsidP="00553A42">
            <w:pPr>
              <w:jc w:val="both"/>
              <w:rPr>
                <w:rFonts w:ascii="Poppins" w:hAnsi="Poppins"/>
                <w:color w:val="auto"/>
                <w:rPrChange w:id="3955" w:author="Stuart McLarnon (NESO)" w:date="2024-11-18T11:12:00Z">
                  <w:rPr>
                    <w:rFonts w:ascii="Arial" w:hAnsi="Arial"/>
                    <w:color w:val="auto"/>
                  </w:rPr>
                </w:rPrChange>
              </w:rPr>
            </w:pPr>
            <w:r w:rsidRPr="00B77E82">
              <w:rPr>
                <w:rFonts w:ascii="Poppins" w:hAnsi="Poppins"/>
                <w:color w:val="auto"/>
                <w:rPrChange w:id="3956" w:author="Stuart McLarnon (NESO)" w:date="2024-11-18T11:12:00Z">
                  <w:rPr>
                    <w:rFonts w:ascii="Arial" w:hAnsi="Arial"/>
                    <w:color w:val="auto"/>
                  </w:rPr>
                </w:rPrChange>
              </w:rPr>
              <w:t xml:space="preserve">Distribution Restoration Zone  </w:t>
            </w:r>
          </w:p>
        </w:tc>
        <w:tc>
          <w:tcPr>
            <w:tcW w:w="4496" w:type="dxa"/>
          </w:tcPr>
          <w:p w14:paraId="558BB00F" w14:textId="6D0D383E" w:rsidR="00553A42" w:rsidRPr="00B77E82" w:rsidRDefault="00553A42" w:rsidP="00553A42">
            <w:pPr>
              <w:spacing w:line="259" w:lineRule="auto"/>
              <w:rPr>
                <w:rFonts w:ascii="Poppins" w:hAnsi="Poppins"/>
                <w:color w:val="auto"/>
                <w:rPrChange w:id="3957" w:author="Stuart McLarnon (NESO)" w:date="2024-11-18T11:12:00Z">
                  <w:rPr>
                    <w:color w:val="auto"/>
                  </w:rPr>
                </w:rPrChange>
              </w:rPr>
            </w:pPr>
            <w:r w:rsidRPr="00B77E82">
              <w:rPr>
                <w:rFonts w:ascii="Poppins" w:hAnsi="Poppins"/>
                <w:color w:val="auto"/>
                <w:rPrChange w:id="3958" w:author="Stuart McLarnon (NESO)" w:date="2024-11-18T11:12:00Z">
                  <w:rPr>
                    <w:color w:val="auto"/>
                  </w:rPr>
                </w:rPrChange>
              </w:rPr>
              <w:t xml:space="preserve">As defined in the Glossary and Definitions of the </w:t>
            </w:r>
            <w:r w:rsidR="0039354D">
              <w:rPr>
                <w:rFonts w:ascii="Poppins" w:hAnsi="Poppins"/>
                <w:color w:val="auto"/>
                <w:rPrChange w:id="3959" w:author="Stuart McLarnon (NESO)" w:date="2024-11-18T11:12:00Z">
                  <w:rPr>
                    <w:color w:val="auto"/>
                  </w:rPr>
                </w:rPrChange>
              </w:rPr>
              <w:t>Grid Code</w:t>
            </w:r>
            <w:r w:rsidRPr="00B77E82">
              <w:rPr>
                <w:rFonts w:ascii="Poppins" w:hAnsi="Poppins"/>
                <w:color w:val="auto"/>
                <w:rPrChange w:id="3960" w:author="Stuart McLarnon (NESO)" w:date="2024-11-18T11:12:00Z">
                  <w:rPr>
                    <w:color w:val="auto"/>
                  </w:rPr>
                </w:rPrChange>
              </w:rPr>
              <w:t>.</w:t>
            </w:r>
          </w:p>
          <w:p w14:paraId="30EB8B42" w14:textId="77777777" w:rsidR="00553A42" w:rsidRPr="00B77E82" w:rsidRDefault="00553A42" w:rsidP="00553A42">
            <w:pPr>
              <w:spacing w:line="259" w:lineRule="auto"/>
              <w:rPr>
                <w:rFonts w:ascii="Poppins" w:hAnsi="Poppins"/>
                <w:color w:val="auto"/>
                <w:rPrChange w:id="3961" w:author="Stuart McLarnon (NESO)" w:date="2024-11-18T11:12:00Z">
                  <w:rPr>
                    <w:color w:val="auto"/>
                  </w:rPr>
                </w:rPrChange>
              </w:rPr>
            </w:pPr>
          </w:p>
        </w:tc>
      </w:tr>
      <w:tr w:rsidR="004512DB" w:rsidRPr="00B77E82" w14:paraId="2DC92A54" w14:textId="77777777" w:rsidTr="006659AE">
        <w:tc>
          <w:tcPr>
            <w:tcW w:w="2074" w:type="dxa"/>
          </w:tcPr>
          <w:p w14:paraId="728E0DC0" w14:textId="49C52980" w:rsidR="00EF6F25" w:rsidRPr="00B77E82" w:rsidRDefault="00EF6F25" w:rsidP="00553A42">
            <w:pPr>
              <w:jc w:val="both"/>
              <w:rPr>
                <w:rFonts w:ascii="Poppins" w:hAnsi="Poppins"/>
                <w:color w:val="auto"/>
                <w:rPrChange w:id="3962" w:author="Stuart McLarnon (NESO)" w:date="2024-11-18T11:12:00Z">
                  <w:rPr>
                    <w:rFonts w:ascii="Arial" w:hAnsi="Arial"/>
                    <w:color w:val="auto"/>
                  </w:rPr>
                </w:rPrChange>
              </w:rPr>
            </w:pPr>
            <w:r w:rsidRPr="00B77E82">
              <w:rPr>
                <w:rFonts w:ascii="Poppins" w:hAnsi="Poppins"/>
                <w:color w:val="auto"/>
                <w:rPrChange w:id="3963" w:author="Stuart McLarnon (NESO)" w:date="2024-11-18T11:12:00Z">
                  <w:rPr>
                    <w:rFonts w:ascii="Arial" w:hAnsi="Arial"/>
                    <w:color w:val="auto"/>
                  </w:rPr>
                </w:rPrChange>
              </w:rPr>
              <w:t>Distribution Restoration Zone Control System</w:t>
            </w:r>
          </w:p>
        </w:tc>
        <w:tc>
          <w:tcPr>
            <w:tcW w:w="4496" w:type="dxa"/>
          </w:tcPr>
          <w:p w14:paraId="2185F6D2" w14:textId="66E8DA14" w:rsidR="00EF6F25" w:rsidRPr="00B77E82" w:rsidRDefault="00EF6F25" w:rsidP="00EF6F25">
            <w:pPr>
              <w:spacing w:line="259" w:lineRule="auto"/>
              <w:rPr>
                <w:rFonts w:ascii="Poppins" w:hAnsi="Poppins"/>
                <w:color w:val="auto"/>
                <w:rPrChange w:id="3964" w:author="Stuart McLarnon (NESO)" w:date="2024-11-18T11:12:00Z">
                  <w:rPr>
                    <w:color w:val="auto"/>
                  </w:rPr>
                </w:rPrChange>
              </w:rPr>
            </w:pPr>
            <w:r w:rsidRPr="00B77E82">
              <w:rPr>
                <w:rFonts w:ascii="Poppins" w:hAnsi="Poppins"/>
                <w:color w:val="auto"/>
                <w:rPrChange w:id="3965" w:author="Stuart McLarnon (NESO)" w:date="2024-11-18T11:12:00Z">
                  <w:rPr>
                    <w:color w:val="auto"/>
                  </w:rPr>
                </w:rPrChange>
              </w:rPr>
              <w:t xml:space="preserve">As defined in the Glossary and Definitions of the </w:t>
            </w:r>
            <w:r w:rsidR="0039354D">
              <w:rPr>
                <w:rFonts w:ascii="Poppins" w:hAnsi="Poppins"/>
                <w:color w:val="auto"/>
                <w:rPrChange w:id="3966" w:author="Stuart McLarnon (NESO)" w:date="2024-11-18T11:12:00Z">
                  <w:rPr>
                    <w:color w:val="auto"/>
                  </w:rPr>
                </w:rPrChange>
              </w:rPr>
              <w:t>Grid Code</w:t>
            </w:r>
            <w:r w:rsidRPr="00B77E82">
              <w:rPr>
                <w:rFonts w:ascii="Poppins" w:hAnsi="Poppins"/>
                <w:color w:val="auto"/>
                <w:rPrChange w:id="3967" w:author="Stuart McLarnon (NESO)" w:date="2024-11-18T11:12:00Z">
                  <w:rPr>
                    <w:color w:val="auto"/>
                  </w:rPr>
                </w:rPrChange>
              </w:rPr>
              <w:t>.</w:t>
            </w:r>
          </w:p>
          <w:p w14:paraId="4EB26B3F" w14:textId="77777777" w:rsidR="00EF6F25" w:rsidRPr="00B77E82" w:rsidRDefault="00EF6F25" w:rsidP="00553A42">
            <w:pPr>
              <w:spacing w:line="259" w:lineRule="auto"/>
              <w:rPr>
                <w:rFonts w:ascii="Poppins" w:hAnsi="Poppins"/>
                <w:color w:val="auto"/>
                <w:rPrChange w:id="3968" w:author="Stuart McLarnon (NESO)" w:date="2024-11-18T11:12:00Z">
                  <w:rPr>
                    <w:color w:val="auto"/>
                  </w:rPr>
                </w:rPrChange>
              </w:rPr>
            </w:pPr>
          </w:p>
        </w:tc>
      </w:tr>
      <w:tr w:rsidR="004512DB" w:rsidRPr="00B77E82" w14:paraId="2CF4A593" w14:textId="77777777" w:rsidTr="006659AE">
        <w:tc>
          <w:tcPr>
            <w:tcW w:w="2074" w:type="dxa"/>
          </w:tcPr>
          <w:p w14:paraId="51E67D74" w14:textId="6DB9327F" w:rsidR="00553A42" w:rsidRPr="00B77E82" w:rsidRDefault="00553A42" w:rsidP="00553A42">
            <w:pPr>
              <w:jc w:val="both"/>
              <w:rPr>
                <w:rFonts w:ascii="Poppins" w:hAnsi="Poppins"/>
                <w:color w:val="auto"/>
                <w:rPrChange w:id="3969" w:author="Stuart McLarnon (NESO)" w:date="2024-11-18T11:12:00Z">
                  <w:rPr>
                    <w:rFonts w:ascii="Arial" w:hAnsi="Arial"/>
                    <w:color w:val="auto"/>
                  </w:rPr>
                </w:rPrChange>
              </w:rPr>
            </w:pPr>
            <w:r w:rsidRPr="00B77E82">
              <w:rPr>
                <w:rFonts w:ascii="Poppins" w:hAnsi="Poppins"/>
                <w:color w:val="auto"/>
                <w:rPrChange w:id="3970" w:author="Stuart McLarnon (NESO)" w:date="2024-11-18T11:12:00Z">
                  <w:rPr>
                    <w:rFonts w:ascii="Arial" w:hAnsi="Arial"/>
                    <w:color w:val="auto"/>
                  </w:rPr>
                </w:rPrChange>
              </w:rPr>
              <w:t>Distribution Restoration Zone Plan</w:t>
            </w:r>
            <w:r w:rsidR="00835F95" w:rsidRPr="00B77E82">
              <w:rPr>
                <w:rFonts w:ascii="Poppins" w:hAnsi="Poppins"/>
                <w:color w:val="auto"/>
                <w:rPrChange w:id="3971" w:author="Stuart McLarnon (NESO)" w:date="2024-11-18T11:12:00Z">
                  <w:rPr>
                    <w:rFonts w:ascii="Arial" w:hAnsi="Arial"/>
                    <w:color w:val="auto"/>
                  </w:rPr>
                </w:rPrChange>
              </w:rPr>
              <w:t xml:space="preserve"> (DRZP)</w:t>
            </w:r>
          </w:p>
        </w:tc>
        <w:tc>
          <w:tcPr>
            <w:tcW w:w="4496" w:type="dxa"/>
          </w:tcPr>
          <w:p w14:paraId="0A14FBEB" w14:textId="268E73D1" w:rsidR="00553A42" w:rsidRPr="00B77E82" w:rsidRDefault="00553A42" w:rsidP="00553A42">
            <w:pPr>
              <w:spacing w:line="259" w:lineRule="auto"/>
              <w:rPr>
                <w:rFonts w:ascii="Poppins" w:hAnsi="Poppins"/>
                <w:color w:val="auto"/>
                <w:rPrChange w:id="3972" w:author="Stuart McLarnon (NESO)" w:date="2024-11-18T11:12:00Z">
                  <w:rPr>
                    <w:color w:val="auto"/>
                  </w:rPr>
                </w:rPrChange>
              </w:rPr>
            </w:pPr>
            <w:r w:rsidRPr="00B77E82">
              <w:rPr>
                <w:rFonts w:ascii="Poppins" w:hAnsi="Poppins"/>
                <w:color w:val="auto"/>
                <w:rPrChange w:id="3973" w:author="Stuart McLarnon (NESO)" w:date="2024-11-18T11:12:00Z">
                  <w:rPr>
                    <w:color w:val="auto"/>
                  </w:rPr>
                </w:rPrChange>
              </w:rPr>
              <w:t xml:space="preserve">As defined in the Glossary and Definitions of the </w:t>
            </w:r>
            <w:r w:rsidR="0039354D">
              <w:rPr>
                <w:rFonts w:ascii="Poppins" w:hAnsi="Poppins"/>
                <w:color w:val="auto"/>
                <w:rPrChange w:id="3974" w:author="Stuart McLarnon (NESO)" w:date="2024-11-18T11:12:00Z">
                  <w:rPr>
                    <w:color w:val="auto"/>
                  </w:rPr>
                </w:rPrChange>
              </w:rPr>
              <w:t>Grid Code</w:t>
            </w:r>
            <w:r w:rsidRPr="00B77E82">
              <w:rPr>
                <w:rFonts w:ascii="Poppins" w:hAnsi="Poppins"/>
                <w:color w:val="auto"/>
                <w:rPrChange w:id="3975" w:author="Stuart McLarnon (NESO)" w:date="2024-11-18T11:12:00Z">
                  <w:rPr>
                    <w:color w:val="auto"/>
                  </w:rPr>
                </w:rPrChange>
              </w:rPr>
              <w:t>.</w:t>
            </w:r>
          </w:p>
          <w:p w14:paraId="1267A369" w14:textId="77777777" w:rsidR="00553A42" w:rsidRPr="00B77E82" w:rsidRDefault="00553A42" w:rsidP="00553A42">
            <w:pPr>
              <w:spacing w:line="259" w:lineRule="auto"/>
              <w:rPr>
                <w:rFonts w:ascii="Poppins" w:hAnsi="Poppins"/>
                <w:color w:val="auto"/>
                <w:rPrChange w:id="3976" w:author="Stuart McLarnon (NESO)" w:date="2024-11-18T11:12:00Z">
                  <w:rPr>
                    <w:color w:val="auto"/>
                  </w:rPr>
                </w:rPrChange>
              </w:rPr>
            </w:pPr>
          </w:p>
        </w:tc>
      </w:tr>
      <w:tr w:rsidR="004512DB" w:rsidRPr="00B77E82" w14:paraId="29DAF199" w14:textId="77777777" w:rsidTr="006659AE">
        <w:tc>
          <w:tcPr>
            <w:tcW w:w="2074" w:type="dxa"/>
          </w:tcPr>
          <w:p w14:paraId="6AC85428" w14:textId="39936EA5" w:rsidR="00553A42" w:rsidRPr="00B77E82" w:rsidRDefault="00553A42" w:rsidP="00553A42">
            <w:pPr>
              <w:jc w:val="both"/>
              <w:rPr>
                <w:rFonts w:ascii="Poppins" w:hAnsi="Poppins"/>
                <w:color w:val="auto"/>
                <w:rPrChange w:id="3977" w:author="Stuart McLarnon (NESO)" w:date="2024-11-18T11:12:00Z">
                  <w:rPr>
                    <w:rFonts w:ascii="Arial" w:hAnsi="Arial"/>
                    <w:color w:val="auto"/>
                  </w:rPr>
                </w:rPrChange>
              </w:rPr>
            </w:pPr>
            <w:r w:rsidRPr="00B77E82">
              <w:rPr>
                <w:rFonts w:ascii="Poppins" w:hAnsi="Poppins"/>
                <w:color w:val="auto"/>
                <w:rPrChange w:id="3978" w:author="Stuart McLarnon (NESO)" w:date="2024-11-18T11:12:00Z">
                  <w:rPr>
                    <w:rFonts w:ascii="Arial" w:hAnsi="Arial"/>
                    <w:color w:val="auto"/>
                  </w:rPr>
                </w:rPrChange>
              </w:rPr>
              <w:lastRenderedPageBreak/>
              <w:t>Electricity</w:t>
            </w:r>
            <w:r w:rsidR="005C0B3C" w:rsidRPr="00B77E82">
              <w:rPr>
                <w:rFonts w:ascii="Poppins" w:hAnsi="Poppins"/>
                <w:color w:val="auto"/>
                <w:rPrChange w:id="3979" w:author="Stuart McLarnon (NESO)" w:date="2024-11-18T11:12:00Z">
                  <w:rPr>
                    <w:rFonts w:ascii="Arial" w:hAnsi="Arial"/>
                    <w:color w:val="auto"/>
                  </w:rPr>
                </w:rPrChange>
              </w:rPr>
              <w:t xml:space="preserve"> </w:t>
            </w:r>
            <w:r w:rsidRPr="00B77E82">
              <w:rPr>
                <w:rFonts w:ascii="Poppins" w:hAnsi="Poppins"/>
                <w:color w:val="auto"/>
                <w:rPrChange w:id="3980" w:author="Stuart McLarnon (NESO)" w:date="2024-11-18T11:12:00Z">
                  <w:rPr>
                    <w:rFonts w:ascii="Arial" w:hAnsi="Arial"/>
                    <w:color w:val="auto"/>
                  </w:rPr>
                </w:rPrChange>
              </w:rPr>
              <w:t>System Restoration Standard</w:t>
            </w:r>
          </w:p>
        </w:tc>
        <w:tc>
          <w:tcPr>
            <w:tcW w:w="4496" w:type="dxa"/>
          </w:tcPr>
          <w:p w14:paraId="0FC034F7" w14:textId="452388B6" w:rsidR="00553A42" w:rsidRPr="00B77E82" w:rsidRDefault="00553A42" w:rsidP="00553A42">
            <w:pPr>
              <w:spacing w:line="259" w:lineRule="auto"/>
              <w:rPr>
                <w:rFonts w:ascii="Poppins" w:hAnsi="Poppins"/>
                <w:color w:val="auto"/>
                <w:rPrChange w:id="3981" w:author="Stuart McLarnon (NESO)" w:date="2024-11-18T11:12:00Z">
                  <w:rPr>
                    <w:color w:val="auto"/>
                  </w:rPr>
                </w:rPrChange>
              </w:rPr>
            </w:pPr>
            <w:r w:rsidRPr="00B77E82">
              <w:rPr>
                <w:rFonts w:ascii="Poppins" w:hAnsi="Poppins"/>
                <w:color w:val="auto"/>
                <w:rPrChange w:id="3982" w:author="Stuart McLarnon (NESO)" w:date="2024-11-18T11:12:00Z">
                  <w:rPr>
                    <w:color w:val="auto"/>
                  </w:rPr>
                </w:rPrChange>
              </w:rPr>
              <w:t xml:space="preserve">As defined in the Glossary and Definitions of the </w:t>
            </w:r>
            <w:r w:rsidR="0039354D">
              <w:rPr>
                <w:rFonts w:ascii="Poppins" w:hAnsi="Poppins"/>
                <w:color w:val="auto"/>
                <w:rPrChange w:id="3983" w:author="Stuart McLarnon (NESO)" w:date="2024-11-18T11:12:00Z">
                  <w:rPr>
                    <w:color w:val="auto"/>
                  </w:rPr>
                </w:rPrChange>
              </w:rPr>
              <w:t>Grid Code</w:t>
            </w:r>
            <w:r w:rsidRPr="00B77E82">
              <w:rPr>
                <w:rFonts w:ascii="Poppins" w:hAnsi="Poppins"/>
                <w:color w:val="auto"/>
                <w:rPrChange w:id="3984" w:author="Stuart McLarnon (NESO)" w:date="2024-11-18T11:12:00Z">
                  <w:rPr>
                    <w:color w:val="auto"/>
                  </w:rPr>
                </w:rPrChange>
              </w:rPr>
              <w:t>.</w:t>
            </w:r>
          </w:p>
          <w:p w14:paraId="225173FA" w14:textId="77777777" w:rsidR="00553A42" w:rsidRPr="00B77E82" w:rsidRDefault="00553A42" w:rsidP="00553A42">
            <w:pPr>
              <w:spacing w:line="259" w:lineRule="auto"/>
              <w:rPr>
                <w:rFonts w:ascii="Poppins" w:hAnsi="Poppins"/>
                <w:color w:val="auto"/>
                <w:rPrChange w:id="3985" w:author="Stuart McLarnon (NESO)" w:date="2024-11-18T11:12:00Z">
                  <w:rPr>
                    <w:color w:val="auto"/>
                  </w:rPr>
                </w:rPrChange>
              </w:rPr>
            </w:pPr>
          </w:p>
        </w:tc>
      </w:tr>
      <w:tr w:rsidR="00553A42" w:rsidRPr="00B77E82" w14:paraId="062D5D5E" w14:textId="77777777" w:rsidTr="00407FF3">
        <w:tc>
          <w:tcPr>
            <w:tcW w:w="2074" w:type="dxa"/>
          </w:tcPr>
          <w:p w14:paraId="18986E92" w14:textId="697561CE" w:rsidR="00553A42" w:rsidRPr="00B77E82" w:rsidRDefault="00553A42" w:rsidP="00553A42">
            <w:pPr>
              <w:jc w:val="both"/>
              <w:rPr>
                <w:rFonts w:ascii="Poppins" w:hAnsi="Poppins"/>
                <w:color w:val="auto"/>
                <w:rPrChange w:id="3986" w:author="Stuart McLarnon (NESO)" w:date="2024-11-18T11:12:00Z">
                  <w:rPr>
                    <w:color w:val="auto"/>
                  </w:rPr>
                </w:rPrChange>
              </w:rPr>
            </w:pPr>
            <w:r w:rsidRPr="00B77E82">
              <w:rPr>
                <w:rFonts w:ascii="Poppins" w:hAnsi="Poppins"/>
                <w:color w:val="auto"/>
                <w:rPrChange w:id="3987" w:author="Stuart McLarnon (NESO)" w:date="2024-11-18T11:12:00Z">
                  <w:rPr>
                    <w:rFonts w:ascii="Arial" w:hAnsi="Arial"/>
                    <w:color w:val="auto"/>
                  </w:rPr>
                </w:rPrChange>
              </w:rPr>
              <w:t>EU Code User</w:t>
            </w:r>
          </w:p>
        </w:tc>
        <w:tc>
          <w:tcPr>
            <w:tcW w:w="4496" w:type="dxa"/>
          </w:tcPr>
          <w:p w14:paraId="35E7426C" w14:textId="6C7293BB" w:rsidR="00553A42" w:rsidRPr="00B77E82" w:rsidRDefault="00553A42" w:rsidP="00553A42">
            <w:pPr>
              <w:spacing w:line="259" w:lineRule="auto"/>
              <w:rPr>
                <w:rFonts w:ascii="Poppins" w:hAnsi="Poppins"/>
                <w:color w:val="auto"/>
                <w:rPrChange w:id="3988" w:author="Stuart McLarnon (NESO)" w:date="2024-11-18T11:12:00Z">
                  <w:rPr>
                    <w:color w:val="auto"/>
                  </w:rPr>
                </w:rPrChange>
              </w:rPr>
            </w:pPr>
            <w:r w:rsidRPr="00B77E82">
              <w:rPr>
                <w:rFonts w:ascii="Poppins" w:hAnsi="Poppins"/>
                <w:color w:val="auto"/>
                <w:rPrChange w:id="3989" w:author="Stuart McLarnon (NESO)" w:date="2024-11-18T11:12:00Z">
                  <w:rPr>
                    <w:color w:val="auto"/>
                  </w:rPr>
                </w:rPrChange>
              </w:rPr>
              <w:t xml:space="preserve">As defined in the Glossary and Definitions of the </w:t>
            </w:r>
            <w:r w:rsidR="0039354D">
              <w:rPr>
                <w:rFonts w:ascii="Poppins" w:hAnsi="Poppins"/>
                <w:color w:val="auto"/>
                <w:rPrChange w:id="3990" w:author="Stuart McLarnon (NESO)" w:date="2024-11-18T11:12:00Z">
                  <w:rPr>
                    <w:color w:val="auto"/>
                  </w:rPr>
                </w:rPrChange>
              </w:rPr>
              <w:t>Grid Code</w:t>
            </w:r>
            <w:r w:rsidRPr="00B77E82">
              <w:rPr>
                <w:rFonts w:ascii="Poppins" w:hAnsi="Poppins"/>
                <w:color w:val="auto"/>
                <w:rPrChange w:id="3991" w:author="Stuart McLarnon (NESO)" w:date="2024-11-18T11:12:00Z">
                  <w:rPr>
                    <w:color w:val="auto"/>
                  </w:rPr>
                </w:rPrChange>
              </w:rPr>
              <w:t>.</w:t>
            </w:r>
          </w:p>
          <w:p w14:paraId="2AD69C0D" w14:textId="77777777" w:rsidR="00553A42" w:rsidRPr="00B77E82" w:rsidRDefault="00553A42" w:rsidP="00553A42">
            <w:pPr>
              <w:jc w:val="both"/>
              <w:rPr>
                <w:rFonts w:ascii="Poppins" w:hAnsi="Poppins"/>
                <w:color w:val="auto"/>
                <w:rPrChange w:id="3992" w:author="Stuart McLarnon (NESO)" w:date="2024-11-18T11:12:00Z">
                  <w:rPr>
                    <w:color w:val="auto"/>
                  </w:rPr>
                </w:rPrChange>
              </w:rPr>
            </w:pPr>
          </w:p>
        </w:tc>
      </w:tr>
      <w:tr w:rsidR="00553A42" w:rsidRPr="00B77E82" w14:paraId="26C6922B" w14:textId="77777777" w:rsidTr="00407FF3">
        <w:tc>
          <w:tcPr>
            <w:tcW w:w="2074" w:type="dxa"/>
          </w:tcPr>
          <w:p w14:paraId="65AB1F2D" w14:textId="0243C691" w:rsidR="00553A42" w:rsidRPr="00B77E82" w:rsidRDefault="00553A42" w:rsidP="00553A42">
            <w:pPr>
              <w:jc w:val="both"/>
              <w:rPr>
                <w:rFonts w:ascii="Poppins" w:hAnsi="Poppins"/>
                <w:color w:val="auto"/>
                <w:rPrChange w:id="3993" w:author="Stuart McLarnon (NESO)" w:date="2024-11-18T11:12:00Z">
                  <w:rPr>
                    <w:rFonts w:ascii="Arial" w:hAnsi="Arial"/>
                    <w:color w:val="auto"/>
                  </w:rPr>
                </w:rPrChange>
              </w:rPr>
            </w:pPr>
            <w:r w:rsidRPr="00B77E82">
              <w:rPr>
                <w:rFonts w:ascii="Poppins" w:hAnsi="Poppins"/>
                <w:color w:val="auto"/>
                <w:rPrChange w:id="3994" w:author="Stuart McLarnon (NESO)" w:date="2024-11-18T11:12:00Z">
                  <w:rPr>
                    <w:rFonts w:ascii="Arial" w:hAnsi="Arial"/>
                    <w:color w:val="auto"/>
                  </w:rPr>
                </w:rPrChange>
              </w:rPr>
              <w:t>EU Generator</w:t>
            </w:r>
          </w:p>
        </w:tc>
        <w:tc>
          <w:tcPr>
            <w:tcW w:w="4496" w:type="dxa"/>
          </w:tcPr>
          <w:p w14:paraId="2D280186" w14:textId="763A8D69" w:rsidR="00553A42" w:rsidRPr="00B77E82" w:rsidRDefault="00553A42" w:rsidP="00553A42">
            <w:pPr>
              <w:spacing w:line="259" w:lineRule="auto"/>
              <w:rPr>
                <w:rFonts w:ascii="Poppins" w:hAnsi="Poppins"/>
                <w:color w:val="auto"/>
                <w:rPrChange w:id="3995" w:author="Stuart McLarnon (NESO)" w:date="2024-11-18T11:12:00Z">
                  <w:rPr>
                    <w:color w:val="auto"/>
                  </w:rPr>
                </w:rPrChange>
              </w:rPr>
            </w:pPr>
            <w:r w:rsidRPr="00B77E82">
              <w:rPr>
                <w:rFonts w:ascii="Poppins" w:hAnsi="Poppins"/>
                <w:color w:val="auto"/>
                <w:rPrChange w:id="3996" w:author="Stuart McLarnon (NESO)" w:date="2024-11-18T11:12:00Z">
                  <w:rPr>
                    <w:color w:val="auto"/>
                  </w:rPr>
                </w:rPrChange>
              </w:rPr>
              <w:t xml:space="preserve">As defined in the Glossary and Definitions of the </w:t>
            </w:r>
            <w:r w:rsidR="0039354D">
              <w:rPr>
                <w:rFonts w:ascii="Poppins" w:hAnsi="Poppins"/>
                <w:color w:val="auto"/>
                <w:rPrChange w:id="3997" w:author="Stuart McLarnon (NESO)" w:date="2024-11-18T11:12:00Z">
                  <w:rPr>
                    <w:color w:val="auto"/>
                  </w:rPr>
                </w:rPrChange>
              </w:rPr>
              <w:t>Grid Code</w:t>
            </w:r>
            <w:r w:rsidRPr="00B77E82">
              <w:rPr>
                <w:rFonts w:ascii="Poppins" w:hAnsi="Poppins"/>
                <w:color w:val="auto"/>
                <w:rPrChange w:id="3998" w:author="Stuart McLarnon (NESO)" w:date="2024-11-18T11:12:00Z">
                  <w:rPr>
                    <w:color w:val="auto"/>
                  </w:rPr>
                </w:rPrChange>
              </w:rPr>
              <w:t>.</w:t>
            </w:r>
          </w:p>
          <w:p w14:paraId="70D7EDB1" w14:textId="11545268" w:rsidR="00553A42" w:rsidRPr="00B77E82" w:rsidRDefault="00553A42" w:rsidP="00553A42">
            <w:pPr>
              <w:jc w:val="both"/>
              <w:rPr>
                <w:rFonts w:ascii="Poppins" w:hAnsi="Poppins"/>
                <w:color w:val="auto"/>
                <w:rPrChange w:id="3999" w:author="Stuart McLarnon (NESO)" w:date="2024-11-18T11:12:00Z">
                  <w:rPr>
                    <w:rFonts w:ascii="Arial" w:hAnsi="Arial"/>
                    <w:color w:val="auto"/>
                  </w:rPr>
                </w:rPrChange>
              </w:rPr>
            </w:pPr>
            <w:r w:rsidRPr="00B77E82">
              <w:rPr>
                <w:rFonts w:ascii="Poppins" w:hAnsi="Poppins"/>
                <w:color w:val="auto"/>
                <w:rPrChange w:id="4000" w:author="Stuart McLarnon (NESO)" w:date="2024-11-18T11:12:00Z">
                  <w:rPr>
                    <w:rFonts w:ascii="Arial" w:hAnsi="Arial"/>
                    <w:color w:val="auto"/>
                  </w:rPr>
                </w:rPrChange>
              </w:rPr>
              <w:t xml:space="preserve"> </w:t>
            </w:r>
          </w:p>
        </w:tc>
      </w:tr>
      <w:tr w:rsidR="00553A42" w:rsidRPr="00B77E82" w14:paraId="0A97F6CF" w14:textId="77777777" w:rsidTr="00407FF3">
        <w:tc>
          <w:tcPr>
            <w:tcW w:w="2074" w:type="dxa"/>
          </w:tcPr>
          <w:p w14:paraId="4376F705" w14:textId="1D3616E1" w:rsidR="00553A42" w:rsidRPr="00B77E82" w:rsidRDefault="00553A42" w:rsidP="00553A42">
            <w:pPr>
              <w:jc w:val="both"/>
              <w:rPr>
                <w:rFonts w:ascii="Poppins" w:hAnsi="Poppins"/>
                <w:color w:val="auto"/>
                <w:rPrChange w:id="4001" w:author="Stuart McLarnon (NESO)" w:date="2024-11-18T11:12:00Z">
                  <w:rPr>
                    <w:rFonts w:ascii="Arial" w:hAnsi="Arial"/>
                    <w:color w:val="auto"/>
                  </w:rPr>
                </w:rPrChange>
              </w:rPr>
            </w:pPr>
            <w:r w:rsidRPr="00B77E82">
              <w:rPr>
                <w:rFonts w:ascii="Poppins" w:hAnsi="Poppins"/>
                <w:color w:val="auto"/>
                <w:rPrChange w:id="4002" w:author="Stuart McLarnon (NESO)" w:date="2024-11-18T11:12:00Z">
                  <w:rPr>
                    <w:rFonts w:ascii="Arial" w:hAnsi="Arial"/>
                    <w:color w:val="auto"/>
                  </w:rPr>
                </w:rPrChange>
              </w:rPr>
              <w:t>European Regulation (EU) 2016/631</w:t>
            </w:r>
          </w:p>
        </w:tc>
        <w:tc>
          <w:tcPr>
            <w:tcW w:w="4496" w:type="dxa"/>
          </w:tcPr>
          <w:p w14:paraId="45EF5B8C" w14:textId="3F187A73" w:rsidR="00553A42" w:rsidRPr="00B77E82" w:rsidRDefault="00553A42" w:rsidP="00553A42">
            <w:pPr>
              <w:jc w:val="both"/>
              <w:rPr>
                <w:rFonts w:ascii="Poppins" w:hAnsi="Poppins"/>
                <w:color w:val="auto"/>
                <w:rPrChange w:id="4003" w:author="Stuart McLarnon (NESO)" w:date="2024-11-18T11:12:00Z">
                  <w:rPr>
                    <w:rFonts w:ascii="Arial" w:hAnsi="Arial"/>
                    <w:color w:val="auto"/>
                  </w:rPr>
                </w:rPrChange>
              </w:rPr>
            </w:pPr>
            <w:r w:rsidRPr="00B77E82">
              <w:rPr>
                <w:rFonts w:ascii="Poppins" w:hAnsi="Poppins"/>
                <w:color w:val="auto"/>
                <w:rPrChange w:id="4004" w:author="Stuart McLarnon (NESO)" w:date="2024-11-18T11:12:00Z">
                  <w:rPr>
                    <w:rFonts w:ascii="Arial" w:hAnsi="Arial"/>
                    <w:color w:val="auto"/>
                  </w:rPr>
                </w:rPrChange>
              </w:rPr>
              <w:t>Commission Regulation (EU) 2016/631 of 14 April 2016 establishing a Network Code on Requirements of Generators</w:t>
            </w:r>
          </w:p>
        </w:tc>
      </w:tr>
      <w:tr w:rsidR="00553A42" w:rsidRPr="00B77E82" w14:paraId="5EC785EB" w14:textId="77777777" w:rsidTr="00407FF3">
        <w:tc>
          <w:tcPr>
            <w:tcW w:w="2074" w:type="dxa"/>
          </w:tcPr>
          <w:p w14:paraId="42529551" w14:textId="291E56E9" w:rsidR="00553A42" w:rsidRPr="00B77E82" w:rsidRDefault="00553A42" w:rsidP="00553A42">
            <w:pPr>
              <w:jc w:val="both"/>
              <w:rPr>
                <w:rFonts w:ascii="Poppins" w:hAnsi="Poppins"/>
                <w:color w:val="auto"/>
                <w:rPrChange w:id="4005" w:author="Stuart McLarnon (NESO)" w:date="2024-11-18T11:12:00Z">
                  <w:rPr>
                    <w:rFonts w:ascii="Arial" w:hAnsi="Arial"/>
                    <w:color w:val="auto"/>
                  </w:rPr>
                </w:rPrChange>
              </w:rPr>
            </w:pPr>
            <w:r w:rsidRPr="00B77E82">
              <w:rPr>
                <w:rFonts w:ascii="Poppins" w:hAnsi="Poppins"/>
                <w:color w:val="auto"/>
                <w:rPrChange w:id="4006" w:author="Stuart McLarnon (NESO)" w:date="2024-11-18T11:12:00Z">
                  <w:rPr>
                    <w:rFonts w:ascii="Arial" w:hAnsi="Arial"/>
                    <w:color w:val="auto"/>
                  </w:rPr>
                </w:rPrChange>
              </w:rPr>
              <w:t>European Regulation (EU) 2016/1388</w:t>
            </w:r>
          </w:p>
        </w:tc>
        <w:tc>
          <w:tcPr>
            <w:tcW w:w="4496" w:type="dxa"/>
          </w:tcPr>
          <w:p w14:paraId="75371FAF" w14:textId="0BF8E6EA" w:rsidR="00553A42" w:rsidRPr="00B77E82" w:rsidRDefault="00553A42" w:rsidP="00553A42">
            <w:pPr>
              <w:jc w:val="both"/>
              <w:rPr>
                <w:rFonts w:ascii="Poppins" w:hAnsi="Poppins"/>
                <w:color w:val="auto"/>
                <w:rPrChange w:id="4007" w:author="Stuart McLarnon (NESO)" w:date="2024-11-18T11:12:00Z">
                  <w:rPr>
                    <w:rFonts w:ascii="Arial" w:hAnsi="Arial"/>
                    <w:color w:val="auto"/>
                  </w:rPr>
                </w:rPrChange>
              </w:rPr>
            </w:pPr>
            <w:r w:rsidRPr="00B77E82">
              <w:rPr>
                <w:rFonts w:ascii="Poppins" w:hAnsi="Poppins"/>
                <w:color w:val="auto"/>
                <w:rPrChange w:id="4008" w:author="Stuart McLarnon (NESO)" w:date="2024-11-18T11:12:00Z">
                  <w:rPr>
                    <w:rFonts w:ascii="Arial" w:hAnsi="Arial"/>
                    <w:color w:val="auto"/>
                  </w:rPr>
                </w:rPrChange>
              </w:rPr>
              <w:t>Commission Regulation (EU) 2016/1388 of 17 August 2016 establishing a Network Code on Demand Connection</w:t>
            </w:r>
          </w:p>
        </w:tc>
      </w:tr>
      <w:tr w:rsidR="00553A42" w:rsidRPr="00B77E82" w14:paraId="79DE9189" w14:textId="77777777" w:rsidTr="00407FF3">
        <w:tc>
          <w:tcPr>
            <w:tcW w:w="2074" w:type="dxa"/>
          </w:tcPr>
          <w:p w14:paraId="482F97FC" w14:textId="66BF504F" w:rsidR="00553A42" w:rsidRPr="00B77E82" w:rsidRDefault="00553A42" w:rsidP="00553A42">
            <w:pPr>
              <w:jc w:val="both"/>
              <w:rPr>
                <w:rFonts w:ascii="Poppins" w:hAnsi="Poppins"/>
                <w:color w:val="auto"/>
                <w:rPrChange w:id="4009" w:author="Stuart McLarnon (NESO)" w:date="2024-11-18T11:12:00Z">
                  <w:rPr>
                    <w:rFonts w:ascii="Arial" w:hAnsi="Arial"/>
                    <w:color w:val="auto"/>
                  </w:rPr>
                </w:rPrChange>
              </w:rPr>
            </w:pPr>
            <w:r w:rsidRPr="00B77E82">
              <w:rPr>
                <w:rFonts w:ascii="Poppins" w:hAnsi="Poppins"/>
                <w:color w:val="auto"/>
                <w:rPrChange w:id="4010" w:author="Stuart McLarnon (NESO)" w:date="2024-11-18T11:12:00Z">
                  <w:rPr>
                    <w:rFonts w:ascii="Arial" w:hAnsi="Arial"/>
                    <w:color w:val="auto"/>
                  </w:rPr>
                </w:rPrChange>
              </w:rPr>
              <w:t xml:space="preserve">European Regulation (EU) 2016/1447 </w:t>
            </w:r>
          </w:p>
        </w:tc>
        <w:tc>
          <w:tcPr>
            <w:tcW w:w="4496" w:type="dxa"/>
          </w:tcPr>
          <w:p w14:paraId="64E6808D" w14:textId="50F6F261" w:rsidR="00553A42" w:rsidRPr="00B77E82" w:rsidRDefault="00553A42" w:rsidP="00553A42">
            <w:pPr>
              <w:jc w:val="both"/>
              <w:rPr>
                <w:rFonts w:ascii="Poppins" w:hAnsi="Poppins"/>
                <w:color w:val="auto"/>
                <w:rPrChange w:id="4011" w:author="Stuart McLarnon (NESO)" w:date="2024-11-18T11:12:00Z">
                  <w:rPr>
                    <w:rFonts w:ascii="Arial" w:hAnsi="Arial"/>
                    <w:color w:val="auto"/>
                  </w:rPr>
                </w:rPrChange>
              </w:rPr>
            </w:pPr>
            <w:r w:rsidRPr="00B77E82">
              <w:rPr>
                <w:rFonts w:ascii="Poppins" w:hAnsi="Poppins"/>
                <w:color w:val="auto"/>
                <w:rPrChange w:id="4012" w:author="Stuart McLarnon (NESO)" w:date="2024-11-18T11:12:00Z">
                  <w:rPr>
                    <w:rFonts w:ascii="Arial" w:hAnsi="Arial"/>
                    <w:color w:val="auto"/>
                  </w:rPr>
                </w:rPrChange>
              </w:rPr>
              <w:t xml:space="preserve">Commission Regulation (EU) 2016/1447 of 26 August 2016 establishing a network code on requirements for </w:t>
            </w:r>
            <w:r w:rsidR="00292CF7">
              <w:rPr>
                <w:rFonts w:ascii="Poppins" w:hAnsi="Poppins"/>
                <w:color w:val="auto"/>
                <w:rPrChange w:id="4013" w:author="Stuart McLarnon (NESO)" w:date="2024-11-18T11:12:00Z">
                  <w:rPr>
                    <w:rFonts w:ascii="Arial" w:hAnsi="Arial"/>
                    <w:color w:val="auto"/>
                  </w:rPr>
                </w:rPrChange>
              </w:rPr>
              <w:t>Grid</w:t>
            </w:r>
            <w:r w:rsidRPr="00B77E82">
              <w:rPr>
                <w:rFonts w:ascii="Poppins" w:hAnsi="Poppins"/>
                <w:color w:val="auto"/>
                <w:rPrChange w:id="4014" w:author="Stuart McLarnon (NESO)" w:date="2024-11-18T11:12:00Z">
                  <w:rPr>
                    <w:rFonts w:ascii="Arial" w:hAnsi="Arial"/>
                    <w:color w:val="auto"/>
                  </w:rPr>
                </w:rPrChange>
              </w:rPr>
              <w:t xml:space="preserve"> Connection of High Voltage Direct Current Systems and Direct Current-connected Power Park Modules</w:t>
            </w:r>
          </w:p>
        </w:tc>
      </w:tr>
      <w:tr w:rsidR="00553A42" w:rsidRPr="00B77E82" w14:paraId="2E7B5875" w14:textId="77777777" w:rsidTr="00407FF3">
        <w:tc>
          <w:tcPr>
            <w:tcW w:w="2074" w:type="dxa"/>
          </w:tcPr>
          <w:p w14:paraId="545ED376" w14:textId="3A7BDD68" w:rsidR="00553A42" w:rsidRPr="00B77E82" w:rsidRDefault="00553A42" w:rsidP="00553A42">
            <w:pPr>
              <w:jc w:val="both"/>
              <w:rPr>
                <w:rFonts w:ascii="Poppins" w:hAnsi="Poppins"/>
                <w:color w:val="auto"/>
                <w:rPrChange w:id="4015" w:author="Stuart McLarnon (NESO)" w:date="2024-11-18T11:12:00Z">
                  <w:rPr>
                    <w:rFonts w:ascii="Arial" w:hAnsi="Arial"/>
                    <w:color w:val="auto"/>
                  </w:rPr>
                </w:rPrChange>
              </w:rPr>
            </w:pPr>
            <w:r w:rsidRPr="00B77E82">
              <w:rPr>
                <w:rFonts w:ascii="Poppins" w:hAnsi="Poppins"/>
                <w:color w:val="auto"/>
                <w:rPrChange w:id="4016" w:author="Stuart McLarnon (NESO)" w:date="2024-11-18T11:12:00Z">
                  <w:rPr>
                    <w:rFonts w:ascii="Arial" w:hAnsi="Arial"/>
                    <w:color w:val="auto"/>
                  </w:rPr>
                </w:rPrChange>
              </w:rPr>
              <w:t>European Regulation (EU) 2017/1485</w:t>
            </w:r>
          </w:p>
        </w:tc>
        <w:tc>
          <w:tcPr>
            <w:tcW w:w="4496" w:type="dxa"/>
          </w:tcPr>
          <w:p w14:paraId="54E3492E" w14:textId="3CE9A224" w:rsidR="00553A42" w:rsidRPr="00B77E82" w:rsidRDefault="00553A42" w:rsidP="00553A42">
            <w:pPr>
              <w:jc w:val="both"/>
              <w:rPr>
                <w:rFonts w:ascii="Poppins" w:hAnsi="Poppins"/>
                <w:color w:val="auto"/>
                <w:rPrChange w:id="4017" w:author="Stuart McLarnon (NESO)" w:date="2024-11-18T11:12:00Z">
                  <w:rPr>
                    <w:rFonts w:ascii="Arial" w:hAnsi="Arial"/>
                    <w:color w:val="auto"/>
                  </w:rPr>
                </w:rPrChange>
              </w:rPr>
            </w:pPr>
            <w:r w:rsidRPr="00B77E82">
              <w:rPr>
                <w:rFonts w:ascii="Poppins" w:hAnsi="Poppins"/>
                <w:color w:val="auto"/>
                <w:rPrChange w:id="4018" w:author="Stuart McLarnon (NESO)" w:date="2024-11-18T11:12:00Z">
                  <w:rPr>
                    <w:rFonts w:ascii="Arial" w:hAnsi="Arial"/>
                    <w:color w:val="auto"/>
                  </w:rPr>
                </w:rPrChange>
              </w:rPr>
              <w:t>Commission Regulation (EU) 2017/1485 establishing a guideline on electricity transmission system operation</w:t>
            </w:r>
          </w:p>
        </w:tc>
      </w:tr>
      <w:tr w:rsidR="00553A42" w:rsidRPr="00B77E82" w14:paraId="0DB6C25A" w14:textId="77777777" w:rsidTr="00407FF3">
        <w:tc>
          <w:tcPr>
            <w:tcW w:w="2074" w:type="dxa"/>
          </w:tcPr>
          <w:p w14:paraId="351CAE2E" w14:textId="69FE243B" w:rsidR="00553A42" w:rsidRPr="00B77E82" w:rsidRDefault="00553A42" w:rsidP="00553A42">
            <w:pPr>
              <w:jc w:val="both"/>
              <w:rPr>
                <w:rFonts w:ascii="Poppins" w:hAnsi="Poppins"/>
                <w:color w:val="auto"/>
                <w:rPrChange w:id="4019" w:author="Stuart McLarnon (NESO)" w:date="2024-11-18T11:12:00Z">
                  <w:rPr>
                    <w:rFonts w:ascii="Arial" w:hAnsi="Arial"/>
                    <w:color w:val="auto"/>
                  </w:rPr>
                </w:rPrChange>
              </w:rPr>
            </w:pPr>
            <w:r w:rsidRPr="00B77E82">
              <w:rPr>
                <w:rFonts w:ascii="Poppins" w:hAnsi="Poppins"/>
                <w:color w:val="auto"/>
                <w:rPrChange w:id="4020" w:author="Stuart McLarnon (NESO)" w:date="2024-11-18T11:12:00Z">
                  <w:rPr>
                    <w:rFonts w:ascii="Arial" w:hAnsi="Arial"/>
                    <w:color w:val="auto"/>
                  </w:rPr>
                </w:rPrChange>
              </w:rPr>
              <w:t>European Regulation (EU) 2017/2195</w:t>
            </w:r>
          </w:p>
        </w:tc>
        <w:tc>
          <w:tcPr>
            <w:tcW w:w="4496" w:type="dxa"/>
          </w:tcPr>
          <w:p w14:paraId="2852DB60" w14:textId="55C0CD84" w:rsidR="00553A42" w:rsidRPr="00B77E82" w:rsidRDefault="00553A42" w:rsidP="00553A42">
            <w:pPr>
              <w:jc w:val="both"/>
              <w:rPr>
                <w:rFonts w:ascii="Poppins" w:hAnsi="Poppins"/>
                <w:color w:val="auto"/>
                <w:rPrChange w:id="4021" w:author="Stuart McLarnon (NESO)" w:date="2024-11-18T11:12:00Z">
                  <w:rPr>
                    <w:rFonts w:ascii="Arial" w:hAnsi="Arial"/>
                    <w:color w:val="auto"/>
                  </w:rPr>
                </w:rPrChange>
              </w:rPr>
            </w:pPr>
            <w:r w:rsidRPr="00B77E82">
              <w:rPr>
                <w:rFonts w:ascii="Poppins" w:hAnsi="Poppins"/>
                <w:color w:val="auto"/>
                <w:rPrChange w:id="4022" w:author="Stuart McLarnon (NESO)" w:date="2024-11-18T11:12:00Z">
                  <w:rPr>
                    <w:rFonts w:ascii="Arial" w:hAnsi="Arial"/>
                    <w:color w:val="auto"/>
                  </w:rPr>
                </w:rPrChange>
              </w:rPr>
              <w:t>Commission Regulation (EU) 2017/2195 of 17 December 2017 establishing a guideline on electricity balancing</w:t>
            </w:r>
          </w:p>
        </w:tc>
      </w:tr>
      <w:tr w:rsidR="00553A42" w:rsidRPr="00B77E82" w14:paraId="3DE6E625" w14:textId="77777777" w:rsidTr="00407FF3">
        <w:tc>
          <w:tcPr>
            <w:tcW w:w="2074" w:type="dxa"/>
          </w:tcPr>
          <w:p w14:paraId="604F7E30" w14:textId="21A84516" w:rsidR="00553A42" w:rsidRPr="00B77E82" w:rsidRDefault="00553A42" w:rsidP="00553A42">
            <w:pPr>
              <w:jc w:val="both"/>
              <w:rPr>
                <w:rFonts w:ascii="Poppins" w:hAnsi="Poppins"/>
                <w:color w:val="auto"/>
                <w:rPrChange w:id="4023" w:author="Stuart McLarnon (NESO)" w:date="2024-11-18T11:12:00Z">
                  <w:rPr>
                    <w:rFonts w:ascii="Arial" w:hAnsi="Arial"/>
                    <w:color w:val="auto"/>
                  </w:rPr>
                </w:rPrChange>
              </w:rPr>
            </w:pPr>
            <w:r w:rsidRPr="00B77E82">
              <w:rPr>
                <w:rFonts w:ascii="Poppins" w:hAnsi="Poppins"/>
                <w:color w:val="auto"/>
                <w:rPrChange w:id="4024" w:author="Stuart McLarnon (NESO)" w:date="2024-11-18T11:12:00Z">
                  <w:rPr>
                    <w:rFonts w:ascii="Arial" w:hAnsi="Arial"/>
                    <w:color w:val="auto"/>
                  </w:rPr>
                </w:rPrChange>
              </w:rPr>
              <w:t xml:space="preserve">Externally Interconnected System Operator or EISO </w:t>
            </w:r>
          </w:p>
        </w:tc>
        <w:tc>
          <w:tcPr>
            <w:tcW w:w="4496" w:type="dxa"/>
          </w:tcPr>
          <w:p w14:paraId="1DBEA134" w14:textId="79B51DE1" w:rsidR="00553A42" w:rsidRPr="00B77E82" w:rsidRDefault="00553A42" w:rsidP="00553A42">
            <w:pPr>
              <w:spacing w:line="259" w:lineRule="auto"/>
              <w:rPr>
                <w:rFonts w:ascii="Poppins" w:hAnsi="Poppins"/>
                <w:color w:val="auto"/>
                <w:rPrChange w:id="4025" w:author="Stuart McLarnon (NESO)" w:date="2024-11-18T11:12:00Z">
                  <w:rPr>
                    <w:color w:val="auto"/>
                  </w:rPr>
                </w:rPrChange>
              </w:rPr>
            </w:pPr>
            <w:r w:rsidRPr="00B77E82">
              <w:rPr>
                <w:rFonts w:ascii="Poppins" w:hAnsi="Poppins"/>
                <w:color w:val="auto"/>
                <w:rPrChange w:id="4026" w:author="Stuart McLarnon (NESO)" w:date="2024-11-18T11:12:00Z">
                  <w:rPr>
                    <w:color w:val="auto"/>
                  </w:rPr>
                </w:rPrChange>
              </w:rPr>
              <w:t xml:space="preserve">As defined in the Glossary and Definitions of the </w:t>
            </w:r>
            <w:r w:rsidR="0039354D">
              <w:rPr>
                <w:rFonts w:ascii="Poppins" w:hAnsi="Poppins"/>
                <w:color w:val="auto"/>
                <w:rPrChange w:id="4027" w:author="Stuart McLarnon (NESO)" w:date="2024-11-18T11:12:00Z">
                  <w:rPr>
                    <w:color w:val="auto"/>
                  </w:rPr>
                </w:rPrChange>
              </w:rPr>
              <w:t>Grid Code</w:t>
            </w:r>
            <w:r w:rsidRPr="00B77E82">
              <w:rPr>
                <w:rFonts w:ascii="Poppins" w:hAnsi="Poppins"/>
                <w:color w:val="auto"/>
                <w:rPrChange w:id="4028" w:author="Stuart McLarnon (NESO)" w:date="2024-11-18T11:12:00Z">
                  <w:rPr>
                    <w:color w:val="auto"/>
                  </w:rPr>
                </w:rPrChange>
              </w:rPr>
              <w:t>.</w:t>
            </w:r>
          </w:p>
          <w:p w14:paraId="64A8E1AF" w14:textId="6AEA0E62" w:rsidR="00553A42" w:rsidRPr="00B77E82" w:rsidRDefault="00553A42" w:rsidP="00553A42">
            <w:pPr>
              <w:jc w:val="both"/>
              <w:rPr>
                <w:rFonts w:ascii="Poppins" w:hAnsi="Poppins"/>
                <w:color w:val="auto"/>
                <w:rPrChange w:id="4029" w:author="Stuart McLarnon (NESO)" w:date="2024-11-18T11:12:00Z">
                  <w:rPr>
                    <w:rFonts w:ascii="Arial" w:hAnsi="Arial"/>
                    <w:color w:val="auto"/>
                  </w:rPr>
                </w:rPrChange>
              </w:rPr>
            </w:pPr>
          </w:p>
        </w:tc>
      </w:tr>
      <w:tr w:rsidR="00553A42" w:rsidRPr="00B77E82" w14:paraId="27CDFF85" w14:textId="77777777" w:rsidTr="00407FF3">
        <w:tc>
          <w:tcPr>
            <w:tcW w:w="2074" w:type="dxa"/>
          </w:tcPr>
          <w:p w14:paraId="6C13417A" w14:textId="45BF4A5B" w:rsidR="00553A42" w:rsidRPr="00B77E82" w:rsidRDefault="00553A42" w:rsidP="00553A42">
            <w:pPr>
              <w:jc w:val="both"/>
              <w:rPr>
                <w:rFonts w:ascii="Poppins" w:hAnsi="Poppins"/>
                <w:color w:val="auto"/>
                <w:rPrChange w:id="4030" w:author="Stuart McLarnon (NESO)" w:date="2024-11-18T11:12:00Z">
                  <w:rPr>
                    <w:color w:val="auto"/>
                  </w:rPr>
                </w:rPrChange>
              </w:rPr>
            </w:pPr>
            <w:r w:rsidRPr="00B77E82">
              <w:rPr>
                <w:rFonts w:ascii="Poppins" w:hAnsi="Poppins"/>
                <w:color w:val="auto"/>
                <w:rPrChange w:id="4031" w:author="Stuart McLarnon (NESO)" w:date="2024-11-18T11:12:00Z">
                  <w:rPr>
                    <w:color w:val="auto"/>
                  </w:rPr>
                </w:rPrChange>
              </w:rPr>
              <w:t>Frequency Sensitive Mode</w:t>
            </w:r>
          </w:p>
        </w:tc>
        <w:tc>
          <w:tcPr>
            <w:tcW w:w="4496" w:type="dxa"/>
          </w:tcPr>
          <w:p w14:paraId="45731906" w14:textId="538E4842" w:rsidR="00553A42" w:rsidRPr="00B77E82" w:rsidRDefault="00553A42" w:rsidP="00553A42">
            <w:pPr>
              <w:spacing w:line="259" w:lineRule="auto"/>
              <w:rPr>
                <w:rFonts w:ascii="Poppins" w:hAnsi="Poppins"/>
                <w:color w:val="auto"/>
                <w:rPrChange w:id="4032" w:author="Stuart McLarnon (NESO)" w:date="2024-11-18T11:12:00Z">
                  <w:rPr>
                    <w:color w:val="auto"/>
                  </w:rPr>
                </w:rPrChange>
              </w:rPr>
            </w:pPr>
            <w:r w:rsidRPr="00B77E82">
              <w:rPr>
                <w:rFonts w:ascii="Poppins" w:hAnsi="Poppins"/>
                <w:color w:val="auto"/>
                <w:rPrChange w:id="4033" w:author="Stuart McLarnon (NESO)" w:date="2024-11-18T11:12:00Z">
                  <w:rPr>
                    <w:color w:val="auto"/>
                  </w:rPr>
                </w:rPrChange>
              </w:rPr>
              <w:t xml:space="preserve">As defined in the Glossary and Definitions of the </w:t>
            </w:r>
            <w:r w:rsidR="0039354D">
              <w:rPr>
                <w:rFonts w:ascii="Poppins" w:hAnsi="Poppins"/>
                <w:color w:val="auto"/>
                <w:rPrChange w:id="4034" w:author="Stuart McLarnon (NESO)" w:date="2024-11-18T11:12:00Z">
                  <w:rPr>
                    <w:color w:val="auto"/>
                  </w:rPr>
                </w:rPrChange>
              </w:rPr>
              <w:t>Grid Code</w:t>
            </w:r>
            <w:r w:rsidRPr="00B77E82">
              <w:rPr>
                <w:rFonts w:ascii="Poppins" w:hAnsi="Poppins"/>
                <w:color w:val="auto"/>
                <w:rPrChange w:id="4035" w:author="Stuart McLarnon (NESO)" w:date="2024-11-18T11:12:00Z">
                  <w:rPr>
                    <w:color w:val="auto"/>
                  </w:rPr>
                </w:rPrChange>
              </w:rPr>
              <w:t>.</w:t>
            </w:r>
          </w:p>
          <w:p w14:paraId="39C3CE4C" w14:textId="403282E0" w:rsidR="00553A42" w:rsidRPr="00B77E82" w:rsidRDefault="00553A42" w:rsidP="00553A42">
            <w:pPr>
              <w:pStyle w:val="TableArial11"/>
              <w:rPr>
                <w:rFonts w:ascii="Poppins" w:hAnsi="Poppins"/>
                <w:rPrChange w:id="4036" w:author="Stuart McLarnon (NESO)" w:date="2024-11-18T11:12:00Z">
                  <w:rPr/>
                </w:rPrChange>
              </w:rPr>
            </w:pPr>
          </w:p>
        </w:tc>
      </w:tr>
      <w:tr w:rsidR="00553A42" w:rsidRPr="00B77E82" w14:paraId="7057A4C7" w14:textId="77777777" w:rsidTr="00407FF3">
        <w:tc>
          <w:tcPr>
            <w:tcW w:w="2074" w:type="dxa"/>
          </w:tcPr>
          <w:p w14:paraId="458226B6" w14:textId="609911E0" w:rsidR="00553A42" w:rsidRPr="00B77E82" w:rsidRDefault="00553A42" w:rsidP="00553A42">
            <w:pPr>
              <w:jc w:val="both"/>
              <w:rPr>
                <w:rFonts w:ascii="Poppins" w:hAnsi="Poppins"/>
                <w:color w:val="auto"/>
                <w:rPrChange w:id="4037" w:author="Stuart McLarnon (NESO)" w:date="2024-11-18T11:12:00Z">
                  <w:rPr>
                    <w:color w:val="auto"/>
                  </w:rPr>
                </w:rPrChange>
              </w:rPr>
            </w:pPr>
            <w:r w:rsidRPr="00B77E82">
              <w:rPr>
                <w:rFonts w:ascii="Poppins" w:hAnsi="Poppins"/>
                <w:color w:val="auto"/>
                <w:rPrChange w:id="4038" w:author="Stuart McLarnon (NESO)" w:date="2024-11-18T11:12:00Z">
                  <w:rPr>
                    <w:color w:val="auto"/>
                  </w:rPr>
                </w:rPrChange>
              </w:rPr>
              <w:t>GB Code User</w:t>
            </w:r>
          </w:p>
        </w:tc>
        <w:tc>
          <w:tcPr>
            <w:tcW w:w="4496" w:type="dxa"/>
          </w:tcPr>
          <w:p w14:paraId="1F834894" w14:textId="32E7D73E" w:rsidR="00553A42" w:rsidRPr="00B77E82" w:rsidRDefault="00553A42" w:rsidP="00553A42">
            <w:pPr>
              <w:spacing w:line="259" w:lineRule="auto"/>
              <w:rPr>
                <w:rFonts w:ascii="Poppins" w:hAnsi="Poppins"/>
                <w:color w:val="auto"/>
                <w:rPrChange w:id="4039" w:author="Stuart McLarnon (NESO)" w:date="2024-11-18T11:12:00Z">
                  <w:rPr>
                    <w:color w:val="auto"/>
                  </w:rPr>
                </w:rPrChange>
              </w:rPr>
            </w:pPr>
            <w:r w:rsidRPr="00B77E82">
              <w:rPr>
                <w:rFonts w:ascii="Poppins" w:hAnsi="Poppins"/>
                <w:color w:val="auto"/>
                <w:rPrChange w:id="4040" w:author="Stuart McLarnon (NESO)" w:date="2024-11-18T11:12:00Z">
                  <w:rPr>
                    <w:color w:val="auto"/>
                  </w:rPr>
                </w:rPrChange>
              </w:rPr>
              <w:t xml:space="preserve">As defined in the Glossary and Definitions of the </w:t>
            </w:r>
            <w:r w:rsidR="0039354D">
              <w:rPr>
                <w:rFonts w:ascii="Poppins" w:hAnsi="Poppins"/>
                <w:color w:val="auto"/>
                <w:rPrChange w:id="4041" w:author="Stuart McLarnon (NESO)" w:date="2024-11-18T11:12:00Z">
                  <w:rPr>
                    <w:color w:val="auto"/>
                  </w:rPr>
                </w:rPrChange>
              </w:rPr>
              <w:t>Grid Code</w:t>
            </w:r>
            <w:r w:rsidRPr="00B77E82">
              <w:rPr>
                <w:rFonts w:ascii="Poppins" w:hAnsi="Poppins"/>
                <w:color w:val="auto"/>
                <w:rPrChange w:id="4042" w:author="Stuart McLarnon (NESO)" w:date="2024-11-18T11:12:00Z">
                  <w:rPr>
                    <w:color w:val="auto"/>
                  </w:rPr>
                </w:rPrChange>
              </w:rPr>
              <w:t>.</w:t>
            </w:r>
          </w:p>
          <w:p w14:paraId="2D13EC29" w14:textId="77777777" w:rsidR="00553A42" w:rsidRPr="00B77E82" w:rsidRDefault="00553A42" w:rsidP="00553A42">
            <w:pPr>
              <w:jc w:val="both"/>
              <w:rPr>
                <w:rFonts w:ascii="Poppins" w:hAnsi="Poppins"/>
                <w:color w:val="auto"/>
                <w:rPrChange w:id="4043" w:author="Stuart McLarnon (NESO)" w:date="2024-11-18T11:12:00Z">
                  <w:rPr>
                    <w:color w:val="auto"/>
                  </w:rPr>
                </w:rPrChange>
              </w:rPr>
            </w:pPr>
          </w:p>
        </w:tc>
      </w:tr>
      <w:tr w:rsidR="00553A42" w:rsidRPr="00B77E82" w14:paraId="2E1F55D5" w14:textId="77777777" w:rsidTr="00407FF3">
        <w:tc>
          <w:tcPr>
            <w:tcW w:w="2074" w:type="dxa"/>
          </w:tcPr>
          <w:p w14:paraId="7F61BFA2" w14:textId="74226B22" w:rsidR="00553A42" w:rsidRPr="00B77E82" w:rsidRDefault="00553A42" w:rsidP="00553A42">
            <w:pPr>
              <w:jc w:val="both"/>
              <w:rPr>
                <w:rFonts w:ascii="Poppins" w:hAnsi="Poppins"/>
                <w:color w:val="auto"/>
                <w:rPrChange w:id="4044" w:author="Stuart McLarnon (NESO)" w:date="2024-11-18T11:12:00Z">
                  <w:rPr>
                    <w:rFonts w:ascii="Arial" w:hAnsi="Arial"/>
                    <w:color w:val="auto"/>
                  </w:rPr>
                </w:rPrChange>
              </w:rPr>
            </w:pPr>
            <w:r w:rsidRPr="00B77E82">
              <w:rPr>
                <w:rFonts w:ascii="Poppins" w:hAnsi="Poppins"/>
                <w:color w:val="auto"/>
                <w:rPrChange w:id="4045" w:author="Stuart McLarnon (NESO)" w:date="2024-11-18T11:12:00Z">
                  <w:rPr>
                    <w:rFonts w:ascii="Arial" w:hAnsi="Arial"/>
                    <w:color w:val="auto"/>
                  </w:rPr>
                </w:rPrChange>
              </w:rPr>
              <w:t>GB Generator</w:t>
            </w:r>
          </w:p>
        </w:tc>
        <w:tc>
          <w:tcPr>
            <w:tcW w:w="4496" w:type="dxa"/>
          </w:tcPr>
          <w:p w14:paraId="1F151EF5" w14:textId="43F91EB6" w:rsidR="00553A42" w:rsidRPr="00B77E82" w:rsidRDefault="00553A42" w:rsidP="00553A42">
            <w:pPr>
              <w:spacing w:line="259" w:lineRule="auto"/>
              <w:rPr>
                <w:rFonts w:ascii="Poppins" w:hAnsi="Poppins"/>
                <w:color w:val="auto"/>
                <w:rPrChange w:id="4046" w:author="Stuart McLarnon (NESO)" w:date="2024-11-18T11:12:00Z">
                  <w:rPr>
                    <w:color w:val="auto"/>
                  </w:rPr>
                </w:rPrChange>
              </w:rPr>
            </w:pPr>
            <w:r w:rsidRPr="00B77E82">
              <w:rPr>
                <w:rFonts w:ascii="Poppins" w:hAnsi="Poppins"/>
                <w:color w:val="auto"/>
                <w:rPrChange w:id="4047" w:author="Stuart McLarnon (NESO)" w:date="2024-11-18T11:12:00Z">
                  <w:rPr>
                    <w:color w:val="auto"/>
                  </w:rPr>
                </w:rPrChange>
              </w:rPr>
              <w:t xml:space="preserve">As defined in the Glossary and Definitions of the </w:t>
            </w:r>
            <w:r w:rsidR="0039354D">
              <w:rPr>
                <w:rFonts w:ascii="Poppins" w:hAnsi="Poppins"/>
                <w:color w:val="auto"/>
                <w:rPrChange w:id="4048" w:author="Stuart McLarnon (NESO)" w:date="2024-11-18T11:12:00Z">
                  <w:rPr>
                    <w:color w:val="auto"/>
                  </w:rPr>
                </w:rPrChange>
              </w:rPr>
              <w:t>Grid Code</w:t>
            </w:r>
            <w:r w:rsidRPr="00B77E82">
              <w:rPr>
                <w:rFonts w:ascii="Poppins" w:hAnsi="Poppins"/>
                <w:color w:val="auto"/>
                <w:rPrChange w:id="4049" w:author="Stuart McLarnon (NESO)" w:date="2024-11-18T11:12:00Z">
                  <w:rPr>
                    <w:color w:val="auto"/>
                  </w:rPr>
                </w:rPrChange>
              </w:rPr>
              <w:t>.</w:t>
            </w:r>
          </w:p>
          <w:p w14:paraId="6401A4E2" w14:textId="354EA704" w:rsidR="00553A42" w:rsidRPr="00B77E82" w:rsidRDefault="00553A42" w:rsidP="00553A42">
            <w:pPr>
              <w:pStyle w:val="TableArial11"/>
              <w:rPr>
                <w:rFonts w:ascii="Poppins" w:hAnsi="Poppins"/>
                <w:rPrChange w:id="4050" w:author="Stuart McLarnon (NESO)" w:date="2024-11-18T11:12:00Z">
                  <w:rPr/>
                </w:rPrChange>
              </w:rPr>
            </w:pPr>
          </w:p>
        </w:tc>
      </w:tr>
      <w:tr w:rsidR="00553A42" w:rsidRPr="00B77E82" w14:paraId="7B314CB3" w14:textId="77777777" w:rsidTr="00407FF3">
        <w:tc>
          <w:tcPr>
            <w:tcW w:w="2074" w:type="dxa"/>
          </w:tcPr>
          <w:p w14:paraId="2E444A35" w14:textId="2916D7CB" w:rsidR="00553A42" w:rsidRPr="00B77E82" w:rsidRDefault="00553A42" w:rsidP="00553A42">
            <w:pPr>
              <w:jc w:val="both"/>
              <w:rPr>
                <w:rFonts w:ascii="Poppins" w:hAnsi="Poppins"/>
                <w:color w:val="auto"/>
                <w:rPrChange w:id="4051" w:author="Stuart McLarnon (NESO)" w:date="2024-11-18T11:12:00Z">
                  <w:rPr>
                    <w:rFonts w:ascii="Arial" w:hAnsi="Arial"/>
                    <w:color w:val="auto"/>
                  </w:rPr>
                </w:rPrChange>
              </w:rPr>
            </w:pPr>
            <w:r w:rsidRPr="00B77E82">
              <w:rPr>
                <w:rFonts w:ascii="Poppins" w:hAnsi="Poppins"/>
                <w:color w:val="auto"/>
                <w:rPrChange w:id="4052" w:author="Stuart McLarnon (NESO)" w:date="2024-11-18T11:12:00Z">
                  <w:rPr>
                    <w:rFonts w:ascii="Arial" w:hAnsi="Arial"/>
                    <w:color w:val="auto"/>
                  </w:rPr>
                </w:rPrChange>
              </w:rPr>
              <w:lastRenderedPageBreak/>
              <w:t>GB NETS</w:t>
            </w:r>
          </w:p>
        </w:tc>
        <w:tc>
          <w:tcPr>
            <w:tcW w:w="4496" w:type="dxa"/>
          </w:tcPr>
          <w:p w14:paraId="0CDFA7B4" w14:textId="590114E9" w:rsidR="00553A42" w:rsidRPr="00B77E82" w:rsidRDefault="00553A42" w:rsidP="00553A42">
            <w:pPr>
              <w:jc w:val="both"/>
              <w:rPr>
                <w:rFonts w:ascii="Poppins" w:hAnsi="Poppins"/>
                <w:color w:val="auto"/>
                <w:rPrChange w:id="4053" w:author="Stuart McLarnon (NESO)" w:date="2024-11-18T11:12:00Z">
                  <w:rPr>
                    <w:rFonts w:ascii="Arial" w:hAnsi="Arial"/>
                    <w:color w:val="auto"/>
                  </w:rPr>
                </w:rPrChange>
              </w:rPr>
            </w:pPr>
            <w:r w:rsidRPr="00B77E82">
              <w:rPr>
                <w:rFonts w:ascii="Poppins" w:hAnsi="Poppins"/>
                <w:color w:val="auto"/>
                <w:rPrChange w:id="4054" w:author="Stuart McLarnon (NESO)" w:date="2024-11-18T11:12:00Z">
                  <w:rPr>
                    <w:rFonts w:ascii="Arial" w:hAnsi="Arial"/>
                    <w:color w:val="auto"/>
                  </w:rPr>
                </w:rPrChange>
              </w:rPr>
              <w:t>Great Britain National Electricity Transmission System</w:t>
            </w:r>
          </w:p>
        </w:tc>
      </w:tr>
      <w:tr w:rsidR="007631E9" w:rsidRPr="00B77E82" w14:paraId="003A8773" w14:textId="77777777" w:rsidTr="00407FF3">
        <w:tc>
          <w:tcPr>
            <w:tcW w:w="2074" w:type="dxa"/>
          </w:tcPr>
          <w:p w14:paraId="53CCF8DF" w14:textId="0A7854B9" w:rsidR="007631E9" w:rsidRPr="00B77E82" w:rsidRDefault="007631E9" w:rsidP="007631E9">
            <w:pPr>
              <w:jc w:val="both"/>
              <w:rPr>
                <w:rFonts w:ascii="Poppins" w:hAnsi="Poppins"/>
                <w:color w:val="auto"/>
                <w:rPrChange w:id="4055" w:author="Stuart McLarnon (NESO)" w:date="2024-11-18T11:12:00Z">
                  <w:rPr>
                    <w:rFonts w:ascii="Arial" w:hAnsi="Arial"/>
                    <w:color w:val="auto"/>
                  </w:rPr>
                </w:rPrChange>
              </w:rPr>
            </w:pPr>
            <w:r w:rsidRPr="00B77E82">
              <w:rPr>
                <w:rFonts w:ascii="Poppins" w:hAnsi="Poppins"/>
                <w:color w:val="auto"/>
                <w:rPrChange w:id="4056" w:author="Stuart McLarnon (NESO)" w:date="2024-11-18T11:12:00Z">
                  <w:rPr>
                    <w:rFonts w:ascii="Arial" w:hAnsi="Arial"/>
                    <w:color w:val="auto"/>
                  </w:rPr>
                </w:rPrChange>
              </w:rPr>
              <w:t>GB Synchronous Area</w:t>
            </w:r>
          </w:p>
        </w:tc>
        <w:tc>
          <w:tcPr>
            <w:tcW w:w="4496" w:type="dxa"/>
          </w:tcPr>
          <w:p w14:paraId="13E51A5F" w14:textId="17EF9E43" w:rsidR="007631E9" w:rsidRPr="00B77E82" w:rsidRDefault="007631E9" w:rsidP="007631E9">
            <w:pPr>
              <w:spacing w:line="259" w:lineRule="auto"/>
              <w:rPr>
                <w:rFonts w:ascii="Poppins" w:hAnsi="Poppins"/>
                <w:color w:val="auto"/>
                <w:rPrChange w:id="4057" w:author="Stuart McLarnon (NESO)" w:date="2024-11-18T11:12:00Z">
                  <w:rPr>
                    <w:color w:val="auto"/>
                  </w:rPr>
                </w:rPrChange>
              </w:rPr>
            </w:pPr>
            <w:r w:rsidRPr="00B77E82">
              <w:rPr>
                <w:rFonts w:ascii="Poppins" w:hAnsi="Poppins"/>
                <w:color w:val="auto"/>
                <w:rPrChange w:id="4058" w:author="Stuart McLarnon (NESO)" w:date="2024-11-18T11:12:00Z">
                  <w:rPr>
                    <w:color w:val="auto"/>
                  </w:rPr>
                </w:rPrChange>
              </w:rPr>
              <w:t xml:space="preserve">As defined in the Glossary and Definitions of the </w:t>
            </w:r>
            <w:r w:rsidR="0039354D">
              <w:rPr>
                <w:rFonts w:ascii="Poppins" w:hAnsi="Poppins"/>
                <w:color w:val="auto"/>
                <w:rPrChange w:id="4059" w:author="Stuart McLarnon (NESO)" w:date="2024-11-18T11:12:00Z">
                  <w:rPr>
                    <w:color w:val="auto"/>
                  </w:rPr>
                </w:rPrChange>
              </w:rPr>
              <w:t>Grid Code</w:t>
            </w:r>
            <w:r w:rsidRPr="00B77E82">
              <w:rPr>
                <w:rFonts w:ascii="Poppins" w:hAnsi="Poppins"/>
                <w:color w:val="auto"/>
                <w:rPrChange w:id="4060" w:author="Stuart McLarnon (NESO)" w:date="2024-11-18T11:12:00Z">
                  <w:rPr>
                    <w:color w:val="auto"/>
                  </w:rPr>
                </w:rPrChange>
              </w:rPr>
              <w:t>.</w:t>
            </w:r>
          </w:p>
          <w:p w14:paraId="79745DAC" w14:textId="6FF70480" w:rsidR="007631E9" w:rsidRPr="00B77E82" w:rsidRDefault="007631E9" w:rsidP="007631E9">
            <w:pPr>
              <w:pStyle w:val="TableArial11"/>
              <w:rPr>
                <w:rFonts w:ascii="Poppins" w:hAnsi="Poppins"/>
                <w:rPrChange w:id="4061" w:author="Stuart McLarnon (NESO)" w:date="2024-11-18T11:12:00Z">
                  <w:rPr/>
                </w:rPrChange>
              </w:rPr>
            </w:pPr>
          </w:p>
        </w:tc>
      </w:tr>
      <w:tr w:rsidR="007631E9" w:rsidRPr="00B77E82" w14:paraId="70C86F07" w14:textId="77777777" w:rsidTr="00407FF3">
        <w:tc>
          <w:tcPr>
            <w:tcW w:w="2074" w:type="dxa"/>
          </w:tcPr>
          <w:p w14:paraId="4FAF0686" w14:textId="77777777" w:rsidR="007631E9" w:rsidRPr="00B77E82" w:rsidRDefault="007631E9" w:rsidP="007631E9">
            <w:pPr>
              <w:jc w:val="both"/>
              <w:rPr>
                <w:rFonts w:ascii="Poppins" w:hAnsi="Poppins"/>
                <w:color w:val="auto"/>
                <w:rPrChange w:id="4062" w:author="Stuart McLarnon (NESO)" w:date="2024-11-18T11:12:00Z">
                  <w:rPr>
                    <w:rFonts w:ascii="Arial" w:hAnsi="Arial"/>
                    <w:color w:val="auto"/>
                  </w:rPr>
                </w:rPrChange>
              </w:rPr>
            </w:pPr>
            <w:r w:rsidRPr="00B77E82">
              <w:rPr>
                <w:rFonts w:ascii="Poppins" w:hAnsi="Poppins"/>
                <w:color w:val="auto"/>
                <w:rPrChange w:id="4063" w:author="Stuart McLarnon (NESO)" w:date="2024-11-18T11:12:00Z">
                  <w:rPr>
                    <w:rFonts w:ascii="Arial" w:hAnsi="Arial"/>
                    <w:color w:val="auto"/>
                  </w:rPr>
                </w:rPrChange>
              </w:rPr>
              <w:t>HVDC System</w:t>
            </w:r>
          </w:p>
        </w:tc>
        <w:tc>
          <w:tcPr>
            <w:tcW w:w="4496" w:type="dxa"/>
          </w:tcPr>
          <w:p w14:paraId="7E489421" w14:textId="6773D887" w:rsidR="007631E9" w:rsidRPr="00B77E82" w:rsidRDefault="007631E9" w:rsidP="007631E9">
            <w:pPr>
              <w:spacing w:line="259" w:lineRule="auto"/>
              <w:rPr>
                <w:rFonts w:ascii="Poppins" w:hAnsi="Poppins"/>
                <w:color w:val="auto"/>
                <w:rPrChange w:id="4064" w:author="Stuart McLarnon (NESO)" w:date="2024-11-18T11:12:00Z">
                  <w:rPr>
                    <w:color w:val="auto"/>
                  </w:rPr>
                </w:rPrChange>
              </w:rPr>
            </w:pPr>
            <w:r w:rsidRPr="00B77E82">
              <w:rPr>
                <w:rFonts w:ascii="Poppins" w:hAnsi="Poppins"/>
                <w:color w:val="auto"/>
                <w:rPrChange w:id="4065" w:author="Stuart McLarnon (NESO)" w:date="2024-11-18T11:12:00Z">
                  <w:rPr>
                    <w:color w:val="auto"/>
                  </w:rPr>
                </w:rPrChange>
              </w:rPr>
              <w:t xml:space="preserve">As defined in the Glossary and Definitions of the </w:t>
            </w:r>
            <w:r w:rsidR="0039354D">
              <w:rPr>
                <w:rFonts w:ascii="Poppins" w:hAnsi="Poppins"/>
                <w:color w:val="auto"/>
                <w:rPrChange w:id="4066" w:author="Stuart McLarnon (NESO)" w:date="2024-11-18T11:12:00Z">
                  <w:rPr>
                    <w:color w:val="auto"/>
                  </w:rPr>
                </w:rPrChange>
              </w:rPr>
              <w:t>Grid Code</w:t>
            </w:r>
            <w:r w:rsidRPr="00B77E82">
              <w:rPr>
                <w:rFonts w:ascii="Poppins" w:hAnsi="Poppins"/>
                <w:color w:val="auto"/>
                <w:rPrChange w:id="4067" w:author="Stuart McLarnon (NESO)" w:date="2024-11-18T11:12:00Z">
                  <w:rPr>
                    <w:color w:val="auto"/>
                  </w:rPr>
                </w:rPrChange>
              </w:rPr>
              <w:t>.</w:t>
            </w:r>
          </w:p>
          <w:p w14:paraId="1E7B0701" w14:textId="77777777" w:rsidR="007631E9" w:rsidRPr="00B77E82" w:rsidRDefault="007631E9" w:rsidP="007631E9">
            <w:pPr>
              <w:jc w:val="both"/>
              <w:rPr>
                <w:rFonts w:ascii="Poppins" w:hAnsi="Poppins"/>
                <w:color w:val="auto"/>
                <w:rPrChange w:id="4068" w:author="Stuart McLarnon (NESO)" w:date="2024-11-18T11:12:00Z">
                  <w:rPr>
                    <w:rFonts w:ascii="Arial" w:hAnsi="Arial"/>
                    <w:color w:val="auto"/>
                  </w:rPr>
                </w:rPrChange>
              </w:rPr>
            </w:pPr>
          </w:p>
        </w:tc>
      </w:tr>
      <w:tr w:rsidR="007631E9" w:rsidRPr="00B77E82" w14:paraId="64E06130" w14:textId="77777777" w:rsidTr="00407FF3">
        <w:tc>
          <w:tcPr>
            <w:tcW w:w="2074" w:type="dxa"/>
          </w:tcPr>
          <w:p w14:paraId="54584C30" w14:textId="6DE1A9C0" w:rsidR="007631E9" w:rsidRPr="00B77E82" w:rsidRDefault="007631E9" w:rsidP="007631E9">
            <w:pPr>
              <w:jc w:val="both"/>
              <w:rPr>
                <w:rFonts w:ascii="Poppins" w:hAnsi="Poppins"/>
                <w:color w:val="auto"/>
                <w:rPrChange w:id="4069" w:author="Stuart McLarnon (NESO)" w:date="2024-11-18T11:12:00Z">
                  <w:rPr>
                    <w:rFonts w:ascii="Arial" w:hAnsi="Arial"/>
                    <w:color w:val="auto"/>
                  </w:rPr>
                </w:rPrChange>
              </w:rPr>
            </w:pPr>
            <w:r w:rsidRPr="00B77E82">
              <w:rPr>
                <w:rFonts w:ascii="Poppins" w:hAnsi="Poppins"/>
                <w:color w:val="auto"/>
                <w:rPrChange w:id="4070" w:author="Stuart McLarnon (NESO)" w:date="2024-11-18T11:12:00Z">
                  <w:rPr>
                    <w:rFonts w:ascii="Arial" w:hAnsi="Arial"/>
                    <w:color w:val="auto"/>
                  </w:rPr>
                </w:rPrChange>
              </w:rPr>
              <w:t>Local Joint Restoration Plan</w:t>
            </w:r>
          </w:p>
        </w:tc>
        <w:tc>
          <w:tcPr>
            <w:tcW w:w="4496" w:type="dxa"/>
          </w:tcPr>
          <w:p w14:paraId="19823E45" w14:textId="492439ED" w:rsidR="007631E9" w:rsidRPr="00B77E82" w:rsidRDefault="007631E9" w:rsidP="007631E9">
            <w:pPr>
              <w:spacing w:line="259" w:lineRule="auto"/>
              <w:rPr>
                <w:rFonts w:ascii="Poppins" w:hAnsi="Poppins"/>
                <w:color w:val="auto"/>
                <w:rPrChange w:id="4071" w:author="Stuart McLarnon (NESO)" w:date="2024-11-18T11:12:00Z">
                  <w:rPr>
                    <w:color w:val="auto"/>
                  </w:rPr>
                </w:rPrChange>
              </w:rPr>
            </w:pPr>
            <w:r w:rsidRPr="00B77E82">
              <w:rPr>
                <w:rFonts w:ascii="Poppins" w:hAnsi="Poppins"/>
                <w:color w:val="auto"/>
                <w:rPrChange w:id="4072" w:author="Stuart McLarnon (NESO)" w:date="2024-11-18T11:12:00Z">
                  <w:rPr>
                    <w:color w:val="auto"/>
                  </w:rPr>
                </w:rPrChange>
              </w:rPr>
              <w:t xml:space="preserve">As defined in the Glossary and Definitions of the </w:t>
            </w:r>
            <w:r w:rsidR="0039354D">
              <w:rPr>
                <w:rFonts w:ascii="Poppins" w:hAnsi="Poppins"/>
                <w:color w:val="auto"/>
                <w:rPrChange w:id="4073" w:author="Stuart McLarnon (NESO)" w:date="2024-11-18T11:12:00Z">
                  <w:rPr>
                    <w:color w:val="auto"/>
                  </w:rPr>
                </w:rPrChange>
              </w:rPr>
              <w:t>Grid Code</w:t>
            </w:r>
            <w:r w:rsidRPr="00B77E82">
              <w:rPr>
                <w:rFonts w:ascii="Poppins" w:hAnsi="Poppins"/>
                <w:color w:val="auto"/>
                <w:rPrChange w:id="4074" w:author="Stuart McLarnon (NESO)" w:date="2024-11-18T11:12:00Z">
                  <w:rPr>
                    <w:color w:val="auto"/>
                  </w:rPr>
                </w:rPrChange>
              </w:rPr>
              <w:t>.</w:t>
            </w:r>
          </w:p>
          <w:p w14:paraId="0AA4871F" w14:textId="7F3220B8" w:rsidR="007631E9" w:rsidRPr="00B77E82" w:rsidRDefault="007631E9" w:rsidP="007631E9">
            <w:pPr>
              <w:jc w:val="both"/>
              <w:rPr>
                <w:rFonts w:ascii="Poppins" w:hAnsi="Poppins"/>
                <w:color w:val="auto"/>
                <w:rPrChange w:id="4075" w:author="Stuart McLarnon (NESO)" w:date="2024-11-18T11:12:00Z">
                  <w:rPr>
                    <w:rFonts w:ascii="Arial" w:hAnsi="Arial"/>
                    <w:color w:val="auto"/>
                  </w:rPr>
                </w:rPrChange>
              </w:rPr>
            </w:pPr>
          </w:p>
        </w:tc>
      </w:tr>
      <w:tr w:rsidR="007631E9" w:rsidRPr="00B77E82" w14:paraId="114C6833" w14:textId="77777777" w:rsidTr="00407FF3">
        <w:tc>
          <w:tcPr>
            <w:tcW w:w="2074" w:type="dxa"/>
          </w:tcPr>
          <w:p w14:paraId="587E4A0D" w14:textId="3EF66AF1" w:rsidR="007631E9" w:rsidRPr="00B77E82" w:rsidRDefault="007631E9" w:rsidP="007631E9">
            <w:pPr>
              <w:jc w:val="both"/>
              <w:rPr>
                <w:rFonts w:ascii="Poppins" w:hAnsi="Poppins"/>
                <w:color w:val="auto"/>
                <w:rPrChange w:id="4076" w:author="Stuart McLarnon (NESO)" w:date="2024-11-18T11:12:00Z">
                  <w:rPr>
                    <w:rFonts w:ascii="Arial" w:hAnsi="Arial"/>
                    <w:color w:val="auto"/>
                  </w:rPr>
                </w:rPrChange>
              </w:rPr>
            </w:pPr>
            <w:r w:rsidRPr="00B77E82">
              <w:rPr>
                <w:rFonts w:ascii="Poppins" w:hAnsi="Poppins"/>
                <w:color w:val="auto"/>
                <w:rPrChange w:id="4077" w:author="Stuart McLarnon (NESO)" w:date="2024-11-18T11:12:00Z">
                  <w:rPr>
                    <w:rFonts w:ascii="Arial" w:hAnsi="Arial"/>
                    <w:color w:val="auto"/>
                  </w:rPr>
                </w:rPrChange>
              </w:rPr>
              <w:t>National Electricity Transmission System Security and Quality of Supply Standards or NETS SQSS</w:t>
            </w:r>
          </w:p>
        </w:tc>
        <w:tc>
          <w:tcPr>
            <w:tcW w:w="4496" w:type="dxa"/>
          </w:tcPr>
          <w:p w14:paraId="0E718648" w14:textId="20A0C04E" w:rsidR="007631E9" w:rsidRPr="00B77E82" w:rsidRDefault="007631E9" w:rsidP="007631E9">
            <w:pPr>
              <w:jc w:val="both"/>
              <w:rPr>
                <w:rFonts w:ascii="Poppins" w:hAnsi="Poppins"/>
                <w:color w:val="auto"/>
                <w:rPrChange w:id="4078" w:author="Stuart McLarnon (NESO)" w:date="2024-11-18T11:12:00Z">
                  <w:rPr>
                    <w:rFonts w:ascii="Arial" w:hAnsi="Arial"/>
                    <w:color w:val="auto"/>
                  </w:rPr>
                </w:rPrChange>
              </w:rPr>
            </w:pPr>
            <w:r w:rsidRPr="00B77E82">
              <w:rPr>
                <w:rFonts w:ascii="Poppins" w:hAnsi="Poppins"/>
                <w:color w:val="auto"/>
                <w:rPrChange w:id="4079" w:author="Stuart McLarnon (NESO)" w:date="2024-11-18T11:12:00Z">
                  <w:rPr>
                    <w:rFonts w:ascii="Arial" w:hAnsi="Arial"/>
                    <w:color w:val="auto"/>
                  </w:rPr>
                </w:rPrChange>
              </w:rPr>
              <w:t xml:space="preserve">The National Electricity Transmission System Security and Quality of Supply Standard as published on </w:t>
            </w:r>
            <w:del w:id="4080" w:author="Stuart McLarnon (NESO)" w:date="2024-11-18T11:12:00Z">
              <w:r w:rsidRPr="00835F95">
                <w:rPr>
                  <w:rFonts w:ascii="Arial" w:eastAsia="Times New Roman" w:hAnsi="Arial" w:cs="Times New Roman"/>
                  <w:snapToGrid w:val="0"/>
                  <w:color w:val="auto"/>
                </w:rPr>
                <w:delText>The National Grid ESO</w:delText>
              </w:r>
            </w:del>
            <w:ins w:id="4081" w:author="Stuart McLarnon (NESO)" w:date="2024-11-18T11:12:00Z">
              <w:r w:rsidR="00CE45B6">
                <w:rPr>
                  <w:rFonts w:ascii="Poppins" w:eastAsia="Times New Roman" w:hAnsi="Poppins" w:cs="Poppins"/>
                  <w:snapToGrid w:val="0"/>
                  <w:color w:val="auto"/>
                </w:rPr>
                <w:t>t</w:t>
              </w:r>
              <w:r w:rsidRPr="00B77E82">
                <w:rPr>
                  <w:rFonts w:ascii="Poppins" w:eastAsia="Times New Roman" w:hAnsi="Poppins" w:cs="Poppins"/>
                  <w:snapToGrid w:val="0"/>
                  <w:color w:val="auto"/>
                </w:rPr>
                <w:t xml:space="preserve">he </w:t>
              </w:r>
              <w:r w:rsidR="00C34B53">
                <w:rPr>
                  <w:rFonts w:ascii="Poppins" w:eastAsia="Times New Roman" w:hAnsi="Poppins" w:cs="Poppins"/>
                  <w:snapToGrid w:val="0"/>
                  <w:color w:val="auto"/>
                </w:rPr>
                <w:t>NESO</w:t>
              </w:r>
            </w:ins>
            <w:r w:rsidRPr="00B77E82">
              <w:rPr>
                <w:rFonts w:ascii="Poppins" w:hAnsi="Poppins"/>
                <w:color w:val="auto"/>
                <w:rPrChange w:id="4082" w:author="Stuart McLarnon (NESO)" w:date="2024-11-18T11:12:00Z">
                  <w:rPr>
                    <w:rFonts w:ascii="Arial" w:hAnsi="Arial"/>
                    <w:color w:val="auto"/>
                  </w:rPr>
                </w:rPrChange>
              </w:rPr>
              <w:t xml:space="preserve"> Website:</w:t>
            </w:r>
          </w:p>
          <w:p w14:paraId="51FE4441" w14:textId="77777777" w:rsidR="007631E9" w:rsidRPr="00B44C60" w:rsidRDefault="007631E9" w:rsidP="007631E9">
            <w:pPr>
              <w:jc w:val="both"/>
              <w:rPr>
                <w:del w:id="4083" w:author="Stuart McLarnon (NESO)" w:date="2024-11-18T11:12:00Z"/>
                <w:color w:val="7030A0"/>
              </w:rPr>
            </w:pPr>
          </w:p>
          <w:p w14:paraId="228D5C3D" w14:textId="77777777" w:rsidR="007631E9" w:rsidRPr="00B44C60" w:rsidRDefault="00CD297F" w:rsidP="007631E9">
            <w:pPr>
              <w:jc w:val="both"/>
              <w:rPr>
                <w:del w:id="4084" w:author="Stuart McLarnon (NESO)" w:date="2024-11-18T11:12:00Z"/>
                <w:color w:val="7030A0"/>
              </w:rPr>
            </w:pPr>
            <w:del w:id="4085" w:author="Stuart McLarnon (NESO)" w:date="2024-11-18T11:12:00Z">
              <w:r w:rsidRPr="00B44C60">
                <w:rPr>
                  <w:color w:val="7030A0"/>
                </w:rPr>
                <w:fldChar w:fldCharType="begin"/>
              </w:r>
              <w:r w:rsidRPr="00B44C60">
                <w:rPr>
                  <w:color w:val="7030A0"/>
                </w:rPr>
                <w:delInstrText>HYPERLINK "https://www.nationalgrideso.com/codes/security-and-quality-supply-standards?code-documents"</w:delInstrText>
              </w:r>
              <w:r w:rsidRPr="00B44C60">
                <w:rPr>
                  <w:color w:val="7030A0"/>
                </w:rPr>
              </w:r>
              <w:r w:rsidRPr="00B44C60">
                <w:rPr>
                  <w:color w:val="7030A0"/>
                </w:rPr>
                <w:fldChar w:fldCharType="separate"/>
              </w:r>
              <w:r w:rsidR="007631E9" w:rsidRPr="00B44C60">
                <w:rPr>
                  <w:rStyle w:val="Hyperlink"/>
                  <w:color w:val="7030A0"/>
                </w:rPr>
                <w:delText>https://www.nationalgrideso.com/codes/security-and-quality-supply-standards?code-documents</w:delText>
              </w:r>
              <w:r w:rsidRPr="00B44C60">
                <w:rPr>
                  <w:rStyle w:val="Hyperlink"/>
                  <w:color w:val="7030A0"/>
                </w:rPr>
                <w:fldChar w:fldCharType="end"/>
              </w:r>
            </w:del>
          </w:p>
          <w:p w14:paraId="7FEBBA06" w14:textId="3CEF6D39" w:rsidR="007631E9" w:rsidRPr="00B77E82" w:rsidRDefault="00CD297F" w:rsidP="006B5AC7">
            <w:pPr>
              <w:jc w:val="both"/>
              <w:rPr>
                <w:rFonts w:ascii="Poppins" w:hAnsi="Poppins"/>
                <w:color w:val="auto"/>
                <w:rPrChange w:id="4086" w:author="Stuart McLarnon (NESO)" w:date="2024-11-18T11:12:00Z">
                  <w:rPr>
                    <w:color w:val="auto"/>
                  </w:rPr>
                </w:rPrChange>
              </w:rPr>
            </w:pPr>
            <w:ins w:id="4087" w:author="Stuart McLarnon (NESO)" w:date="2024-11-18T11:12:00Z">
              <w:r w:rsidRPr="00B44C60">
                <w:rPr>
                  <w:color w:val="7030A0"/>
                </w:rPr>
                <w:fldChar w:fldCharType="begin"/>
              </w:r>
              <w:r w:rsidRPr="00B44C60">
                <w:rPr>
                  <w:color w:val="7030A0"/>
                </w:rPr>
                <w:instrText>HYPERLINK "https://urldefense.com/v3/__https:/neso.energy/industry-information/codes/security-and-quality-supply-standard-sqss/sqss-code-documents__;!!B3hxM_NYsQ!w5G44GxLZiQzUPslaQ8Tsf8LWLXOEAJh7_y0radnsDuq6MGNqTOCd1ueDqvIppYTJBMNXfTAWBFpG2hKfITtEpC231w0Cv-6$"</w:instrText>
              </w:r>
              <w:r w:rsidRPr="00B44C60">
                <w:rPr>
                  <w:color w:val="7030A0"/>
                </w:rPr>
              </w:r>
              <w:r w:rsidRPr="00B44C60">
                <w:rPr>
                  <w:color w:val="7030A0"/>
                </w:rPr>
                <w:fldChar w:fldCharType="separate"/>
              </w:r>
              <w:r w:rsidR="006B5AC7" w:rsidRPr="00B44C60">
                <w:rPr>
                  <w:rStyle w:val="Hyperlink"/>
                  <w:rFonts w:ascii="Poppins" w:hAnsi="Poppins" w:cs="Poppins"/>
                  <w:color w:val="7030A0"/>
                </w:rPr>
                <w:t>https://neso.energy/industry-information/codes/security-and-quality-supply-standard-sqss/sqss-code-documents</w:t>
              </w:r>
              <w:r w:rsidRPr="00B44C60">
                <w:rPr>
                  <w:rStyle w:val="Hyperlink"/>
                  <w:rFonts w:ascii="Poppins" w:hAnsi="Poppins" w:cs="Poppins"/>
                  <w:color w:val="7030A0"/>
                </w:rPr>
                <w:fldChar w:fldCharType="end"/>
              </w:r>
            </w:ins>
          </w:p>
        </w:tc>
      </w:tr>
      <w:tr w:rsidR="007631E9" w:rsidRPr="00B77E82" w14:paraId="06AF7151" w14:textId="77777777" w:rsidTr="00407FF3">
        <w:tc>
          <w:tcPr>
            <w:tcW w:w="2074" w:type="dxa"/>
          </w:tcPr>
          <w:p w14:paraId="34383429" w14:textId="241855D8" w:rsidR="007631E9" w:rsidRPr="00B77E82" w:rsidRDefault="007631E9" w:rsidP="007631E9">
            <w:pPr>
              <w:jc w:val="both"/>
              <w:rPr>
                <w:rFonts w:ascii="Poppins" w:hAnsi="Poppins"/>
                <w:color w:val="auto"/>
                <w:rPrChange w:id="4088" w:author="Stuart McLarnon (NESO)" w:date="2024-11-18T11:12:00Z">
                  <w:rPr>
                    <w:rFonts w:ascii="Arial" w:hAnsi="Arial"/>
                    <w:color w:val="auto"/>
                  </w:rPr>
                </w:rPrChange>
              </w:rPr>
            </w:pPr>
            <w:del w:id="4089" w:author="Stuart McLarnon (NESO)" w:date="2024-11-18T11:12:00Z">
              <w:r w:rsidRPr="003C4D37">
                <w:rPr>
                  <w:rFonts w:ascii="Arial" w:eastAsia="Times New Roman" w:hAnsi="Arial" w:cs="Times New Roman"/>
                  <w:snapToGrid w:val="0"/>
                  <w:color w:val="auto"/>
                </w:rPr>
                <w:delText>NGESO</w:delText>
              </w:r>
            </w:del>
            <w:ins w:id="4090" w:author="Stuart McLarnon (NESO)" w:date="2024-11-18T11:12:00Z">
              <w:r w:rsidRPr="00B77E82">
                <w:rPr>
                  <w:rFonts w:ascii="Poppins" w:eastAsia="Times New Roman" w:hAnsi="Poppins" w:cs="Poppins"/>
                  <w:snapToGrid w:val="0"/>
                  <w:color w:val="auto"/>
                </w:rPr>
                <w:t>NESO</w:t>
              </w:r>
            </w:ins>
          </w:p>
        </w:tc>
        <w:tc>
          <w:tcPr>
            <w:tcW w:w="4496" w:type="dxa"/>
          </w:tcPr>
          <w:p w14:paraId="0A8AB787" w14:textId="33E68A70" w:rsidR="007631E9" w:rsidRPr="00B77E82" w:rsidRDefault="007631E9" w:rsidP="007631E9">
            <w:pPr>
              <w:jc w:val="both"/>
              <w:rPr>
                <w:rFonts w:ascii="Poppins" w:hAnsi="Poppins"/>
                <w:color w:val="auto"/>
                <w:rPrChange w:id="4091" w:author="Stuart McLarnon (NESO)" w:date="2024-11-18T11:12:00Z">
                  <w:rPr>
                    <w:rFonts w:ascii="Arial" w:hAnsi="Arial"/>
                    <w:color w:val="auto"/>
                  </w:rPr>
                </w:rPrChange>
              </w:rPr>
            </w:pPr>
            <w:r w:rsidRPr="00B77E82">
              <w:rPr>
                <w:rFonts w:ascii="Poppins" w:hAnsi="Poppins"/>
                <w:color w:val="auto"/>
                <w:rPrChange w:id="4092" w:author="Stuart McLarnon (NESO)" w:date="2024-11-18T11:12:00Z">
                  <w:rPr>
                    <w:rFonts w:ascii="Arial" w:hAnsi="Arial"/>
                    <w:color w:val="auto"/>
                  </w:rPr>
                </w:rPrChange>
              </w:rPr>
              <w:t xml:space="preserve">The National </w:t>
            </w:r>
            <w:del w:id="4093" w:author="Stuart McLarnon (NESO)" w:date="2024-11-18T11:12:00Z">
              <w:r w:rsidRPr="006659AE">
                <w:rPr>
                  <w:rFonts w:ascii="Arial" w:eastAsia="Times New Roman" w:hAnsi="Arial" w:cs="Times New Roman"/>
                  <w:snapToGrid w:val="0"/>
                  <w:color w:val="auto"/>
                </w:rPr>
                <w:delText>Electricity Transmission</w:delText>
              </w:r>
            </w:del>
            <w:ins w:id="4094" w:author="Stuart McLarnon (NESO)" w:date="2024-11-18T11:12:00Z">
              <w:r w:rsidRPr="00B77E82">
                <w:rPr>
                  <w:rFonts w:ascii="Poppins" w:eastAsia="Times New Roman" w:hAnsi="Poppins" w:cs="Poppins"/>
                  <w:snapToGrid w:val="0"/>
                  <w:color w:val="auto"/>
                </w:rPr>
                <w:t>E</w:t>
              </w:r>
              <w:r w:rsidR="00C47A67">
                <w:rPr>
                  <w:rFonts w:ascii="Poppins" w:eastAsia="Times New Roman" w:hAnsi="Poppins" w:cs="Poppins"/>
                  <w:snapToGrid w:val="0"/>
                  <w:color w:val="auto"/>
                </w:rPr>
                <w:t>nergy</w:t>
              </w:r>
            </w:ins>
            <w:r w:rsidRPr="00B77E82">
              <w:rPr>
                <w:rFonts w:ascii="Poppins" w:hAnsi="Poppins"/>
                <w:color w:val="auto"/>
                <w:rPrChange w:id="4095" w:author="Stuart McLarnon (NESO)" w:date="2024-11-18T11:12:00Z">
                  <w:rPr>
                    <w:rFonts w:ascii="Arial" w:hAnsi="Arial"/>
                    <w:color w:val="auto"/>
                  </w:rPr>
                </w:rPrChange>
              </w:rPr>
              <w:t xml:space="preserve"> System Operator is responsible for operating the Onshore Transmission System and, where owned by Offshore Transmission Licensees, Offshore Transmission Systems.</w:t>
            </w:r>
            <w:r w:rsidR="00C47A67">
              <w:rPr>
                <w:rFonts w:ascii="Poppins" w:hAnsi="Poppins"/>
                <w:color w:val="auto"/>
                <w:rPrChange w:id="4096" w:author="Stuart McLarnon (NESO)" w:date="2024-11-18T11:12:00Z">
                  <w:rPr>
                    <w:rFonts w:ascii="Arial" w:hAnsi="Arial"/>
                    <w:color w:val="auto"/>
                  </w:rPr>
                </w:rPrChange>
              </w:rPr>
              <w:t xml:space="preserve"> </w:t>
            </w:r>
            <w:del w:id="4097" w:author="Stuart McLarnon (NESO)" w:date="2024-11-18T11:12:00Z">
              <w:r w:rsidRPr="006659AE">
                <w:rPr>
                  <w:rFonts w:ascii="Arial" w:eastAsia="Times New Roman" w:hAnsi="Arial" w:cs="Times New Roman"/>
                  <w:snapToGrid w:val="0"/>
                  <w:color w:val="auto"/>
                </w:rPr>
                <w:delText xml:space="preserve"> </w:delText>
              </w:r>
            </w:del>
            <w:r w:rsidRPr="00B77E82">
              <w:rPr>
                <w:rFonts w:ascii="Poppins" w:hAnsi="Poppins"/>
                <w:color w:val="auto"/>
                <w:rPrChange w:id="4098" w:author="Stuart McLarnon (NESO)" w:date="2024-11-18T11:12:00Z">
                  <w:rPr>
                    <w:rFonts w:ascii="Arial" w:hAnsi="Arial"/>
                    <w:color w:val="auto"/>
                  </w:rPr>
                </w:rPrChange>
              </w:rPr>
              <w:t xml:space="preserve">The </w:t>
            </w:r>
            <w:del w:id="4099" w:author="Stuart McLarnon (NESO)" w:date="2024-11-18T11:12:00Z">
              <w:r w:rsidRPr="006659AE">
                <w:rPr>
                  <w:rFonts w:ascii="Arial" w:hAnsi="Arial"/>
                  <w:color w:val="auto"/>
                </w:rPr>
                <w:delText>NGESO</w:delText>
              </w:r>
            </w:del>
            <w:ins w:id="4100" w:author="Stuart McLarnon (NESO)" w:date="2024-11-18T11:12:00Z">
              <w:r w:rsidR="00C47A67">
                <w:rPr>
                  <w:rFonts w:ascii="Poppins" w:eastAsia="Times New Roman" w:hAnsi="Poppins" w:cs="Poppins"/>
                  <w:snapToGrid w:val="0"/>
                  <w:color w:val="auto"/>
                </w:rPr>
                <w:t>system operator</w:t>
              </w:r>
            </w:ins>
            <w:r w:rsidRPr="00B77E82">
              <w:rPr>
                <w:rFonts w:ascii="Poppins" w:hAnsi="Poppins"/>
                <w:color w:val="auto"/>
                <w:rPrChange w:id="4101" w:author="Stuart McLarnon (NESO)" w:date="2024-11-18T11:12:00Z">
                  <w:rPr>
                    <w:rFonts w:ascii="Arial" w:hAnsi="Arial"/>
                    <w:color w:val="auto"/>
                  </w:rPr>
                </w:rPrChange>
              </w:rPr>
              <w:t xml:space="preserve"> for Great Britain is currently </w:t>
            </w:r>
            <w:del w:id="4102" w:author="Stuart McLarnon (NESO)" w:date="2024-11-18T11:12:00Z">
              <w:r w:rsidRPr="006659AE">
                <w:rPr>
                  <w:rFonts w:ascii="Arial" w:eastAsia="Times New Roman" w:hAnsi="Arial" w:cs="Times New Roman"/>
                  <w:snapToGrid w:val="0"/>
                  <w:color w:val="auto"/>
                </w:rPr>
                <w:delText>National Grid Electricity System Operator</w:delText>
              </w:r>
            </w:del>
            <w:ins w:id="4103" w:author="Stuart McLarnon (NESO)" w:date="2024-11-18T11:12:00Z">
              <w:r w:rsidR="00C34B53">
                <w:rPr>
                  <w:rFonts w:ascii="Poppins" w:eastAsia="Times New Roman" w:hAnsi="Poppins" w:cs="Poppins"/>
                  <w:snapToGrid w:val="0"/>
                  <w:color w:val="auto"/>
                </w:rPr>
                <w:t>NESO</w:t>
              </w:r>
            </w:ins>
            <w:r w:rsidRPr="00B77E82">
              <w:rPr>
                <w:rFonts w:ascii="Poppins" w:hAnsi="Poppins"/>
                <w:color w:val="auto"/>
                <w:rPrChange w:id="4104" w:author="Stuart McLarnon (NESO)" w:date="2024-11-18T11:12:00Z">
                  <w:rPr>
                    <w:rFonts w:ascii="Arial" w:hAnsi="Arial"/>
                    <w:color w:val="auto"/>
                  </w:rPr>
                </w:rPrChange>
              </w:rPr>
              <w:t>.</w:t>
            </w:r>
          </w:p>
        </w:tc>
      </w:tr>
      <w:tr w:rsidR="007631E9" w:rsidRPr="00B77E82" w14:paraId="457575A8" w14:textId="77777777" w:rsidTr="00407FF3">
        <w:trPr>
          <w:trHeight w:val="581"/>
        </w:trPr>
        <w:tc>
          <w:tcPr>
            <w:tcW w:w="2074" w:type="dxa"/>
          </w:tcPr>
          <w:p w14:paraId="139AD78B" w14:textId="77777777" w:rsidR="007631E9" w:rsidRPr="00B77E82" w:rsidRDefault="007631E9" w:rsidP="007631E9">
            <w:pPr>
              <w:jc w:val="both"/>
              <w:rPr>
                <w:rFonts w:ascii="Poppins" w:hAnsi="Poppins"/>
                <w:color w:val="auto"/>
                <w:rPrChange w:id="4105" w:author="Stuart McLarnon (NESO)" w:date="2024-11-18T11:12:00Z">
                  <w:rPr>
                    <w:rFonts w:ascii="Arial" w:hAnsi="Arial"/>
                    <w:color w:val="auto"/>
                  </w:rPr>
                </w:rPrChange>
              </w:rPr>
            </w:pPr>
            <w:r w:rsidRPr="00B77E82">
              <w:rPr>
                <w:rFonts w:ascii="Poppins" w:hAnsi="Poppins"/>
                <w:color w:val="auto"/>
                <w:rPrChange w:id="4106" w:author="Stuart McLarnon (NESO)" w:date="2024-11-18T11:12:00Z">
                  <w:rPr>
                    <w:rFonts w:ascii="Arial" w:hAnsi="Arial"/>
                    <w:color w:val="auto"/>
                  </w:rPr>
                </w:rPrChange>
              </w:rPr>
              <w:t>Non-Embedded Customer</w:t>
            </w:r>
          </w:p>
        </w:tc>
        <w:tc>
          <w:tcPr>
            <w:tcW w:w="4496" w:type="dxa"/>
          </w:tcPr>
          <w:p w14:paraId="0DA9C84A" w14:textId="5D07C7FF" w:rsidR="007631E9" w:rsidRPr="00B77E82" w:rsidRDefault="007631E9" w:rsidP="00407FF3">
            <w:pPr>
              <w:spacing w:line="259" w:lineRule="auto"/>
              <w:rPr>
                <w:rFonts w:ascii="Poppins" w:hAnsi="Poppins"/>
                <w:color w:val="auto"/>
                <w:rPrChange w:id="4107" w:author="Stuart McLarnon (NESO)" w:date="2024-11-18T11:12:00Z">
                  <w:rPr>
                    <w:rFonts w:ascii="Arial" w:hAnsi="Arial"/>
                    <w:color w:val="auto"/>
                  </w:rPr>
                </w:rPrChange>
              </w:rPr>
            </w:pPr>
            <w:r w:rsidRPr="00B77E82">
              <w:rPr>
                <w:rFonts w:ascii="Poppins" w:hAnsi="Poppins"/>
                <w:color w:val="auto"/>
                <w:rPrChange w:id="4108" w:author="Stuart McLarnon (NESO)" w:date="2024-11-18T11:12:00Z">
                  <w:rPr>
                    <w:color w:val="auto"/>
                  </w:rPr>
                </w:rPrChange>
              </w:rPr>
              <w:t xml:space="preserve">As defined in the Glossary and Definitions of the </w:t>
            </w:r>
            <w:r w:rsidR="0039354D">
              <w:rPr>
                <w:rFonts w:ascii="Poppins" w:hAnsi="Poppins"/>
                <w:color w:val="auto"/>
                <w:rPrChange w:id="4109" w:author="Stuart McLarnon (NESO)" w:date="2024-11-18T11:12:00Z">
                  <w:rPr>
                    <w:color w:val="auto"/>
                  </w:rPr>
                </w:rPrChange>
              </w:rPr>
              <w:t>Grid Code</w:t>
            </w:r>
            <w:r w:rsidRPr="00B77E82">
              <w:rPr>
                <w:rFonts w:ascii="Poppins" w:hAnsi="Poppins"/>
                <w:color w:val="auto"/>
                <w:rPrChange w:id="4110" w:author="Stuart McLarnon (NESO)" w:date="2024-11-18T11:12:00Z">
                  <w:rPr>
                    <w:color w:val="auto"/>
                  </w:rPr>
                </w:rPrChange>
              </w:rPr>
              <w:t>.</w:t>
            </w:r>
          </w:p>
        </w:tc>
      </w:tr>
      <w:tr w:rsidR="007631E9" w:rsidRPr="00B77E82" w14:paraId="535EB40B" w14:textId="77777777" w:rsidTr="00407FF3">
        <w:tc>
          <w:tcPr>
            <w:tcW w:w="2074" w:type="dxa"/>
          </w:tcPr>
          <w:p w14:paraId="462F7F67" w14:textId="77777777" w:rsidR="007631E9" w:rsidRPr="00B77E82" w:rsidRDefault="007631E9" w:rsidP="007631E9">
            <w:pPr>
              <w:jc w:val="both"/>
              <w:rPr>
                <w:rFonts w:ascii="Poppins" w:hAnsi="Poppins"/>
                <w:color w:val="auto"/>
                <w:rPrChange w:id="4111" w:author="Stuart McLarnon (NESO)" w:date="2024-11-18T11:12:00Z">
                  <w:rPr>
                    <w:rFonts w:ascii="Arial" w:hAnsi="Arial"/>
                    <w:color w:val="auto"/>
                  </w:rPr>
                </w:rPrChange>
              </w:rPr>
            </w:pPr>
            <w:r w:rsidRPr="00B77E82">
              <w:rPr>
                <w:rFonts w:ascii="Poppins" w:hAnsi="Poppins"/>
                <w:color w:val="auto"/>
                <w:rPrChange w:id="4112" w:author="Stuart McLarnon (NESO)" w:date="2024-11-18T11:12:00Z">
                  <w:rPr>
                    <w:rFonts w:ascii="Arial" w:hAnsi="Arial"/>
                    <w:color w:val="auto"/>
                  </w:rPr>
                </w:rPrChange>
              </w:rPr>
              <w:t>Partial Shutdown</w:t>
            </w:r>
          </w:p>
        </w:tc>
        <w:tc>
          <w:tcPr>
            <w:tcW w:w="4496" w:type="dxa"/>
          </w:tcPr>
          <w:p w14:paraId="369EB389" w14:textId="52DE6B52" w:rsidR="007631E9" w:rsidRPr="00B77E82" w:rsidRDefault="007631E9" w:rsidP="007631E9">
            <w:pPr>
              <w:spacing w:line="259" w:lineRule="auto"/>
              <w:rPr>
                <w:rFonts w:ascii="Poppins" w:hAnsi="Poppins"/>
                <w:color w:val="auto"/>
                <w:rPrChange w:id="4113" w:author="Stuart McLarnon (NESO)" w:date="2024-11-18T11:12:00Z">
                  <w:rPr>
                    <w:color w:val="auto"/>
                  </w:rPr>
                </w:rPrChange>
              </w:rPr>
            </w:pPr>
            <w:r w:rsidRPr="00B77E82">
              <w:rPr>
                <w:rFonts w:ascii="Poppins" w:hAnsi="Poppins"/>
                <w:color w:val="auto"/>
                <w:rPrChange w:id="4114" w:author="Stuart McLarnon (NESO)" w:date="2024-11-18T11:12:00Z">
                  <w:rPr>
                    <w:color w:val="auto"/>
                  </w:rPr>
                </w:rPrChange>
              </w:rPr>
              <w:t xml:space="preserve">As defined in the Glossary and Definitions of the </w:t>
            </w:r>
            <w:r w:rsidR="0039354D">
              <w:rPr>
                <w:rFonts w:ascii="Poppins" w:hAnsi="Poppins"/>
                <w:color w:val="auto"/>
                <w:rPrChange w:id="4115" w:author="Stuart McLarnon (NESO)" w:date="2024-11-18T11:12:00Z">
                  <w:rPr>
                    <w:color w:val="auto"/>
                  </w:rPr>
                </w:rPrChange>
              </w:rPr>
              <w:t>Grid Code</w:t>
            </w:r>
            <w:r w:rsidRPr="00B77E82">
              <w:rPr>
                <w:rFonts w:ascii="Poppins" w:hAnsi="Poppins"/>
                <w:color w:val="auto"/>
                <w:rPrChange w:id="4116" w:author="Stuart McLarnon (NESO)" w:date="2024-11-18T11:12:00Z">
                  <w:rPr>
                    <w:color w:val="auto"/>
                  </w:rPr>
                </w:rPrChange>
              </w:rPr>
              <w:t>.</w:t>
            </w:r>
          </w:p>
          <w:p w14:paraId="15C22052" w14:textId="77777777" w:rsidR="007631E9" w:rsidRPr="00B77E82" w:rsidRDefault="007631E9" w:rsidP="007631E9">
            <w:pPr>
              <w:jc w:val="both"/>
              <w:rPr>
                <w:rFonts w:ascii="Poppins" w:hAnsi="Poppins"/>
                <w:color w:val="auto"/>
                <w:rPrChange w:id="4117" w:author="Stuart McLarnon (NESO)" w:date="2024-11-18T11:12:00Z">
                  <w:rPr>
                    <w:rFonts w:ascii="Arial" w:hAnsi="Arial"/>
                    <w:color w:val="auto"/>
                  </w:rPr>
                </w:rPrChange>
              </w:rPr>
            </w:pPr>
          </w:p>
        </w:tc>
      </w:tr>
      <w:tr w:rsidR="007631E9" w:rsidRPr="00B77E82" w14:paraId="4B5BAF42" w14:textId="77777777" w:rsidTr="00407FF3">
        <w:tc>
          <w:tcPr>
            <w:tcW w:w="2074" w:type="dxa"/>
          </w:tcPr>
          <w:p w14:paraId="732DE40F" w14:textId="77777777" w:rsidR="007631E9" w:rsidRPr="00B77E82" w:rsidRDefault="007631E9" w:rsidP="007631E9">
            <w:pPr>
              <w:jc w:val="both"/>
              <w:rPr>
                <w:rFonts w:ascii="Poppins" w:hAnsi="Poppins"/>
                <w:color w:val="auto"/>
                <w:rPrChange w:id="4118" w:author="Stuart McLarnon (NESO)" w:date="2024-11-18T11:12:00Z">
                  <w:rPr>
                    <w:rFonts w:ascii="Arial" w:hAnsi="Arial"/>
                    <w:color w:val="auto"/>
                  </w:rPr>
                </w:rPrChange>
              </w:rPr>
            </w:pPr>
            <w:r w:rsidRPr="00B77E82">
              <w:rPr>
                <w:rFonts w:ascii="Poppins" w:hAnsi="Poppins"/>
                <w:color w:val="auto"/>
                <w:rPrChange w:id="4119" w:author="Stuart McLarnon (NESO)" w:date="2024-11-18T11:12:00Z">
                  <w:rPr>
                    <w:rFonts w:ascii="Arial" w:hAnsi="Arial"/>
                    <w:color w:val="auto"/>
                  </w:rPr>
                </w:rPrChange>
              </w:rPr>
              <w:t>Power Generating Module</w:t>
            </w:r>
          </w:p>
        </w:tc>
        <w:tc>
          <w:tcPr>
            <w:tcW w:w="4496" w:type="dxa"/>
          </w:tcPr>
          <w:p w14:paraId="735FE7CB" w14:textId="48A6B155" w:rsidR="007631E9" w:rsidRPr="00B77E82" w:rsidRDefault="007631E9" w:rsidP="007631E9">
            <w:pPr>
              <w:spacing w:line="259" w:lineRule="auto"/>
              <w:rPr>
                <w:rFonts w:ascii="Poppins" w:hAnsi="Poppins"/>
                <w:color w:val="auto"/>
                <w:rPrChange w:id="4120" w:author="Stuart McLarnon (NESO)" w:date="2024-11-18T11:12:00Z">
                  <w:rPr>
                    <w:color w:val="auto"/>
                  </w:rPr>
                </w:rPrChange>
              </w:rPr>
            </w:pPr>
            <w:r w:rsidRPr="00B77E82">
              <w:rPr>
                <w:rFonts w:ascii="Poppins" w:hAnsi="Poppins"/>
                <w:color w:val="auto"/>
                <w:rPrChange w:id="4121" w:author="Stuart McLarnon (NESO)" w:date="2024-11-18T11:12:00Z">
                  <w:rPr>
                    <w:color w:val="auto"/>
                  </w:rPr>
                </w:rPrChange>
              </w:rPr>
              <w:t xml:space="preserve">As defined in the Glossary and Definitions of the </w:t>
            </w:r>
            <w:r w:rsidR="0039354D">
              <w:rPr>
                <w:rFonts w:ascii="Poppins" w:hAnsi="Poppins"/>
                <w:color w:val="auto"/>
                <w:rPrChange w:id="4122" w:author="Stuart McLarnon (NESO)" w:date="2024-11-18T11:12:00Z">
                  <w:rPr>
                    <w:color w:val="auto"/>
                  </w:rPr>
                </w:rPrChange>
              </w:rPr>
              <w:t>Grid Code</w:t>
            </w:r>
            <w:r w:rsidRPr="00B77E82">
              <w:rPr>
                <w:rFonts w:ascii="Poppins" w:hAnsi="Poppins"/>
                <w:color w:val="auto"/>
                <w:rPrChange w:id="4123" w:author="Stuart McLarnon (NESO)" w:date="2024-11-18T11:12:00Z">
                  <w:rPr>
                    <w:color w:val="auto"/>
                  </w:rPr>
                </w:rPrChange>
              </w:rPr>
              <w:t>.</w:t>
            </w:r>
          </w:p>
          <w:p w14:paraId="1B8EABA6" w14:textId="77777777" w:rsidR="007631E9" w:rsidRPr="00B77E82" w:rsidRDefault="007631E9" w:rsidP="007631E9">
            <w:pPr>
              <w:jc w:val="both"/>
              <w:rPr>
                <w:rFonts w:ascii="Poppins" w:hAnsi="Poppins"/>
                <w:color w:val="auto"/>
                <w:rPrChange w:id="4124" w:author="Stuart McLarnon (NESO)" w:date="2024-11-18T11:12:00Z">
                  <w:rPr>
                    <w:rFonts w:ascii="Arial" w:hAnsi="Arial"/>
                    <w:color w:val="auto"/>
                  </w:rPr>
                </w:rPrChange>
              </w:rPr>
            </w:pPr>
          </w:p>
        </w:tc>
      </w:tr>
      <w:tr w:rsidR="007631E9" w:rsidRPr="00B77E82" w14:paraId="12793FFB" w14:textId="77777777" w:rsidTr="00407FF3">
        <w:tc>
          <w:tcPr>
            <w:tcW w:w="2074" w:type="dxa"/>
          </w:tcPr>
          <w:p w14:paraId="175F5A69" w14:textId="77777777" w:rsidR="007631E9" w:rsidRPr="00B77E82" w:rsidRDefault="007631E9" w:rsidP="007631E9">
            <w:pPr>
              <w:jc w:val="both"/>
              <w:rPr>
                <w:rFonts w:ascii="Poppins" w:hAnsi="Poppins"/>
                <w:color w:val="auto"/>
                <w:rPrChange w:id="4125" w:author="Stuart McLarnon (NESO)" w:date="2024-11-18T11:12:00Z">
                  <w:rPr>
                    <w:rFonts w:ascii="Arial" w:hAnsi="Arial"/>
                    <w:color w:val="auto"/>
                  </w:rPr>
                </w:rPrChange>
              </w:rPr>
            </w:pPr>
            <w:r w:rsidRPr="00B77E82">
              <w:rPr>
                <w:rFonts w:ascii="Poppins" w:hAnsi="Poppins"/>
                <w:color w:val="auto"/>
                <w:rPrChange w:id="4126" w:author="Stuart McLarnon (NESO)" w:date="2024-11-18T11:12:00Z">
                  <w:rPr>
                    <w:rFonts w:ascii="Arial" w:hAnsi="Arial"/>
                    <w:color w:val="auto"/>
                  </w:rPr>
                </w:rPrChange>
              </w:rPr>
              <w:t>Power Island</w:t>
            </w:r>
          </w:p>
        </w:tc>
        <w:tc>
          <w:tcPr>
            <w:tcW w:w="4496" w:type="dxa"/>
          </w:tcPr>
          <w:p w14:paraId="3DF87B87" w14:textId="6BE988A2" w:rsidR="007631E9" w:rsidRPr="00B77E82" w:rsidRDefault="007631E9" w:rsidP="007631E9">
            <w:pPr>
              <w:spacing w:line="259" w:lineRule="auto"/>
              <w:rPr>
                <w:rFonts w:ascii="Poppins" w:hAnsi="Poppins"/>
                <w:color w:val="auto"/>
                <w:rPrChange w:id="4127" w:author="Stuart McLarnon (NESO)" w:date="2024-11-18T11:12:00Z">
                  <w:rPr>
                    <w:color w:val="auto"/>
                  </w:rPr>
                </w:rPrChange>
              </w:rPr>
            </w:pPr>
            <w:r w:rsidRPr="00B77E82">
              <w:rPr>
                <w:rFonts w:ascii="Poppins" w:hAnsi="Poppins"/>
                <w:color w:val="auto"/>
                <w:rPrChange w:id="4128" w:author="Stuart McLarnon (NESO)" w:date="2024-11-18T11:12:00Z">
                  <w:rPr>
                    <w:color w:val="auto"/>
                  </w:rPr>
                </w:rPrChange>
              </w:rPr>
              <w:t xml:space="preserve">As defined in the Glossary and Definitions of the </w:t>
            </w:r>
            <w:r w:rsidR="0039354D">
              <w:rPr>
                <w:rFonts w:ascii="Poppins" w:hAnsi="Poppins"/>
                <w:color w:val="auto"/>
                <w:rPrChange w:id="4129" w:author="Stuart McLarnon (NESO)" w:date="2024-11-18T11:12:00Z">
                  <w:rPr>
                    <w:color w:val="auto"/>
                  </w:rPr>
                </w:rPrChange>
              </w:rPr>
              <w:t>Grid Code</w:t>
            </w:r>
            <w:r w:rsidRPr="00B77E82">
              <w:rPr>
                <w:rFonts w:ascii="Poppins" w:hAnsi="Poppins"/>
                <w:color w:val="auto"/>
                <w:rPrChange w:id="4130" w:author="Stuart McLarnon (NESO)" w:date="2024-11-18T11:12:00Z">
                  <w:rPr>
                    <w:color w:val="auto"/>
                  </w:rPr>
                </w:rPrChange>
              </w:rPr>
              <w:t>.</w:t>
            </w:r>
          </w:p>
          <w:p w14:paraId="401C230B" w14:textId="4D815BDD" w:rsidR="007631E9" w:rsidRPr="00B77E82" w:rsidRDefault="007631E9" w:rsidP="007631E9">
            <w:pPr>
              <w:jc w:val="both"/>
              <w:rPr>
                <w:rFonts w:ascii="Poppins" w:hAnsi="Poppins"/>
                <w:color w:val="auto"/>
                <w:rPrChange w:id="4131" w:author="Stuart McLarnon (NESO)" w:date="2024-11-18T11:12:00Z">
                  <w:rPr>
                    <w:rFonts w:ascii="Arial" w:hAnsi="Arial"/>
                    <w:color w:val="auto"/>
                  </w:rPr>
                </w:rPrChange>
              </w:rPr>
            </w:pPr>
          </w:p>
        </w:tc>
      </w:tr>
      <w:tr w:rsidR="007631E9" w:rsidRPr="00B77E82" w14:paraId="78C0D093" w14:textId="77777777" w:rsidTr="00407FF3">
        <w:trPr>
          <w:trHeight w:val="675"/>
        </w:trPr>
        <w:tc>
          <w:tcPr>
            <w:tcW w:w="2074" w:type="dxa"/>
          </w:tcPr>
          <w:p w14:paraId="509831A3" w14:textId="77777777" w:rsidR="007631E9" w:rsidRPr="00B77E82" w:rsidRDefault="007631E9" w:rsidP="007631E9">
            <w:pPr>
              <w:jc w:val="both"/>
              <w:rPr>
                <w:rFonts w:ascii="Poppins" w:hAnsi="Poppins"/>
                <w:color w:val="auto"/>
                <w:rPrChange w:id="4132" w:author="Stuart McLarnon (NESO)" w:date="2024-11-18T11:12:00Z">
                  <w:rPr>
                    <w:rFonts w:ascii="Arial" w:hAnsi="Arial"/>
                    <w:color w:val="auto"/>
                  </w:rPr>
                </w:rPrChange>
              </w:rPr>
            </w:pPr>
            <w:r w:rsidRPr="00B77E82">
              <w:rPr>
                <w:rFonts w:ascii="Poppins" w:hAnsi="Poppins"/>
                <w:color w:val="auto"/>
                <w:rPrChange w:id="4133" w:author="Stuart McLarnon (NESO)" w:date="2024-11-18T11:12:00Z">
                  <w:rPr>
                    <w:rFonts w:ascii="Arial" w:hAnsi="Arial"/>
                    <w:color w:val="auto"/>
                  </w:rPr>
                </w:rPrChange>
              </w:rPr>
              <w:t>Power System Synchroniser</w:t>
            </w:r>
          </w:p>
        </w:tc>
        <w:tc>
          <w:tcPr>
            <w:tcW w:w="4496" w:type="dxa"/>
          </w:tcPr>
          <w:p w14:paraId="79B50F8E" w14:textId="77777777" w:rsidR="007631E9" w:rsidRPr="00B77E82" w:rsidRDefault="007631E9" w:rsidP="007631E9">
            <w:pPr>
              <w:jc w:val="both"/>
              <w:rPr>
                <w:rFonts w:ascii="Poppins" w:hAnsi="Poppins"/>
                <w:color w:val="auto"/>
                <w:rPrChange w:id="4134" w:author="Stuart McLarnon (NESO)" w:date="2024-11-18T11:12:00Z">
                  <w:rPr>
                    <w:rFonts w:ascii="Arial" w:hAnsi="Arial"/>
                    <w:color w:val="auto"/>
                  </w:rPr>
                </w:rPrChange>
              </w:rPr>
            </w:pPr>
            <w:r w:rsidRPr="00B77E82">
              <w:rPr>
                <w:rFonts w:ascii="Poppins" w:hAnsi="Poppins"/>
                <w:color w:val="auto"/>
                <w:rPrChange w:id="4135" w:author="Stuart McLarnon (NESO)" w:date="2024-11-18T11:12:00Z">
                  <w:rPr>
                    <w:rFonts w:ascii="Arial" w:hAnsi="Arial"/>
                    <w:color w:val="auto"/>
                  </w:rPr>
                </w:rPrChange>
              </w:rPr>
              <w:t>Equipment which synchronises two electrically separate synchronous areas together to create one synchronous area.</w:t>
            </w:r>
          </w:p>
          <w:p w14:paraId="3222B685" w14:textId="77777777" w:rsidR="007631E9" w:rsidRPr="00B77E82" w:rsidRDefault="007631E9" w:rsidP="007631E9">
            <w:pPr>
              <w:jc w:val="both"/>
              <w:rPr>
                <w:rFonts w:ascii="Poppins" w:hAnsi="Poppins"/>
                <w:color w:val="auto"/>
                <w:rPrChange w:id="4136" w:author="Stuart McLarnon (NESO)" w:date="2024-11-18T11:12:00Z">
                  <w:rPr>
                    <w:rFonts w:ascii="Arial" w:hAnsi="Arial"/>
                    <w:color w:val="auto"/>
                  </w:rPr>
                </w:rPrChange>
              </w:rPr>
            </w:pPr>
          </w:p>
        </w:tc>
      </w:tr>
      <w:tr w:rsidR="004512DB" w:rsidRPr="00B77E82" w14:paraId="14735B40" w14:textId="77777777" w:rsidTr="006659AE">
        <w:trPr>
          <w:trHeight w:val="195"/>
        </w:trPr>
        <w:tc>
          <w:tcPr>
            <w:tcW w:w="2074" w:type="dxa"/>
          </w:tcPr>
          <w:p w14:paraId="3790D1D4" w14:textId="004F2BD5" w:rsidR="00ED45AA" w:rsidRPr="00B77E82" w:rsidRDefault="00ED45AA" w:rsidP="007631E9">
            <w:pPr>
              <w:jc w:val="both"/>
              <w:rPr>
                <w:rFonts w:ascii="Poppins" w:hAnsi="Poppins"/>
                <w:color w:val="auto"/>
                <w:rPrChange w:id="4137" w:author="Stuart McLarnon (NESO)" w:date="2024-11-18T11:12:00Z">
                  <w:rPr>
                    <w:rFonts w:ascii="Arial" w:hAnsi="Arial"/>
                    <w:color w:val="auto"/>
                  </w:rPr>
                </w:rPrChange>
              </w:rPr>
            </w:pPr>
            <w:r w:rsidRPr="00B77E82">
              <w:rPr>
                <w:rFonts w:ascii="Poppins" w:hAnsi="Poppins"/>
                <w:color w:val="auto"/>
                <w:rPrChange w:id="4138" w:author="Stuart McLarnon (NESO)" w:date="2024-11-18T11:12:00Z">
                  <w:rPr>
                    <w:rFonts w:ascii="Arial" w:hAnsi="Arial"/>
                    <w:color w:val="auto"/>
                  </w:rPr>
                </w:rPrChange>
              </w:rPr>
              <w:lastRenderedPageBreak/>
              <w:t>Restoration Contractor</w:t>
            </w:r>
          </w:p>
        </w:tc>
        <w:tc>
          <w:tcPr>
            <w:tcW w:w="4496" w:type="dxa"/>
          </w:tcPr>
          <w:p w14:paraId="49CE8FE7" w14:textId="17E82BE0" w:rsidR="00ED45AA" w:rsidRPr="00B77E82" w:rsidRDefault="00ED45AA" w:rsidP="007631E9">
            <w:pPr>
              <w:spacing w:line="259" w:lineRule="auto"/>
              <w:rPr>
                <w:rFonts w:ascii="Poppins" w:hAnsi="Poppins"/>
                <w:color w:val="auto"/>
                <w:rPrChange w:id="4139" w:author="Stuart McLarnon (NESO)" w:date="2024-11-18T11:12:00Z">
                  <w:rPr>
                    <w:color w:val="auto"/>
                  </w:rPr>
                </w:rPrChange>
              </w:rPr>
            </w:pPr>
            <w:r w:rsidRPr="00B77E82">
              <w:rPr>
                <w:rFonts w:ascii="Poppins" w:hAnsi="Poppins"/>
                <w:color w:val="auto"/>
                <w:rPrChange w:id="4140" w:author="Stuart McLarnon (NESO)" w:date="2024-11-18T11:12:00Z">
                  <w:rPr>
                    <w:color w:val="auto"/>
                  </w:rPr>
                </w:rPrChange>
              </w:rPr>
              <w:t xml:space="preserve">As defined in the Glossary and Definitions of the </w:t>
            </w:r>
            <w:r w:rsidR="0039354D">
              <w:rPr>
                <w:rFonts w:ascii="Poppins" w:hAnsi="Poppins"/>
                <w:color w:val="auto"/>
                <w:rPrChange w:id="4141" w:author="Stuart McLarnon (NESO)" w:date="2024-11-18T11:12:00Z">
                  <w:rPr>
                    <w:color w:val="auto"/>
                  </w:rPr>
                </w:rPrChange>
              </w:rPr>
              <w:t>Grid Code</w:t>
            </w:r>
            <w:r w:rsidRPr="00B77E82">
              <w:rPr>
                <w:rFonts w:ascii="Poppins" w:hAnsi="Poppins"/>
                <w:color w:val="auto"/>
                <w:rPrChange w:id="4142" w:author="Stuart McLarnon (NESO)" w:date="2024-11-18T11:12:00Z">
                  <w:rPr>
                    <w:color w:val="auto"/>
                  </w:rPr>
                </w:rPrChange>
              </w:rPr>
              <w:t>.</w:t>
            </w:r>
          </w:p>
        </w:tc>
      </w:tr>
      <w:tr w:rsidR="007631E9" w:rsidRPr="00B77E82" w14:paraId="56797E37" w14:textId="77777777" w:rsidTr="006659AE">
        <w:trPr>
          <w:trHeight w:val="195"/>
        </w:trPr>
        <w:tc>
          <w:tcPr>
            <w:tcW w:w="2074" w:type="dxa"/>
          </w:tcPr>
          <w:p w14:paraId="6C8EE48C" w14:textId="2039E934" w:rsidR="007631E9" w:rsidRPr="00B77E82" w:rsidRDefault="007631E9" w:rsidP="007631E9">
            <w:pPr>
              <w:jc w:val="both"/>
              <w:rPr>
                <w:rFonts w:ascii="Poppins" w:hAnsi="Poppins"/>
                <w:color w:val="auto"/>
                <w:rPrChange w:id="4143" w:author="Stuart McLarnon (NESO)" w:date="2024-11-18T11:12:00Z">
                  <w:rPr>
                    <w:rFonts w:ascii="Arial" w:hAnsi="Arial"/>
                    <w:color w:val="auto"/>
                  </w:rPr>
                </w:rPrChange>
              </w:rPr>
            </w:pPr>
            <w:r w:rsidRPr="00B77E82">
              <w:rPr>
                <w:rFonts w:ascii="Poppins" w:hAnsi="Poppins"/>
                <w:color w:val="auto"/>
                <w:rPrChange w:id="4144" w:author="Stuart McLarnon (NESO)" w:date="2024-11-18T11:12:00Z">
                  <w:rPr>
                    <w:rFonts w:ascii="Arial" w:hAnsi="Arial"/>
                    <w:color w:val="auto"/>
                  </w:rPr>
                </w:rPrChange>
              </w:rPr>
              <w:t>Restoration Service Provider</w:t>
            </w:r>
          </w:p>
        </w:tc>
        <w:tc>
          <w:tcPr>
            <w:tcW w:w="4496" w:type="dxa"/>
          </w:tcPr>
          <w:p w14:paraId="40E2C3AC" w14:textId="1D7E5874" w:rsidR="007631E9" w:rsidRPr="00B77E82" w:rsidRDefault="007631E9" w:rsidP="007631E9">
            <w:pPr>
              <w:spacing w:line="259" w:lineRule="auto"/>
              <w:rPr>
                <w:rFonts w:ascii="Poppins" w:hAnsi="Poppins"/>
                <w:color w:val="auto"/>
                <w:rPrChange w:id="4145" w:author="Stuart McLarnon (NESO)" w:date="2024-11-18T11:12:00Z">
                  <w:rPr>
                    <w:color w:val="auto"/>
                  </w:rPr>
                </w:rPrChange>
              </w:rPr>
            </w:pPr>
            <w:r w:rsidRPr="00B77E82">
              <w:rPr>
                <w:rFonts w:ascii="Poppins" w:hAnsi="Poppins"/>
                <w:color w:val="auto"/>
                <w:rPrChange w:id="4146" w:author="Stuart McLarnon (NESO)" w:date="2024-11-18T11:12:00Z">
                  <w:rPr>
                    <w:color w:val="auto"/>
                  </w:rPr>
                </w:rPrChange>
              </w:rPr>
              <w:t xml:space="preserve">As defined in the Glossary and Definitions of the </w:t>
            </w:r>
            <w:r w:rsidR="0039354D">
              <w:rPr>
                <w:rFonts w:ascii="Poppins" w:hAnsi="Poppins"/>
                <w:color w:val="auto"/>
                <w:rPrChange w:id="4147" w:author="Stuart McLarnon (NESO)" w:date="2024-11-18T11:12:00Z">
                  <w:rPr>
                    <w:color w:val="auto"/>
                  </w:rPr>
                </w:rPrChange>
              </w:rPr>
              <w:t>Grid Code</w:t>
            </w:r>
            <w:r w:rsidRPr="00B77E82">
              <w:rPr>
                <w:rFonts w:ascii="Poppins" w:hAnsi="Poppins"/>
                <w:color w:val="auto"/>
                <w:rPrChange w:id="4148" w:author="Stuart McLarnon (NESO)" w:date="2024-11-18T11:12:00Z">
                  <w:rPr>
                    <w:color w:val="auto"/>
                  </w:rPr>
                </w:rPrChange>
              </w:rPr>
              <w:t>.</w:t>
            </w:r>
          </w:p>
        </w:tc>
      </w:tr>
      <w:tr w:rsidR="007631E9" w:rsidRPr="00B77E82" w14:paraId="0D7F4F53" w14:textId="77777777" w:rsidTr="00407FF3">
        <w:tc>
          <w:tcPr>
            <w:tcW w:w="2074" w:type="dxa"/>
          </w:tcPr>
          <w:p w14:paraId="5F261C41" w14:textId="30BAC4E2" w:rsidR="007631E9" w:rsidRPr="00B77E82" w:rsidRDefault="007631E9" w:rsidP="007631E9">
            <w:pPr>
              <w:jc w:val="both"/>
              <w:rPr>
                <w:rFonts w:ascii="Poppins" w:hAnsi="Poppins"/>
                <w:color w:val="auto"/>
                <w:rPrChange w:id="4149" w:author="Stuart McLarnon (NESO)" w:date="2024-11-18T11:12:00Z">
                  <w:rPr>
                    <w:rFonts w:ascii="Arial" w:hAnsi="Arial"/>
                    <w:color w:val="auto"/>
                  </w:rPr>
                </w:rPrChange>
              </w:rPr>
            </w:pPr>
            <w:r w:rsidRPr="00B77E82">
              <w:rPr>
                <w:rFonts w:ascii="Poppins" w:hAnsi="Poppins"/>
                <w:color w:val="auto"/>
                <w:rPrChange w:id="4150" w:author="Stuart McLarnon (NESO)" w:date="2024-11-18T11:12:00Z">
                  <w:rPr>
                    <w:rFonts w:ascii="Arial" w:hAnsi="Arial"/>
                    <w:color w:val="auto"/>
                  </w:rPr>
                </w:rPrChange>
              </w:rPr>
              <w:t>System Operator Transmission Owner Code or STC</w:t>
            </w:r>
          </w:p>
        </w:tc>
        <w:tc>
          <w:tcPr>
            <w:tcW w:w="4496" w:type="dxa"/>
          </w:tcPr>
          <w:p w14:paraId="081FEC3E" w14:textId="2E59C92C" w:rsidR="007631E9" w:rsidRPr="00B77E82" w:rsidRDefault="007631E9" w:rsidP="007631E9">
            <w:pPr>
              <w:jc w:val="both"/>
              <w:rPr>
                <w:rFonts w:ascii="Poppins" w:hAnsi="Poppins"/>
                <w:color w:val="auto"/>
                <w:rPrChange w:id="4151" w:author="Stuart McLarnon (NESO)" w:date="2024-11-18T11:12:00Z">
                  <w:rPr>
                    <w:rFonts w:ascii="Arial" w:hAnsi="Arial"/>
                    <w:color w:val="auto"/>
                  </w:rPr>
                </w:rPrChange>
              </w:rPr>
            </w:pPr>
            <w:r w:rsidRPr="00B77E82">
              <w:rPr>
                <w:rFonts w:ascii="Poppins" w:hAnsi="Poppins"/>
                <w:color w:val="auto"/>
                <w:rPrChange w:id="4152" w:author="Stuart McLarnon (NESO)" w:date="2024-11-18T11:12:00Z">
                  <w:rPr>
                    <w:rFonts w:ascii="Arial" w:hAnsi="Arial"/>
                    <w:color w:val="auto"/>
                  </w:rPr>
                </w:rPrChange>
              </w:rPr>
              <w:t xml:space="preserve">The System Operator Transmission Owner Code as published on </w:t>
            </w:r>
            <w:del w:id="4153" w:author="Stuart McLarnon (NESO)" w:date="2024-11-18T11:12:00Z">
              <w:r w:rsidRPr="00835F95">
                <w:rPr>
                  <w:rFonts w:ascii="Arial" w:eastAsia="Times New Roman" w:hAnsi="Arial" w:cs="Times New Roman"/>
                  <w:snapToGrid w:val="0"/>
                  <w:color w:val="auto"/>
                </w:rPr>
                <w:delText>The National Grid ESO</w:delText>
              </w:r>
            </w:del>
            <w:ins w:id="4154" w:author="Stuart McLarnon (NESO)" w:date="2024-11-18T11:12:00Z">
              <w:r w:rsidR="00C47A67">
                <w:rPr>
                  <w:rFonts w:ascii="Poppins" w:eastAsia="Times New Roman" w:hAnsi="Poppins" w:cs="Poppins"/>
                  <w:snapToGrid w:val="0"/>
                  <w:color w:val="auto"/>
                </w:rPr>
                <w:t>t</w:t>
              </w:r>
              <w:r w:rsidRPr="00B77E82">
                <w:rPr>
                  <w:rFonts w:ascii="Poppins" w:eastAsia="Times New Roman" w:hAnsi="Poppins" w:cs="Poppins"/>
                  <w:snapToGrid w:val="0"/>
                  <w:color w:val="auto"/>
                </w:rPr>
                <w:t xml:space="preserve">he </w:t>
              </w:r>
              <w:r w:rsidR="00C34B53">
                <w:rPr>
                  <w:rFonts w:ascii="Poppins" w:eastAsia="Times New Roman" w:hAnsi="Poppins" w:cs="Poppins"/>
                  <w:snapToGrid w:val="0"/>
                  <w:color w:val="auto"/>
                </w:rPr>
                <w:t>NESO</w:t>
              </w:r>
            </w:ins>
            <w:r w:rsidRPr="00B77E82">
              <w:rPr>
                <w:rFonts w:ascii="Poppins" w:hAnsi="Poppins"/>
                <w:color w:val="auto"/>
                <w:rPrChange w:id="4155" w:author="Stuart McLarnon (NESO)" w:date="2024-11-18T11:12:00Z">
                  <w:rPr>
                    <w:rFonts w:ascii="Arial" w:hAnsi="Arial"/>
                    <w:color w:val="auto"/>
                  </w:rPr>
                </w:rPrChange>
              </w:rPr>
              <w:t xml:space="preserve"> Website:</w:t>
            </w:r>
          </w:p>
          <w:p w14:paraId="4BB6CDB4" w14:textId="77777777" w:rsidR="007631E9" w:rsidRPr="00B77E82" w:rsidRDefault="007631E9" w:rsidP="007631E9">
            <w:pPr>
              <w:jc w:val="both"/>
              <w:rPr>
                <w:rFonts w:ascii="Poppins" w:hAnsi="Poppins"/>
                <w:color w:val="auto"/>
                <w:rPrChange w:id="4156" w:author="Stuart McLarnon (NESO)" w:date="2024-11-18T11:12:00Z">
                  <w:rPr>
                    <w:color w:val="auto"/>
                  </w:rPr>
                </w:rPrChange>
              </w:rPr>
            </w:pPr>
          </w:p>
          <w:p w14:paraId="458778B2" w14:textId="77777777" w:rsidR="007631E9" w:rsidRPr="00B44C60" w:rsidRDefault="00CD297F" w:rsidP="007631E9">
            <w:pPr>
              <w:jc w:val="both"/>
              <w:rPr>
                <w:del w:id="4157" w:author="Stuart McLarnon (NESO)" w:date="2024-11-18T11:12:00Z"/>
                <w:color w:val="7030A0"/>
              </w:rPr>
            </w:pPr>
            <w:del w:id="4158" w:author="Stuart McLarnon (NESO)" w:date="2024-11-18T11:12:00Z">
              <w:r w:rsidRPr="00B44C60">
                <w:rPr>
                  <w:color w:val="7030A0"/>
                </w:rPr>
                <w:fldChar w:fldCharType="begin"/>
              </w:r>
              <w:r w:rsidRPr="00B44C60">
                <w:rPr>
                  <w:color w:val="7030A0"/>
                </w:rPr>
                <w:delInstrText>HYPERLINK "https://www.nationalgrideso.com/codes/system-operator-transmission-owner-code?code-documents"</w:delInstrText>
              </w:r>
              <w:r w:rsidRPr="00B44C60">
                <w:rPr>
                  <w:color w:val="7030A0"/>
                </w:rPr>
              </w:r>
              <w:r w:rsidRPr="00B44C60">
                <w:rPr>
                  <w:color w:val="7030A0"/>
                </w:rPr>
                <w:fldChar w:fldCharType="separate"/>
              </w:r>
              <w:r w:rsidR="007631E9" w:rsidRPr="00B44C60">
                <w:rPr>
                  <w:rStyle w:val="Hyperlink"/>
                  <w:color w:val="7030A0"/>
                </w:rPr>
                <w:delText>https://www.nationalgrideso.com/codes/system-operator-transmission-owner-code?code-documents</w:delText>
              </w:r>
              <w:r w:rsidRPr="00B44C60">
                <w:rPr>
                  <w:rStyle w:val="Hyperlink"/>
                  <w:color w:val="7030A0"/>
                </w:rPr>
                <w:fldChar w:fldCharType="end"/>
              </w:r>
            </w:del>
          </w:p>
          <w:p w14:paraId="5416E5EB" w14:textId="263A9094" w:rsidR="00EA2015" w:rsidRPr="00B77E82" w:rsidRDefault="00CD297F" w:rsidP="001409D6">
            <w:pPr>
              <w:jc w:val="both"/>
              <w:rPr>
                <w:rFonts w:ascii="Poppins" w:hAnsi="Poppins"/>
                <w:color w:val="auto"/>
                <w:rPrChange w:id="4159" w:author="Stuart McLarnon (NESO)" w:date="2024-11-18T11:12:00Z">
                  <w:rPr>
                    <w:color w:val="auto"/>
                  </w:rPr>
                </w:rPrChange>
              </w:rPr>
            </w:pPr>
            <w:ins w:id="4160" w:author="Stuart McLarnon (NESO)" w:date="2024-11-18T11:12:00Z">
              <w:r w:rsidRPr="00B44C60">
                <w:rPr>
                  <w:color w:val="7030A0"/>
                </w:rPr>
                <w:fldChar w:fldCharType="begin"/>
              </w:r>
              <w:r w:rsidRPr="00B44C60">
                <w:rPr>
                  <w:color w:val="7030A0"/>
                </w:rPr>
                <w:instrText>HYPERLINK "https://urldefense.com/v3/__https:/neso.energy/industry-information/codes/system-operator-transmission-owner-code-stc/stc-code-documents__;!!B3hxM_NYsQ!w5G44GxLZiQzUPslaQ8Tsf8LWLXOEAJh7_y0radnsDuq6MGNqTOCd1ueDqvIppYTJBMNXfTAWBFpG2hKfITtEpC23-KA6ihg$"</w:instrText>
              </w:r>
              <w:r w:rsidRPr="00B44C60">
                <w:rPr>
                  <w:color w:val="7030A0"/>
                </w:rPr>
              </w:r>
              <w:r w:rsidRPr="00B44C60">
                <w:rPr>
                  <w:color w:val="7030A0"/>
                </w:rPr>
                <w:fldChar w:fldCharType="separate"/>
              </w:r>
              <w:r w:rsidR="001409D6" w:rsidRPr="00B44C60">
                <w:rPr>
                  <w:rStyle w:val="Hyperlink"/>
                  <w:rFonts w:ascii="Poppins" w:hAnsi="Poppins" w:cs="Poppins"/>
                  <w:color w:val="7030A0"/>
                </w:rPr>
                <w:t>https://neso.energy/industry-information/codes/system-operator-transmission-owner-code-stc/stc-code-documents</w:t>
              </w:r>
              <w:r w:rsidRPr="00B44C60">
                <w:rPr>
                  <w:rStyle w:val="Hyperlink"/>
                  <w:rFonts w:ascii="Poppins" w:hAnsi="Poppins" w:cs="Poppins"/>
                  <w:color w:val="7030A0"/>
                </w:rPr>
                <w:fldChar w:fldCharType="end"/>
              </w:r>
            </w:ins>
          </w:p>
        </w:tc>
      </w:tr>
      <w:tr w:rsidR="007631E9" w:rsidRPr="00B77E82" w14:paraId="0E6CA462" w14:textId="77777777" w:rsidTr="00407FF3">
        <w:tc>
          <w:tcPr>
            <w:tcW w:w="2074" w:type="dxa"/>
          </w:tcPr>
          <w:p w14:paraId="3B5FAB6A" w14:textId="10F6D53F" w:rsidR="007631E9" w:rsidRPr="00B77E82" w:rsidRDefault="007631E9" w:rsidP="007631E9">
            <w:pPr>
              <w:jc w:val="both"/>
              <w:rPr>
                <w:rFonts w:ascii="Poppins" w:hAnsi="Poppins"/>
                <w:color w:val="auto"/>
                <w:rPrChange w:id="4161" w:author="Stuart McLarnon (NESO)" w:date="2024-11-18T11:12:00Z">
                  <w:rPr>
                    <w:rFonts w:ascii="Arial" w:hAnsi="Arial"/>
                    <w:color w:val="auto"/>
                  </w:rPr>
                </w:rPrChange>
              </w:rPr>
            </w:pPr>
            <w:r w:rsidRPr="00B77E82">
              <w:rPr>
                <w:rFonts w:ascii="Poppins" w:hAnsi="Poppins"/>
                <w:color w:val="auto"/>
                <w:rPrChange w:id="4162" w:author="Stuart McLarnon (NESO)" w:date="2024-11-18T11:12:00Z">
                  <w:rPr>
                    <w:rFonts w:ascii="Arial" w:hAnsi="Arial"/>
                    <w:color w:val="auto"/>
                  </w:rPr>
                </w:rPrChange>
              </w:rPr>
              <w:t>Target Frequency</w:t>
            </w:r>
          </w:p>
        </w:tc>
        <w:tc>
          <w:tcPr>
            <w:tcW w:w="4496" w:type="dxa"/>
          </w:tcPr>
          <w:p w14:paraId="256DF209" w14:textId="049769D9" w:rsidR="007631E9" w:rsidRPr="00B77E82" w:rsidRDefault="007631E9" w:rsidP="007631E9">
            <w:pPr>
              <w:spacing w:line="259" w:lineRule="auto"/>
              <w:rPr>
                <w:rFonts w:ascii="Poppins" w:hAnsi="Poppins"/>
                <w:color w:val="auto"/>
                <w:rPrChange w:id="4163" w:author="Stuart McLarnon (NESO)" w:date="2024-11-18T11:12:00Z">
                  <w:rPr>
                    <w:color w:val="auto"/>
                  </w:rPr>
                </w:rPrChange>
              </w:rPr>
            </w:pPr>
            <w:r w:rsidRPr="00B77E82">
              <w:rPr>
                <w:rFonts w:ascii="Poppins" w:hAnsi="Poppins"/>
                <w:color w:val="auto"/>
                <w:rPrChange w:id="4164" w:author="Stuart McLarnon (NESO)" w:date="2024-11-18T11:12:00Z">
                  <w:rPr>
                    <w:color w:val="auto"/>
                  </w:rPr>
                </w:rPrChange>
              </w:rPr>
              <w:t xml:space="preserve">As defined in the Glossary and Definitions of the </w:t>
            </w:r>
            <w:r w:rsidR="0039354D">
              <w:rPr>
                <w:rFonts w:ascii="Poppins" w:hAnsi="Poppins"/>
                <w:color w:val="auto"/>
                <w:rPrChange w:id="4165" w:author="Stuart McLarnon (NESO)" w:date="2024-11-18T11:12:00Z">
                  <w:rPr>
                    <w:color w:val="auto"/>
                  </w:rPr>
                </w:rPrChange>
              </w:rPr>
              <w:t>Grid Code</w:t>
            </w:r>
            <w:r w:rsidRPr="00B77E82">
              <w:rPr>
                <w:rFonts w:ascii="Poppins" w:hAnsi="Poppins"/>
                <w:color w:val="auto"/>
                <w:rPrChange w:id="4166" w:author="Stuart McLarnon (NESO)" w:date="2024-11-18T11:12:00Z">
                  <w:rPr>
                    <w:color w:val="auto"/>
                  </w:rPr>
                </w:rPrChange>
              </w:rPr>
              <w:t>.</w:t>
            </w:r>
          </w:p>
          <w:p w14:paraId="603FE623" w14:textId="52058ACD" w:rsidR="007631E9" w:rsidRPr="00B77E82" w:rsidRDefault="007631E9" w:rsidP="007631E9">
            <w:pPr>
              <w:jc w:val="both"/>
              <w:rPr>
                <w:rFonts w:ascii="Poppins" w:hAnsi="Poppins"/>
                <w:color w:val="auto"/>
                <w:rPrChange w:id="4167" w:author="Stuart McLarnon (NESO)" w:date="2024-11-18T11:12:00Z">
                  <w:rPr>
                    <w:rFonts w:ascii="Arial" w:hAnsi="Arial"/>
                    <w:color w:val="auto"/>
                  </w:rPr>
                </w:rPrChange>
              </w:rPr>
            </w:pPr>
          </w:p>
        </w:tc>
      </w:tr>
      <w:tr w:rsidR="004512DB" w:rsidRPr="00B77E82" w14:paraId="7AD5DB0D" w14:textId="77777777" w:rsidTr="006659AE">
        <w:tc>
          <w:tcPr>
            <w:tcW w:w="2074" w:type="dxa"/>
          </w:tcPr>
          <w:p w14:paraId="6BEC895B" w14:textId="08B6F17A" w:rsidR="007631E9" w:rsidRPr="00B77E82" w:rsidRDefault="007631E9" w:rsidP="007631E9">
            <w:pPr>
              <w:jc w:val="both"/>
              <w:rPr>
                <w:rFonts w:ascii="Poppins" w:hAnsi="Poppins"/>
                <w:color w:val="auto"/>
                <w:rPrChange w:id="4168" w:author="Stuart McLarnon (NESO)" w:date="2024-11-18T11:12:00Z">
                  <w:rPr>
                    <w:rFonts w:ascii="Arial" w:hAnsi="Arial"/>
                    <w:color w:val="auto"/>
                  </w:rPr>
                </w:rPrChange>
              </w:rPr>
            </w:pPr>
            <w:r w:rsidRPr="00B77E82">
              <w:rPr>
                <w:rFonts w:ascii="Poppins" w:hAnsi="Poppins"/>
                <w:color w:val="auto"/>
                <w:rPrChange w:id="4169" w:author="Stuart McLarnon (NESO)" w:date="2024-11-18T11:12:00Z">
                  <w:rPr>
                    <w:rFonts w:ascii="Arial" w:hAnsi="Arial"/>
                    <w:color w:val="auto"/>
                  </w:rPr>
                </w:rPrChange>
              </w:rPr>
              <w:t>Top Up Restoration Contract</w:t>
            </w:r>
          </w:p>
        </w:tc>
        <w:tc>
          <w:tcPr>
            <w:tcW w:w="4496" w:type="dxa"/>
          </w:tcPr>
          <w:p w14:paraId="0B37BE3A" w14:textId="6C3965FD" w:rsidR="007631E9" w:rsidRPr="00B77E82" w:rsidRDefault="007631E9" w:rsidP="007631E9">
            <w:pPr>
              <w:spacing w:line="259" w:lineRule="auto"/>
              <w:rPr>
                <w:rFonts w:ascii="Poppins" w:hAnsi="Poppins"/>
                <w:rPrChange w:id="4170" w:author="Stuart McLarnon (NESO)" w:date="2024-11-18T11:12:00Z">
                  <w:rPr/>
                </w:rPrChange>
              </w:rPr>
            </w:pPr>
            <w:r w:rsidRPr="00B77E82">
              <w:rPr>
                <w:rFonts w:ascii="Poppins" w:hAnsi="Poppins"/>
                <w:rPrChange w:id="4171" w:author="Stuart McLarnon (NESO)" w:date="2024-11-18T11:12:00Z">
                  <w:rPr/>
                </w:rPrChange>
              </w:rPr>
              <w:t xml:space="preserve">As defined in the Glossary and Definitions of the </w:t>
            </w:r>
            <w:r w:rsidR="0039354D">
              <w:rPr>
                <w:rFonts w:ascii="Poppins" w:hAnsi="Poppins"/>
                <w:rPrChange w:id="4172" w:author="Stuart McLarnon (NESO)" w:date="2024-11-18T11:12:00Z">
                  <w:rPr/>
                </w:rPrChange>
              </w:rPr>
              <w:t>Grid Code</w:t>
            </w:r>
            <w:r w:rsidRPr="00B77E82">
              <w:rPr>
                <w:rFonts w:ascii="Poppins" w:hAnsi="Poppins"/>
                <w:rPrChange w:id="4173" w:author="Stuart McLarnon (NESO)" w:date="2024-11-18T11:12:00Z">
                  <w:rPr/>
                </w:rPrChange>
              </w:rPr>
              <w:t>.</w:t>
            </w:r>
          </w:p>
          <w:p w14:paraId="6C5E5AFF" w14:textId="77777777" w:rsidR="007631E9" w:rsidRPr="00B77E82" w:rsidRDefault="007631E9" w:rsidP="007631E9">
            <w:pPr>
              <w:spacing w:line="259" w:lineRule="auto"/>
              <w:rPr>
                <w:rFonts w:ascii="Poppins" w:hAnsi="Poppins"/>
                <w:color w:val="auto"/>
                <w:rPrChange w:id="4174" w:author="Stuart McLarnon (NESO)" w:date="2024-11-18T11:12:00Z">
                  <w:rPr>
                    <w:color w:val="auto"/>
                  </w:rPr>
                </w:rPrChange>
              </w:rPr>
            </w:pPr>
          </w:p>
        </w:tc>
      </w:tr>
      <w:tr w:rsidR="004512DB" w:rsidRPr="00B77E82" w14:paraId="16472494" w14:textId="77777777" w:rsidTr="006659AE">
        <w:tc>
          <w:tcPr>
            <w:tcW w:w="2074" w:type="dxa"/>
          </w:tcPr>
          <w:p w14:paraId="1E685435" w14:textId="530416A2" w:rsidR="004512DB" w:rsidRPr="00B77E82" w:rsidRDefault="004512DB" w:rsidP="004512DB">
            <w:pPr>
              <w:jc w:val="both"/>
              <w:rPr>
                <w:rFonts w:ascii="Poppins" w:hAnsi="Poppins"/>
                <w:color w:val="auto"/>
                <w:rPrChange w:id="4175" w:author="Stuart McLarnon (NESO)" w:date="2024-11-18T11:12:00Z">
                  <w:rPr>
                    <w:rFonts w:ascii="Arial" w:hAnsi="Arial"/>
                    <w:color w:val="auto"/>
                  </w:rPr>
                </w:rPrChange>
              </w:rPr>
            </w:pPr>
            <w:r w:rsidRPr="00B77E82">
              <w:rPr>
                <w:rFonts w:ascii="Poppins" w:hAnsi="Poppins"/>
                <w:color w:val="auto"/>
                <w:rPrChange w:id="4176" w:author="Stuart McLarnon (NESO)" w:date="2024-11-18T11:12:00Z">
                  <w:rPr>
                    <w:rFonts w:ascii="Arial" w:hAnsi="Arial"/>
                    <w:color w:val="auto"/>
                  </w:rPr>
                </w:rPrChange>
              </w:rPr>
              <w:t>Top Up Restoration Contractor</w:t>
            </w:r>
          </w:p>
        </w:tc>
        <w:tc>
          <w:tcPr>
            <w:tcW w:w="4496" w:type="dxa"/>
          </w:tcPr>
          <w:p w14:paraId="169DC090" w14:textId="3C415810" w:rsidR="004512DB" w:rsidRPr="00B77E82" w:rsidRDefault="004512DB" w:rsidP="004512DB">
            <w:pPr>
              <w:spacing w:line="259" w:lineRule="auto"/>
              <w:rPr>
                <w:rFonts w:ascii="Poppins" w:hAnsi="Poppins"/>
                <w:rPrChange w:id="4177" w:author="Stuart McLarnon (NESO)" w:date="2024-11-18T11:12:00Z">
                  <w:rPr/>
                </w:rPrChange>
              </w:rPr>
            </w:pPr>
            <w:r w:rsidRPr="00B77E82">
              <w:rPr>
                <w:rFonts w:ascii="Poppins" w:hAnsi="Poppins"/>
                <w:rPrChange w:id="4178" w:author="Stuart McLarnon (NESO)" w:date="2024-11-18T11:12:00Z">
                  <w:rPr/>
                </w:rPrChange>
              </w:rPr>
              <w:t xml:space="preserve">As defined in the Glossary and Definitions of the </w:t>
            </w:r>
            <w:r w:rsidR="0039354D">
              <w:rPr>
                <w:rFonts w:ascii="Poppins" w:hAnsi="Poppins"/>
                <w:rPrChange w:id="4179" w:author="Stuart McLarnon (NESO)" w:date="2024-11-18T11:12:00Z">
                  <w:rPr/>
                </w:rPrChange>
              </w:rPr>
              <w:t>Grid Code</w:t>
            </w:r>
            <w:r w:rsidRPr="00B77E82">
              <w:rPr>
                <w:rFonts w:ascii="Poppins" w:hAnsi="Poppins"/>
                <w:rPrChange w:id="4180" w:author="Stuart McLarnon (NESO)" w:date="2024-11-18T11:12:00Z">
                  <w:rPr/>
                </w:rPrChange>
              </w:rPr>
              <w:t>.</w:t>
            </w:r>
          </w:p>
          <w:p w14:paraId="23733864" w14:textId="77777777" w:rsidR="004512DB" w:rsidRPr="00B77E82" w:rsidRDefault="004512DB" w:rsidP="004512DB">
            <w:pPr>
              <w:spacing w:line="259" w:lineRule="auto"/>
              <w:rPr>
                <w:rFonts w:ascii="Poppins" w:hAnsi="Poppins"/>
                <w:rPrChange w:id="4181" w:author="Stuart McLarnon (NESO)" w:date="2024-11-18T11:12:00Z">
                  <w:rPr/>
                </w:rPrChange>
              </w:rPr>
            </w:pPr>
          </w:p>
        </w:tc>
      </w:tr>
      <w:tr w:rsidR="004512DB" w:rsidRPr="00B77E82" w14:paraId="6AB7F8F6" w14:textId="77777777" w:rsidTr="006659AE">
        <w:tc>
          <w:tcPr>
            <w:tcW w:w="2074" w:type="dxa"/>
          </w:tcPr>
          <w:p w14:paraId="3B7A338B" w14:textId="097011ED" w:rsidR="007631E9" w:rsidRPr="00B77E82" w:rsidRDefault="007631E9" w:rsidP="007631E9">
            <w:pPr>
              <w:jc w:val="both"/>
              <w:rPr>
                <w:rFonts w:ascii="Poppins" w:hAnsi="Poppins"/>
                <w:color w:val="auto"/>
                <w:rPrChange w:id="4182" w:author="Stuart McLarnon (NESO)" w:date="2024-11-18T11:12:00Z">
                  <w:rPr>
                    <w:rFonts w:ascii="Arial" w:hAnsi="Arial"/>
                    <w:color w:val="auto"/>
                  </w:rPr>
                </w:rPrChange>
              </w:rPr>
            </w:pPr>
            <w:r w:rsidRPr="00B77E82">
              <w:rPr>
                <w:rFonts w:ascii="Poppins" w:hAnsi="Poppins"/>
                <w:color w:val="auto"/>
                <w:rPrChange w:id="4183" w:author="Stuart McLarnon (NESO)" w:date="2024-11-18T11:12:00Z">
                  <w:rPr>
                    <w:rFonts w:ascii="Arial" w:hAnsi="Arial"/>
                    <w:color w:val="auto"/>
                  </w:rPr>
                </w:rPrChange>
              </w:rPr>
              <w:t>Top Up Restoration Plant</w:t>
            </w:r>
          </w:p>
        </w:tc>
        <w:tc>
          <w:tcPr>
            <w:tcW w:w="4496" w:type="dxa"/>
          </w:tcPr>
          <w:p w14:paraId="15F3C461" w14:textId="66CEA4AB" w:rsidR="007631E9" w:rsidRPr="00B77E82" w:rsidRDefault="007631E9" w:rsidP="007631E9">
            <w:pPr>
              <w:spacing w:line="259" w:lineRule="auto"/>
              <w:rPr>
                <w:rFonts w:ascii="Poppins" w:hAnsi="Poppins"/>
                <w:rPrChange w:id="4184" w:author="Stuart McLarnon (NESO)" w:date="2024-11-18T11:12:00Z">
                  <w:rPr/>
                </w:rPrChange>
              </w:rPr>
            </w:pPr>
            <w:r w:rsidRPr="00B77E82">
              <w:rPr>
                <w:rFonts w:ascii="Poppins" w:hAnsi="Poppins"/>
                <w:rPrChange w:id="4185" w:author="Stuart McLarnon (NESO)" w:date="2024-11-18T11:12:00Z">
                  <w:rPr/>
                </w:rPrChange>
              </w:rPr>
              <w:t xml:space="preserve">As defined in the Glossary and Definitions of the </w:t>
            </w:r>
            <w:r w:rsidR="0039354D">
              <w:rPr>
                <w:rFonts w:ascii="Poppins" w:hAnsi="Poppins"/>
                <w:rPrChange w:id="4186" w:author="Stuart McLarnon (NESO)" w:date="2024-11-18T11:12:00Z">
                  <w:rPr/>
                </w:rPrChange>
              </w:rPr>
              <w:t>Grid Code</w:t>
            </w:r>
            <w:r w:rsidRPr="00B77E82">
              <w:rPr>
                <w:rFonts w:ascii="Poppins" w:hAnsi="Poppins"/>
                <w:rPrChange w:id="4187" w:author="Stuart McLarnon (NESO)" w:date="2024-11-18T11:12:00Z">
                  <w:rPr/>
                </w:rPrChange>
              </w:rPr>
              <w:t>.</w:t>
            </w:r>
          </w:p>
          <w:p w14:paraId="5A182107" w14:textId="77777777" w:rsidR="007631E9" w:rsidRPr="00B77E82" w:rsidRDefault="007631E9" w:rsidP="007631E9">
            <w:pPr>
              <w:spacing w:line="259" w:lineRule="auto"/>
              <w:rPr>
                <w:rFonts w:ascii="Poppins" w:hAnsi="Poppins"/>
                <w:rPrChange w:id="4188" w:author="Stuart McLarnon (NESO)" w:date="2024-11-18T11:12:00Z">
                  <w:rPr/>
                </w:rPrChange>
              </w:rPr>
            </w:pPr>
          </w:p>
        </w:tc>
      </w:tr>
      <w:tr w:rsidR="007631E9" w:rsidRPr="00B77E82" w14:paraId="1912DDED" w14:textId="77777777" w:rsidTr="00407FF3">
        <w:tc>
          <w:tcPr>
            <w:tcW w:w="2074" w:type="dxa"/>
          </w:tcPr>
          <w:p w14:paraId="1860CCBA" w14:textId="77777777" w:rsidR="007631E9" w:rsidRPr="00B77E82" w:rsidRDefault="007631E9" w:rsidP="007631E9">
            <w:pPr>
              <w:jc w:val="both"/>
              <w:rPr>
                <w:rFonts w:ascii="Poppins" w:hAnsi="Poppins"/>
                <w:color w:val="auto"/>
                <w:rPrChange w:id="4189" w:author="Stuart McLarnon (NESO)" w:date="2024-11-18T11:12:00Z">
                  <w:rPr>
                    <w:rFonts w:ascii="Arial" w:hAnsi="Arial"/>
                    <w:color w:val="auto"/>
                  </w:rPr>
                </w:rPrChange>
              </w:rPr>
            </w:pPr>
            <w:r w:rsidRPr="00B77E82">
              <w:rPr>
                <w:rFonts w:ascii="Poppins" w:hAnsi="Poppins"/>
                <w:color w:val="auto"/>
                <w:rPrChange w:id="4190" w:author="Stuart McLarnon (NESO)" w:date="2024-11-18T11:12:00Z">
                  <w:rPr>
                    <w:rFonts w:ascii="Arial" w:hAnsi="Arial"/>
                    <w:color w:val="auto"/>
                  </w:rPr>
                </w:rPrChange>
              </w:rPr>
              <w:t>Total System</w:t>
            </w:r>
          </w:p>
        </w:tc>
        <w:tc>
          <w:tcPr>
            <w:tcW w:w="4496" w:type="dxa"/>
          </w:tcPr>
          <w:p w14:paraId="41C528E8" w14:textId="53A7CEB1" w:rsidR="007631E9" w:rsidRPr="00B77E82" w:rsidRDefault="007631E9" w:rsidP="007631E9">
            <w:pPr>
              <w:spacing w:line="259" w:lineRule="auto"/>
              <w:rPr>
                <w:rFonts w:ascii="Poppins" w:hAnsi="Poppins"/>
                <w:color w:val="auto"/>
                <w:rPrChange w:id="4191" w:author="Stuart McLarnon (NESO)" w:date="2024-11-18T11:12:00Z">
                  <w:rPr>
                    <w:color w:val="auto"/>
                  </w:rPr>
                </w:rPrChange>
              </w:rPr>
            </w:pPr>
            <w:r w:rsidRPr="00B77E82">
              <w:rPr>
                <w:rFonts w:ascii="Poppins" w:hAnsi="Poppins"/>
                <w:color w:val="auto"/>
                <w:rPrChange w:id="4192" w:author="Stuart McLarnon (NESO)" w:date="2024-11-18T11:12:00Z">
                  <w:rPr>
                    <w:color w:val="auto"/>
                  </w:rPr>
                </w:rPrChange>
              </w:rPr>
              <w:t xml:space="preserve">As defined in the Glossary and Definitions of the </w:t>
            </w:r>
            <w:r w:rsidR="0039354D">
              <w:rPr>
                <w:rFonts w:ascii="Poppins" w:hAnsi="Poppins"/>
                <w:color w:val="auto"/>
                <w:rPrChange w:id="4193" w:author="Stuart McLarnon (NESO)" w:date="2024-11-18T11:12:00Z">
                  <w:rPr>
                    <w:color w:val="auto"/>
                  </w:rPr>
                </w:rPrChange>
              </w:rPr>
              <w:t>Grid Code</w:t>
            </w:r>
            <w:r w:rsidRPr="00B77E82">
              <w:rPr>
                <w:rFonts w:ascii="Poppins" w:hAnsi="Poppins"/>
                <w:color w:val="auto"/>
                <w:rPrChange w:id="4194" w:author="Stuart McLarnon (NESO)" w:date="2024-11-18T11:12:00Z">
                  <w:rPr>
                    <w:color w:val="auto"/>
                  </w:rPr>
                </w:rPrChange>
              </w:rPr>
              <w:t>.</w:t>
            </w:r>
          </w:p>
          <w:p w14:paraId="4E652395" w14:textId="77777777" w:rsidR="007631E9" w:rsidRPr="00B77E82" w:rsidRDefault="007631E9" w:rsidP="007631E9">
            <w:pPr>
              <w:jc w:val="both"/>
              <w:rPr>
                <w:rFonts w:ascii="Poppins" w:hAnsi="Poppins"/>
                <w:color w:val="auto"/>
                <w:highlight w:val="green"/>
                <w:rPrChange w:id="4195" w:author="Stuart McLarnon (NESO)" w:date="2024-11-18T11:12:00Z">
                  <w:rPr>
                    <w:rFonts w:ascii="Arial" w:hAnsi="Arial"/>
                    <w:color w:val="auto"/>
                    <w:highlight w:val="green"/>
                  </w:rPr>
                </w:rPrChange>
              </w:rPr>
            </w:pPr>
          </w:p>
        </w:tc>
      </w:tr>
      <w:tr w:rsidR="007631E9" w:rsidRPr="00B77E82" w14:paraId="1ED1F07C" w14:textId="77777777" w:rsidTr="00407FF3">
        <w:tc>
          <w:tcPr>
            <w:tcW w:w="2074" w:type="dxa"/>
          </w:tcPr>
          <w:p w14:paraId="03D89BED" w14:textId="77777777" w:rsidR="007631E9" w:rsidRPr="00B77E82" w:rsidRDefault="007631E9" w:rsidP="007631E9">
            <w:pPr>
              <w:jc w:val="both"/>
              <w:rPr>
                <w:rFonts w:ascii="Poppins" w:hAnsi="Poppins"/>
                <w:color w:val="auto"/>
                <w:rPrChange w:id="4196" w:author="Stuart McLarnon (NESO)" w:date="2024-11-18T11:12:00Z">
                  <w:rPr>
                    <w:rFonts w:ascii="Arial" w:hAnsi="Arial"/>
                    <w:color w:val="auto"/>
                  </w:rPr>
                </w:rPrChange>
              </w:rPr>
            </w:pPr>
            <w:r w:rsidRPr="00B77E82">
              <w:rPr>
                <w:rFonts w:ascii="Poppins" w:hAnsi="Poppins"/>
                <w:color w:val="auto"/>
                <w:rPrChange w:id="4197" w:author="Stuart McLarnon (NESO)" w:date="2024-11-18T11:12:00Z">
                  <w:rPr>
                    <w:rFonts w:ascii="Arial" w:hAnsi="Arial"/>
                    <w:color w:val="auto"/>
                  </w:rPr>
                </w:rPrChange>
              </w:rPr>
              <w:t>Total Shutdown</w:t>
            </w:r>
          </w:p>
        </w:tc>
        <w:tc>
          <w:tcPr>
            <w:tcW w:w="4496" w:type="dxa"/>
          </w:tcPr>
          <w:p w14:paraId="2B1D50F5" w14:textId="14151926" w:rsidR="007631E9" w:rsidRPr="00B77E82" w:rsidRDefault="007631E9" w:rsidP="007631E9">
            <w:pPr>
              <w:spacing w:line="259" w:lineRule="auto"/>
              <w:rPr>
                <w:rFonts w:ascii="Poppins" w:hAnsi="Poppins"/>
                <w:color w:val="auto"/>
                <w:rPrChange w:id="4198" w:author="Stuart McLarnon (NESO)" w:date="2024-11-18T11:12:00Z">
                  <w:rPr>
                    <w:color w:val="auto"/>
                  </w:rPr>
                </w:rPrChange>
              </w:rPr>
            </w:pPr>
            <w:r w:rsidRPr="00B77E82">
              <w:rPr>
                <w:rFonts w:ascii="Poppins" w:hAnsi="Poppins"/>
                <w:color w:val="auto"/>
                <w:rPrChange w:id="4199" w:author="Stuart McLarnon (NESO)" w:date="2024-11-18T11:12:00Z">
                  <w:rPr>
                    <w:color w:val="auto"/>
                  </w:rPr>
                </w:rPrChange>
              </w:rPr>
              <w:t xml:space="preserve">As defined in the Glossary and Definitions of the </w:t>
            </w:r>
            <w:r w:rsidR="0039354D">
              <w:rPr>
                <w:rFonts w:ascii="Poppins" w:hAnsi="Poppins"/>
                <w:color w:val="auto"/>
                <w:rPrChange w:id="4200" w:author="Stuart McLarnon (NESO)" w:date="2024-11-18T11:12:00Z">
                  <w:rPr>
                    <w:color w:val="auto"/>
                  </w:rPr>
                </w:rPrChange>
              </w:rPr>
              <w:t>Grid Code</w:t>
            </w:r>
            <w:r w:rsidRPr="00B77E82">
              <w:rPr>
                <w:rFonts w:ascii="Poppins" w:hAnsi="Poppins"/>
                <w:color w:val="auto"/>
                <w:rPrChange w:id="4201" w:author="Stuart McLarnon (NESO)" w:date="2024-11-18T11:12:00Z">
                  <w:rPr>
                    <w:color w:val="auto"/>
                  </w:rPr>
                </w:rPrChange>
              </w:rPr>
              <w:t>.</w:t>
            </w:r>
          </w:p>
          <w:p w14:paraId="38D00162" w14:textId="77777777" w:rsidR="007631E9" w:rsidRPr="00B77E82" w:rsidRDefault="007631E9" w:rsidP="007631E9">
            <w:pPr>
              <w:jc w:val="both"/>
              <w:rPr>
                <w:rFonts w:ascii="Poppins" w:hAnsi="Poppins"/>
                <w:color w:val="auto"/>
                <w:highlight w:val="green"/>
                <w:rPrChange w:id="4202" w:author="Stuart McLarnon (NESO)" w:date="2024-11-18T11:12:00Z">
                  <w:rPr>
                    <w:rFonts w:ascii="Arial" w:hAnsi="Arial"/>
                    <w:color w:val="auto"/>
                    <w:highlight w:val="green"/>
                  </w:rPr>
                </w:rPrChange>
              </w:rPr>
            </w:pPr>
          </w:p>
        </w:tc>
      </w:tr>
      <w:tr w:rsidR="007631E9" w:rsidRPr="00B77E82" w14:paraId="543C8344" w14:textId="77777777" w:rsidTr="00407FF3">
        <w:tc>
          <w:tcPr>
            <w:tcW w:w="2074" w:type="dxa"/>
          </w:tcPr>
          <w:p w14:paraId="77037D64" w14:textId="77777777" w:rsidR="007631E9" w:rsidRPr="00B77E82" w:rsidRDefault="007631E9" w:rsidP="007631E9">
            <w:pPr>
              <w:jc w:val="both"/>
              <w:rPr>
                <w:rFonts w:ascii="Poppins" w:hAnsi="Poppins"/>
                <w:color w:val="auto"/>
                <w:rPrChange w:id="4203" w:author="Stuart McLarnon (NESO)" w:date="2024-11-18T11:12:00Z">
                  <w:rPr>
                    <w:rFonts w:ascii="Arial" w:hAnsi="Arial"/>
                    <w:color w:val="auto"/>
                  </w:rPr>
                </w:rPrChange>
              </w:rPr>
            </w:pPr>
            <w:r w:rsidRPr="00B77E82">
              <w:rPr>
                <w:rFonts w:ascii="Poppins" w:hAnsi="Poppins"/>
                <w:color w:val="auto"/>
                <w:rPrChange w:id="4204" w:author="Stuart McLarnon (NESO)" w:date="2024-11-18T11:12:00Z">
                  <w:rPr>
                    <w:rFonts w:ascii="Arial" w:hAnsi="Arial"/>
                    <w:color w:val="auto"/>
                  </w:rPr>
                </w:rPrChange>
              </w:rPr>
              <w:t>TSO</w:t>
            </w:r>
          </w:p>
        </w:tc>
        <w:tc>
          <w:tcPr>
            <w:tcW w:w="4496" w:type="dxa"/>
          </w:tcPr>
          <w:p w14:paraId="5BEE55F2" w14:textId="77777777" w:rsidR="007631E9" w:rsidRPr="00B77E82" w:rsidRDefault="007631E9" w:rsidP="007631E9">
            <w:pPr>
              <w:jc w:val="both"/>
              <w:rPr>
                <w:rFonts w:ascii="Poppins" w:hAnsi="Poppins"/>
                <w:color w:val="auto"/>
                <w:rPrChange w:id="4205" w:author="Stuart McLarnon (NESO)" w:date="2024-11-18T11:12:00Z">
                  <w:rPr>
                    <w:rFonts w:ascii="Arial" w:hAnsi="Arial"/>
                    <w:color w:val="auto"/>
                  </w:rPr>
                </w:rPrChange>
              </w:rPr>
            </w:pPr>
            <w:r w:rsidRPr="00B77E82">
              <w:rPr>
                <w:rFonts w:ascii="Poppins" w:hAnsi="Poppins"/>
                <w:color w:val="auto"/>
                <w:rPrChange w:id="4206" w:author="Stuart McLarnon (NESO)" w:date="2024-11-18T11:12:00Z">
                  <w:rPr>
                    <w:rFonts w:ascii="Arial" w:hAnsi="Arial"/>
                    <w:color w:val="auto"/>
                  </w:rPr>
                </w:rPrChange>
              </w:rPr>
              <w:t xml:space="preserve">A Transmission System Operator is a natural or legal person responsible for operating, ensuring the maintenance of and, if necessary, developing the transmission system </w:t>
            </w:r>
            <w:proofErr w:type="gramStart"/>
            <w:r w:rsidRPr="00B77E82">
              <w:rPr>
                <w:rFonts w:ascii="Poppins" w:hAnsi="Poppins"/>
                <w:color w:val="auto"/>
                <w:rPrChange w:id="4207" w:author="Stuart McLarnon (NESO)" w:date="2024-11-18T11:12:00Z">
                  <w:rPr>
                    <w:rFonts w:ascii="Arial" w:hAnsi="Arial"/>
                    <w:color w:val="auto"/>
                  </w:rPr>
                </w:rPrChange>
              </w:rPr>
              <w:t>in a given</w:t>
            </w:r>
            <w:proofErr w:type="gramEnd"/>
            <w:r w:rsidRPr="00B77E82">
              <w:rPr>
                <w:rFonts w:ascii="Poppins" w:hAnsi="Poppins"/>
                <w:color w:val="auto"/>
                <w:rPrChange w:id="4208" w:author="Stuart McLarnon (NESO)" w:date="2024-11-18T11:12:00Z">
                  <w:rPr>
                    <w:rFonts w:ascii="Arial" w:hAnsi="Arial"/>
                    <w:color w:val="auto"/>
                  </w:rPr>
                </w:rPrChange>
              </w:rPr>
              <w:t xml:space="preserve"> area and, where applicable, its interconnections with other systems, and for ensuring the long-term ability of the system to meet reasonable demands for the transmission of electricity.</w:t>
            </w:r>
          </w:p>
          <w:p w14:paraId="6163FF0D" w14:textId="77777777" w:rsidR="007631E9" w:rsidRPr="00B77E82" w:rsidRDefault="007631E9" w:rsidP="007631E9">
            <w:pPr>
              <w:jc w:val="both"/>
              <w:rPr>
                <w:rFonts w:ascii="Poppins" w:hAnsi="Poppins"/>
                <w:color w:val="auto"/>
                <w:rPrChange w:id="4209" w:author="Stuart McLarnon (NESO)" w:date="2024-11-18T11:12:00Z">
                  <w:rPr>
                    <w:rFonts w:ascii="Arial" w:hAnsi="Arial"/>
                    <w:color w:val="auto"/>
                  </w:rPr>
                </w:rPrChange>
              </w:rPr>
            </w:pPr>
          </w:p>
        </w:tc>
      </w:tr>
      <w:tr w:rsidR="007631E9" w:rsidRPr="00B77E82" w14:paraId="3FCB9562" w14:textId="77777777" w:rsidTr="00407FF3">
        <w:tc>
          <w:tcPr>
            <w:tcW w:w="2074" w:type="dxa"/>
          </w:tcPr>
          <w:p w14:paraId="3084B6F9" w14:textId="77777777" w:rsidR="007631E9" w:rsidRPr="00B77E82" w:rsidRDefault="007631E9" w:rsidP="007631E9">
            <w:pPr>
              <w:jc w:val="both"/>
              <w:rPr>
                <w:rFonts w:ascii="Poppins" w:hAnsi="Poppins"/>
                <w:color w:val="auto"/>
                <w:rPrChange w:id="4210" w:author="Stuart McLarnon (NESO)" w:date="2024-11-18T11:12:00Z">
                  <w:rPr>
                    <w:rFonts w:ascii="Arial" w:hAnsi="Arial"/>
                    <w:color w:val="auto"/>
                  </w:rPr>
                </w:rPrChange>
              </w:rPr>
            </w:pPr>
            <w:r w:rsidRPr="00B77E82">
              <w:rPr>
                <w:rFonts w:ascii="Poppins" w:hAnsi="Poppins"/>
                <w:color w:val="auto"/>
                <w:rPrChange w:id="4211" w:author="Stuart McLarnon (NESO)" w:date="2024-11-18T11:12:00Z">
                  <w:rPr>
                    <w:rFonts w:ascii="Arial" w:hAnsi="Arial"/>
                    <w:color w:val="auto"/>
                  </w:rPr>
                </w:rPrChange>
              </w:rPr>
              <w:lastRenderedPageBreak/>
              <w:t>Type C Power Generating Module</w:t>
            </w:r>
          </w:p>
        </w:tc>
        <w:tc>
          <w:tcPr>
            <w:tcW w:w="4496" w:type="dxa"/>
          </w:tcPr>
          <w:p w14:paraId="4754F4DD" w14:textId="2E78C369" w:rsidR="007631E9" w:rsidRPr="00B77E82" w:rsidRDefault="007631E9" w:rsidP="007631E9">
            <w:pPr>
              <w:spacing w:line="259" w:lineRule="auto"/>
              <w:rPr>
                <w:rFonts w:ascii="Poppins" w:hAnsi="Poppins"/>
                <w:color w:val="auto"/>
                <w:rPrChange w:id="4212" w:author="Stuart McLarnon (NESO)" w:date="2024-11-18T11:12:00Z">
                  <w:rPr>
                    <w:color w:val="auto"/>
                  </w:rPr>
                </w:rPrChange>
              </w:rPr>
            </w:pPr>
            <w:r w:rsidRPr="00B77E82">
              <w:rPr>
                <w:rFonts w:ascii="Poppins" w:hAnsi="Poppins"/>
                <w:color w:val="auto"/>
                <w:rPrChange w:id="4213" w:author="Stuart McLarnon (NESO)" w:date="2024-11-18T11:12:00Z">
                  <w:rPr>
                    <w:color w:val="auto"/>
                  </w:rPr>
                </w:rPrChange>
              </w:rPr>
              <w:t xml:space="preserve">As defined in the Glossary and Definitions of the </w:t>
            </w:r>
            <w:r w:rsidR="0039354D">
              <w:rPr>
                <w:rFonts w:ascii="Poppins" w:hAnsi="Poppins"/>
                <w:color w:val="auto"/>
                <w:rPrChange w:id="4214" w:author="Stuart McLarnon (NESO)" w:date="2024-11-18T11:12:00Z">
                  <w:rPr>
                    <w:color w:val="auto"/>
                  </w:rPr>
                </w:rPrChange>
              </w:rPr>
              <w:t>Grid Code</w:t>
            </w:r>
            <w:r w:rsidRPr="00B77E82">
              <w:rPr>
                <w:rFonts w:ascii="Poppins" w:hAnsi="Poppins"/>
                <w:color w:val="auto"/>
                <w:rPrChange w:id="4215" w:author="Stuart McLarnon (NESO)" w:date="2024-11-18T11:12:00Z">
                  <w:rPr>
                    <w:color w:val="auto"/>
                  </w:rPr>
                </w:rPrChange>
              </w:rPr>
              <w:t>.</w:t>
            </w:r>
          </w:p>
          <w:p w14:paraId="499A4EBD" w14:textId="77777777" w:rsidR="007631E9" w:rsidRPr="00B77E82" w:rsidRDefault="007631E9" w:rsidP="007631E9">
            <w:pPr>
              <w:jc w:val="both"/>
              <w:rPr>
                <w:rFonts w:ascii="Poppins" w:hAnsi="Poppins"/>
                <w:color w:val="auto"/>
                <w:rPrChange w:id="4216" w:author="Stuart McLarnon (NESO)" w:date="2024-11-18T11:12:00Z">
                  <w:rPr>
                    <w:rFonts w:ascii="Arial" w:hAnsi="Arial"/>
                    <w:color w:val="auto"/>
                  </w:rPr>
                </w:rPrChange>
              </w:rPr>
            </w:pPr>
          </w:p>
        </w:tc>
      </w:tr>
      <w:tr w:rsidR="007631E9" w:rsidRPr="00B77E82" w14:paraId="4EE6762C" w14:textId="77777777" w:rsidTr="00407FF3">
        <w:tc>
          <w:tcPr>
            <w:tcW w:w="2074" w:type="dxa"/>
          </w:tcPr>
          <w:p w14:paraId="002E9996" w14:textId="77777777" w:rsidR="007631E9" w:rsidRPr="00B77E82" w:rsidRDefault="007631E9" w:rsidP="007631E9">
            <w:pPr>
              <w:jc w:val="both"/>
              <w:rPr>
                <w:rFonts w:ascii="Poppins" w:hAnsi="Poppins"/>
                <w:color w:val="auto"/>
                <w:rPrChange w:id="4217" w:author="Stuart McLarnon (NESO)" w:date="2024-11-18T11:12:00Z">
                  <w:rPr>
                    <w:rFonts w:ascii="Arial" w:hAnsi="Arial"/>
                    <w:color w:val="auto"/>
                  </w:rPr>
                </w:rPrChange>
              </w:rPr>
            </w:pPr>
            <w:r w:rsidRPr="00B77E82">
              <w:rPr>
                <w:rFonts w:ascii="Poppins" w:hAnsi="Poppins"/>
                <w:color w:val="auto"/>
                <w:rPrChange w:id="4218" w:author="Stuart McLarnon (NESO)" w:date="2024-11-18T11:12:00Z">
                  <w:rPr>
                    <w:rFonts w:ascii="Arial" w:hAnsi="Arial"/>
                    <w:color w:val="auto"/>
                  </w:rPr>
                </w:rPrChange>
              </w:rPr>
              <w:t>Type D Power Generating Module</w:t>
            </w:r>
          </w:p>
        </w:tc>
        <w:tc>
          <w:tcPr>
            <w:tcW w:w="4496" w:type="dxa"/>
          </w:tcPr>
          <w:p w14:paraId="51D64507" w14:textId="5310A183" w:rsidR="007631E9" w:rsidRPr="00B77E82" w:rsidRDefault="007631E9" w:rsidP="007631E9">
            <w:pPr>
              <w:spacing w:line="259" w:lineRule="auto"/>
              <w:rPr>
                <w:rFonts w:ascii="Poppins" w:hAnsi="Poppins"/>
                <w:color w:val="auto"/>
                <w:rPrChange w:id="4219" w:author="Stuart McLarnon (NESO)" w:date="2024-11-18T11:12:00Z">
                  <w:rPr>
                    <w:color w:val="auto"/>
                  </w:rPr>
                </w:rPrChange>
              </w:rPr>
            </w:pPr>
            <w:r w:rsidRPr="00B77E82">
              <w:rPr>
                <w:rFonts w:ascii="Poppins" w:hAnsi="Poppins"/>
                <w:color w:val="auto"/>
                <w:rPrChange w:id="4220" w:author="Stuart McLarnon (NESO)" w:date="2024-11-18T11:12:00Z">
                  <w:rPr>
                    <w:color w:val="auto"/>
                  </w:rPr>
                </w:rPrChange>
              </w:rPr>
              <w:t xml:space="preserve">As defined in the Glossary and Definitions of the </w:t>
            </w:r>
            <w:r w:rsidR="0039354D">
              <w:rPr>
                <w:rFonts w:ascii="Poppins" w:hAnsi="Poppins"/>
                <w:color w:val="auto"/>
                <w:rPrChange w:id="4221" w:author="Stuart McLarnon (NESO)" w:date="2024-11-18T11:12:00Z">
                  <w:rPr>
                    <w:color w:val="auto"/>
                  </w:rPr>
                </w:rPrChange>
              </w:rPr>
              <w:t>Grid Code</w:t>
            </w:r>
            <w:r w:rsidRPr="00B77E82">
              <w:rPr>
                <w:rFonts w:ascii="Poppins" w:hAnsi="Poppins"/>
                <w:color w:val="auto"/>
                <w:rPrChange w:id="4222" w:author="Stuart McLarnon (NESO)" w:date="2024-11-18T11:12:00Z">
                  <w:rPr>
                    <w:color w:val="auto"/>
                  </w:rPr>
                </w:rPrChange>
              </w:rPr>
              <w:t>.</w:t>
            </w:r>
          </w:p>
          <w:p w14:paraId="5A6AD126" w14:textId="77777777" w:rsidR="007631E9" w:rsidRPr="00B77E82" w:rsidRDefault="007631E9" w:rsidP="007631E9">
            <w:pPr>
              <w:jc w:val="both"/>
              <w:rPr>
                <w:rFonts w:ascii="Poppins" w:hAnsi="Poppins"/>
                <w:color w:val="auto"/>
                <w:rPrChange w:id="4223" w:author="Stuart McLarnon (NESO)" w:date="2024-11-18T11:12:00Z">
                  <w:rPr>
                    <w:rFonts w:ascii="Arial" w:hAnsi="Arial"/>
                    <w:color w:val="auto"/>
                  </w:rPr>
                </w:rPrChange>
              </w:rPr>
            </w:pPr>
          </w:p>
        </w:tc>
      </w:tr>
      <w:tr w:rsidR="007631E9" w:rsidRPr="00B77E82" w14:paraId="751F4C2D" w14:textId="77777777" w:rsidTr="00407FF3">
        <w:tc>
          <w:tcPr>
            <w:tcW w:w="2074" w:type="dxa"/>
          </w:tcPr>
          <w:p w14:paraId="706EAA56" w14:textId="77777777" w:rsidR="007631E9" w:rsidRPr="00B77E82" w:rsidRDefault="007631E9" w:rsidP="007631E9">
            <w:pPr>
              <w:jc w:val="both"/>
              <w:rPr>
                <w:rFonts w:ascii="Poppins" w:hAnsi="Poppins"/>
                <w:color w:val="auto"/>
                <w:rPrChange w:id="4224" w:author="Stuart McLarnon (NESO)" w:date="2024-11-18T11:12:00Z">
                  <w:rPr>
                    <w:rFonts w:ascii="Arial" w:hAnsi="Arial"/>
                    <w:color w:val="auto"/>
                  </w:rPr>
                </w:rPrChange>
              </w:rPr>
            </w:pPr>
            <w:r w:rsidRPr="00B77E82">
              <w:rPr>
                <w:rFonts w:ascii="Poppins" w:hAnsi="Poppins"/>
                <w:color w:val="auto"/>
                <w:rPrChange w:id="4225" w:author="Stuart McLarnon (NESO)" w:date="2024-11-18T11:12:00Z">
                  <w:rPr>
                    <w:rFonts w:ascii="Arial" w:hAnsi="Arial"/>
                    <w:color w:val="auto"/>
                  </w:rPr>
                </w:rPrChange>
              </w:rPr>
              <w:t>Unacceptable Frequency Conditions</w:t>
            </w:r>
          </w:p>
          <w:p w14:paraId="04BD1C31" w14:textId="77777777" w:rsidR="007631E9" w:rsidRPr="00B77E82" w:rsidRDefault="007631E9" w:rsidP="007631E9">
            <w:pPr>
              <w:rPr>
                <w:rFonts w:ascii="Poppins" w:hAnsi="Poppins"/>
                <w:color w:val="auto"/>
                <w:rPrChange w:id="4226" w:author="Stuart McLarnon (NESO)" w:date="2024-11-18T11:12:00Z">
                  <w:rPr>
                    <w:rFonts w:ascii="Arial" w:hAnsi="Arial"/>
                    <w:color w:val="auto"/>
                  </w:rPr>
                </w:rPrChange>
              </w:rPr>
            </w:pPr>
          </w:p>
          <w:p w14:paraId="60391886" w14:textId="3AFFDC8F" w:rsidR="007631E9" w:rsidRPr="00B77E82" w:rsidRDefault="007631E9" w:rsidP="007631E9">
            <w:pPr>
              <w:ind w:firstLine="720"/>
              <w:rPr>
                <w:rFonts w:ascii="Poppins" w:hAnsi="Poppins"/>
                <w:color w:val="auto"/>
                <w:rPrChange w:id="4227" w:author="Stuart McLarnon (NESO)" w:date="2024-11-18T11:12:00Z">
                  <w:rPr>
                    <w:rFonts w:ascii="Arial" w:hAnsi="Arial"/>
                    <w:color w:val="auto"/>
                  </w:rPr>
                </w:rPrChange>
              </w:rPr>
            </w:pPr>
          </w:p>
        </w:tc>
        <w:tc>
          <w:tcPr>
            <w:tcW w:w="4496" w:type="dxa"/>
          </w:tcPr>
          <w:p w14:paraId="0915C8B0" w14:textId="7340F089" w:rsidR="007631E9" w:rsidRPr="00B77E82" w:rsidRDefault="007631E9" w:rsidP="007631E9">
            <w:pPr>
              <w:spacing w:line="259" w:lineRule="auto"/>
              <w:rPr>
                <w:rFonts w:ascii="Poppins" w:hAnsi="Poppins"/>
                <w:color w:val="auto"/>
                <w:rPrChange w:id="4228" w:author="Stuart McLarnon (NESO)" w:date="2024-11-18T11:12:00Z">
                  <w:rPr>
                    <w:color w:val="auto"/>
                  </w:rPr>
                </w:rPrChange>
              </w:rPr>
            </w:pPr>
            <w:r w:rsidRPr="00B77E82">
              <w:rPr>
                <w:rFonts w:ascii="Poppins" w:hAnsi="Poppins"/>
                <w:color w:val="auto"/>
                <w:rPrChange w:id="4229" w:author="Stuart McLarnon (NESO)" w:date="2024-11-18T11:12:00Z">
                  <w:rPr>
                    <w:color w:val="auto"/>
                  </w:rPr>
                </w:rPrChange>
              </w:rPr>
              <w:t>As defined in the Terms and Definitions of the Security and Quality of Supply Standard.</w:t>
            </w:r>
          </w:p>
          <w:p w14:paraId="096EA792" w14:textId="287279FE" w:rsidR="007631E9" w:rsidRPr="00B77E82" w:rsidRDefault="007631E9" w:rsidP="007631E9">
            <w:pPr>
              <w:jc w:val="both"/>
              <w:rPr>
                <w:rFonts w:ascii="Poppins" w:hAnsi="Poppins"/>
                <w:color w:val="auto"/>
                <w:rPrChange w:id="4230" w:author="Stuart McLarnon (NESO)" w:date="2024-11-18T11:12:00Z">
                  <w:rPr>
                    <w:rFonts w:ascii="Arial" w:hAnsi="Arial"/>
                    <w:color w:val="auto"/>
                  </w:rPr>
                </w:rPrChange>
              </w:rPr>
            </w:pPr>
          </w:p>
        </w:tc>
      </w:tr>
    </w:tbl>
    <w:p w14:paraId="644E72B7" w14:textId="6BA21139" w:rsidR="00887AC3" w:rsidRPr="00B77E82" w:rsidRDefault="00887AC3" w:rsidP="00E86BD9">
      <w:pPr>
        <w:pStyle w:val="BodyText"/>
        <w:rPr>
          <w:rFonts w:ascii="Poppins" w:hAnsi="Poppins"/>
          <w:rPrChange w:id="4231" w:author="Stuart McLarnon (NESO)" w:date="2024-11-18T11:12:00Z">
            <w:rPr/>
          </w:rPrChange>
        </w:rPr>
      </w:pPr>
    </w:p>
    <w:p w14:paraId="437BB656" w14:textId="0ADAD4BC" w:rsidR="00887AC3" w:rsidRPr="00B77E82" w:rsidRDefault="00887AC3" w:rsidP="00E86BD9">
      <w:pPr>
        <w:pStyle w:val="BodyText"/>
        <w:rPr>
          <w:rFonts w:ascii="Poppins" w:hAnsi="Poppins"/>
          <w:rPrChange w:id="4232" w:author="Stuart McLarnon (NESO)" w:date="2024-11-18T11:12:00Z">
            <w:rPr/>
          </w:rPrChange>
        </w:rPr>
      </w:pPr>
    </w:p>
    <w:p w14:paraId="081FF708" w14:textId="77777777" w:rsidR="00887AC3" w:rsidRPr="00B77E82" w:rsidRDefault="00887AC3" w:rsidP="00E86BD9">
      <w:pPr>
        <w:pStyle w:val="BodyText"/>
        <w:rPr>
          <w:rFonts w:ascii="Poppins" w:hAnsi="Poppins"/>
          <w:rPrChange w:id="4233" w:author="Stuart McLarnon (NESO)" w:date="2024-11-18T11:12:00Z">
            <w:rPr/>
          </w:rPrChange>
        </w:rPr>
        <w:sectPr w:rsidR="00887AC3" w:rsidRPr="00B77E82" w:rsidSect="00C7693C">
          <w:headerReference w:type="first" r:id="rId26"/>
          <w:footerReference w:type="first" r:id="rId27"/>
          <w:pgSz w:w="11906" w:h="16838" w:code="9"/>
          <w:pgMar w:top="2608" w:right="1588" w:bottom="1134" w:left="3402" w:header="567" w:footer="567" w:gutter="0"/>
          <w:cols w:space="113"/>
          <w:docGrid w:linePitch="360"/>
        </w:sectPr>
      </w:pPr>
    </w:p>
    <w:p w14:paraId="6E5B4A45" w14:textId="3B1CBD55" w:rsidR="00251AC7" w:rsidRPr="00B77E82" w:rsidRDefault="00251AC7" w:rsidP="00BE3D3C">
      <w:pPr>
        <w:pStyle w:val="AppendixPageTitle"/>
        <w:framePr w:wrap="notBeside"/>
        <w:rPr>
          <w:rFonts w:ascii="Poppins" w:hAnsi="Poppins"/>
          <w:rPrChange w:id="4238" w:author="Stuart McLarnon (NESO)" w:date="2024-11-18T11:12:00Z">
            <w:rPr/>
          </w:rPrChange>
        </w:rPr>
      </w:pPr>
    </w:p>
    <w:p w14:paraId="754DEBCE" w14:textId="77777777" w:rsidR="00E92718" w:rsidRDefault="008D3769" w:rsidP="0076567E">
      <w:pPr>
        <w:rPr>
          <w:del w:id="4239" w:author="Stuart McLarnon (NESO)" w:date="2024-11-18T11:12:00Z"/>
        </w:rPr>
      </w:pPr>
      <w:del w:id="4240" w:author="Stuart McLarnon (NESO)" w:date="2024-11-18T11:12:00Z">
        <w:r>
          <w:rPr>
            <w:noProof/>
            <w:lang w:eastAsia="en-GB"/>
          </w:rPr>
          <mc:AlternateContent>
            <mc:Choice Requires="wpg">
              <w:drawing>
                <wp:anchor distT="0" distB="0" distL="114300" distR="114300" simplePos="0" relativeHeight="251672577" behindDoc="0" locked="1" layoutInCell="1" allowOverlap="1" wp14:anchorId="7BFE26A7" wp14:editId="601DE102">
                  <wp:simplePos x="0" y="0"/>
                  <wp:positionH relativeFrom="column">
                    <wp:posOffset>582930</wp:posOffset>
                  </wp:positionH>
                  <wp:positionV relativeFrom="page">
                    <wp:posOffset>7795260</wp:posOffset>
                  </wp:positionV>
                  <wp:extent cx="4816800" cy="3362400"/>
                  <wp:effectExtent l="0" t="0" r="3175" b="9525"/>
                  <wp:wrapNone/>
                  <wp:docPr id="33" name="Group 33"/>
                  <wp:cNvGraphicFramePr/>
                  <a:graphic xmlns:a="http://schemas.openxmlformats.org/drawingml/2006/main">
                    <a:graphicData uri="http://schemas.microsoft.com/office/word/2010/wordprocessingGroup">
                      <wpg:wgp>
                        <wpg:cNvGrpSpPr/>
                        <wpg:grpSpPr>
                          <a:xfrm>
                            <a:off x="0" y="0"/>
                            <a:ext cx="4816800" cy="3362400"/>
                            <a:chOff x="0" y="0"/>
                            <a:chExt cx="4816709" cy="3361222"/>
                          </a:xfrm>
                        </wpg:grpSpPr>
                        <pic:pic xmlns:pic="http://schemas.openxmlformats.org/drawingml/2006/picture">
                          <pic:nvPicPr>
                            <pic:cNvPr id="34" name="Picture 14"/>
                            <pic:cNvPicPr>
                              <a:picLocks noChangeAspect="1"/>
                            </pic:cNvPicPr>
                          </pic:nvPicPr>
                          <pic:blipFill>
                            <a:blip r:embed="rId28">
                              <a:extLst>
                                <a:ext uri="{28A0092B-C50C-407E-A947-70E740481C1C}">
                                  <a14:useLocalDpi xmlns:a14="http://schemas.microsoft.com/office/drawing/2010/main" val="0"/>
                                </a:ext>
                              </a:extLst>
                            </a:blip>
                            <a:srcRect/>
                            <a:stretch>
                              <a:fillRect/>
                            </a:stretch>
                          </pic:blipFill>
                          <pic:spPr bwMode="auto">
                            <a:xfrm rot="10800000" flipV="1">
                              <a:off x="601579" y="1540042"/>
                              <a:ext cx="4215130" cy="1821180"/>
                            </a:xfrm>
                            <a:prstGeom prst="rect">
                              <a:avLst/>
                            </a:prstGeom>
                            <a:noFill/>
                            <a:ln>
                              <a:noFill/>
                            </a:ln>
                          </pic:spPr>
                        </pic:pic>
                        <pic:pic xmlns:pic="http://schemas.openxmlformats.org/drawingml/2006/picture">
                          <pic:nvPicPr>
                            <pic:cNvPr id="35" name="Picture 12"/>
                            <pic:cNvPicPr>
                              <a:picLocks noChangeAspect="1"/>
                            </pic:cNvPicPr>
                          </pic:nvPicPr>
                          <pic:blipFill>
                            <a:blip r:embed="rId29"/>
                            <a:stretch>
                              <a:fillRect/>
                            </a:stretch>
                          </pic:blipFill>
                          <pic:spPr>
                            <a:xfrm>
                              <a:off x="2358189" y="2237874"/>
                              <a:ext cx="2051685" cy="305435"/>
                            </a:xfrm>
                            <a:prstGeom prst="rect">
                              <a:avLst/>
                            </a:prstGeom>
                          </pic:spPr>
                        </pic:pic>
                        <wps:wsp>
                          <wps:cNvPr id="36" name="Text Box 36"/>
                          <wps:cNvSpPr txBox="1"/>
                          <wps:spPr>
                            <a:xfrm>
                              <a:off x="0" y="0"/>
                              <a:ext cx="4397927" cy="1367311"/>
                            </a:xfrm>
                            <a:prstGeom prst="rect">
                              <a:avLst/>
                            </a:prstGeom>
                            <a:noFill/>
                            <a:ln w="6350">
                              <a:noFill/>
                            </a:ln>
                          </wps:spPr>
                          <wps:txbx>
                            <w:txbxContent>
                              <w:p w14:paraId="792E2B16" w14:textId="77777777" w:rsidR="005D2465" w:rsidRDefault="005D2465" w:rsidP="00065DF3">
                                <w:pPr>
                                  <w:pStyle w:val="Backcoverdisclaimer"/>
                                  <w:rPr>
                                    <w:del w:id="4241" w:author="Stuart McLarnon (NESO)" w:date="2024-11-18T11:12:00Z"/>
                                  </w:rPr>
                                </w:pPr>
                                <w:del w:id="4242" w:author="Stuart McLarnon (NESO)" w:date="2024-11-18T11:12:00Z">
                                  <w:r w:rsidRPr="00E612F7">
                                    <w:delText>Faraday House, Warwick Technology Park,</w:delText>
                                  </w:r>
                                  <w:r w:rsidRPr="00E612F7">
                                    <w:br/>
                                    <w:delText>Gallows Hill, Warwick, CV346DA</w:delText>
                                  </w:r>
                                </w:del>
                              </w:p>
                              <w:p w14:paraId="7B37F6CE" w14:textId="77777777" w:rsidR="005D2465" w:rsidRPr="00E9031E" w:rsidRDefault="005D2465" w:rsidP="00E9031E">
                                <w:pPr>
                                  <w:pStyle w:val="Backcoverdisclaimer"/>
                                  <w:rPr>
                                    <w:del w:id="4243" w:author="Stuart McLarnon (NESO)" w:date="2024-11-18T11:12:00Z"/>
                                    <w:b/>
                                  </w:rPr>
                                </w:pPr>
                                <w:del w:id="4244" w:author="Stuart McLarnon (NESO)" w:date="2024-11-18T11:12:00Z">
                                  <w:r w:rsidRPr="00E612F7">
                                    <w:rPr>
                                      <w:rStyle w:val="Bold"/>
                                    </w:rPr>
                                    <w:delText>nationalgrid</w:delText>
                                  </w:r>
                                  <w:r>
                                    <w:rPr>
                                      <w:rStyle w:val="Bold"/>
                                    </w:rPr>
                                    <w:delText>NGESO</w:delText>
                                  </w:r>
                                  <w:r w:rsidRPr="00E612F7">
                                    <w:rPr>
                                      <w:rStyle w:val="Bold"/>
                                    </w:rPr>
                                    <w:delText>.com</w:delText>
                                  </w:r>
                                </w:del>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BFE26A7" id="Group 33" o:spid="_x0000_s1060" style="position:absolute;margin-left:45.9pt;margin-top:613.8pt;width:379.3pt;height:264.75pt;z-index:251672577;mso-position-horizontal-relative:text;mso-position-vertical-relative:page;mso-width-relative:margin;mso-height-relative:margin" coordsize="48167,3361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61" type="#_x0000_t75" style="position:absolute;left:6015;top:15400;width:42152;height:18212;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">
                    <v:imagedata r:id="rId30" o:title=""/>
                  </v:shape>
                  <v:shape id="Picture 12" o:spid="_x0000_s1062" type="#_x0000_t75" style="position:absolute;left:23581;top:22378;width:20517;height:3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">
                    <v:imagedata r:id="rId31" o:title=""/>
                  </v:shape>
                  <v:shape id="Text Box 36" o:spid="_x0000_s1063" type="#_x0000_t202" style="position:absolute;width:43979;height:13673;visibility:visible;mso-wrap-style:non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" filled="f" stroked="f" strokeweight=".5pt">
                    <v:textbox>
                      <w:txbxContent>
                        <w:p w14:paraId="792E2B16" w14:textId="77777777" w:rsidR="005D2465" w:rsidRDefault="005D2465" w:rsidP="00065DF3">
                          <w:pPr>
                            <w:pStyle w:val="Backcoverdisclaimer"/>
                            <w:rPr>
                              <w:del w:id="4245" w:author="Stuart McLarnon (NESO)" w:date="2024-11-18T11:12:00Z"/>
                            </w:rPr>
                          </w:pPr>
                          <w:del w:id="4246" w:author="Stuart McLarnon (NESO)" w:date="2024-11-18T11:12:00Z">
                            <w:r w:rsidRPr="00E612F7">
                              <w:delText>Faraday House, Warwick Technology Park,</w:delText>
                            </w:r>
                            <w:r w:rsidRPr="00E612F7">
                              <w:br/>
                              <w:delText>Gallows Hill, Warwick, CV346DA</w:delText>
                            </w:r>
                          </w:del>
                        </w:p>
                        <w:p w14:paraId="7B37F6CE" w14:textId="77777777" w:rsidR="005D2465" w:rsidRPr="00E9031E" w:rsidRDefault="005D2465" w:rsidP="00E9031E">
                          <w:pPr>
                            <w:pStyle w:val="Backcoverdisclaimer"/>
                            <w:rPr>
                              <w:del w:id="4247" w:author="Stuart McLarnon (NESO)" w:date="2024-11-18T11:12:00Z"/>
                              <w:b/>
                            </w:rPr>
                          </w:pPr>
                          <w:del w:id="4248" w:author="Stuart McLarnon (NESO)" w:date="2024-11-18T11:12:00Z">
                            <w:r w:rsidRPr="00E612F7">
                              <w:rPr>
                                <w:rStyle w:val="Bold"/>
                              </w:rPr>
                              <w:delText>nationalgrid</w:delText>
                            </w:r>
                            <w:r>
                              <w:rPr>
                                <w:rStyle w:val="Bold"/>
                              </w:rPr>
                              <w:delText>NGESO</w:delText>
                            </w:r>
                            <w:r w:rsidRPr="00E612F7">
                              <w:rPr>
                                <w:rStyle w:val="Bold"/>
                              </w:rPr>
                              <w:delText>.com</w:delText>
                            </w:r>
                          </w:del>
                        </w:p>
                      </w:txbxContent>
                    </v:textbox>
                  </v:shape>
                  <w10:wrap anchory="page"/>
                  <w10:anchorlock/>
                </v:group>
              </w:pict>
            </mc:Fallback>
          </mc:AlternateContent>
        </w:r>
      </w:del>
    </w:p>
    <w:p w14:paraId="16CFD0E2" w14:textId="495C351F" w:rsidR="00E92718" w:rsidRPr="00B77E82" w:rsidRDefault="006324E6" w:rsidP="0076567E">
      <w:pPr>
        <w:rPr>
          <w:ins w:id="4249" w:author="Stuart McLarnon (NESO)" w:date="2024-11-18T11:12:00Z"/>
          <w:rFonts w:ascii="Poppins" w:hAnsi="Poppins" w:cs="Poppins"/>
        </w:rPr>
      </w:pPr>
      <w:del w:id="4250" w:author="Stuart McLarnon (NESO)" w:date="2024-11-18T11:12:00Z">
        <w:r>
          <w:rPr>
            <w:noProof/>
            <w:lang w:eastAsia="en-GB"/>
          </w:rPr>
          <w:drawing>
            <wp:anchor distT="0" distB="0" distL="114300" distR="114300" simplePos="0" relativeHeight="251674625" behindDoc="1" locked="1" layoutInCell="1" allowOverlap="1" wp14:anchorId="716EC6B1" wp14:editId="41C96BBD">
              <wp:simplePos x="0" y="0"/>
              <wp:positionH relativeFrom="page">
                <wp:align>left</wp:align>
              </wp:positionH>
              <wp:positionV relativeFrom="page">
                <wp:align>top</wp:align>
              </wp:positionV>
              <wp:extent cx="7560000" cy="10692000"/>
              <wp:effectExtent l="0" t="0" r="3175" b="0"/>
              <wp:wrapNone/>
              <wp:docPr id="71" name="Pictur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a:blip r:embed="rId32"/>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del>
      <w:ins w:id="4251" w:author="Stuart McLarnon (NESO)" w:date="2024-11-18T11:12:00Z">
        <w:r w:rsidR="008A4998">
          <w:rPr>
            <w:noProof/>
            <w:lang w:eastAsia="en-GB"/>
          </w:rPr>
          <mc:AlternateContent>
            <mc:Choice Requires="wps">
              <w:drawing>
                <wp:anchor distT="0" distB="0" distL="114300" distR="114300" simplePos="0" relativeHeight="251667457" behindDoc="1" locked="0" layoutInCell="1" allowOverlap="1" wp14:anchorId="135BD6A6" wp14:editId="516CCEC5">
                  <wp:simplePos x="0" y="0"/>
                  <wp:positionH relativeFrom="page">
                    <wp:align>left</wp:align>
                  </wp:positionH>
                  <wp:positionV relativeFrom="paragraph">
                    <wp:posOffset>-1657985</wp:posOffset>
                  </wp:positionV>
                  <wp:extent cx="7568697" cy="10658475"/>
                  <wp:effectExtent l="0" t="0" r="13335" b="28575"/>
                  <wp:wrapNone/>
                  <wp:docPr id="37" name="Rectangle 37"/>
                  <wp:cNvGraphicFramePr/>
                  <a:graphic xmlns:a="http://schemas.openxmlformats.org/drawingml/2006/main">
                    <a:graphicData uri="http://schemas.microsoft.com/office/word/2010/wordprocessingShape">
                      <wps:wsp>
                        <wps:cNvSpPr/>
                        <wps:spPr>
                          <a:xfrm>
                            <a:off x="0" y="0"/>
                            <a:ext cx="7568697" cy="10658475"/>
                          </a:xfrm>
                          <a:prstGeom prst="rect">
                            <a:avLst/>
                          </a:prstGeom>
                          <a:solidFill>
                            <a:srgbClr val="3F0731"/>
                          </a:solidFill>
                          <a:ln>
                            <a:solidFill>
                              <a:srgbClr val="3F073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4EA8518" id="Rectangle 37" o:spid="_x0000_s1026" style="position:absolute;margin-left:0;margin-top:-130.55pt;width:595.95pt;height:839.25pt;z-index:-251649023;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" fillcolor="#3f0731" strokecolor="#3f0731" strokeweight="1pt">
                  <w10:wrap anchorx="page"/>
                </v:rect>
              </w:pict>
            </mc:Fallback>
          </mc:AlternateContent>
        </w:r>
      </w:ins>
    </w:p>
    <w:p w14:paraId="5F780767" w14:textId="3DA2B812" w:rsidR="009427FA" w:rsidRPr="00B77E82" w:rsidRDefault="007B2E63" w:rsidP="00E92718">
      <w:pPr>
        <w:rPr>
          <w:rFonts w:ascii="Poppins" w:hAnsi="Poppins"/>
          <w:rPrChange w:id="4252" w:author="Stuart McLarnon (NESO)" w:date="2024-11-18T11:12:00Z">
            <w:rPr/>
          </w:rPrChange>
        </w:rPr>
      </w:pPr>
      <w:ins w:id="4253" w:author="Stuart McLarnon (NESO)" w:date="2024-11-18T11:12:00Z">
        <w:r>
          <w:rPr>
            <w:noProof/>
            <w:lang w:eastAsia="en-GB"/>
          </w:rPr>
          <mc:AlternateContent>
            <mc:Choice Requires="wps">
              <w:drawing>
                <wp:anchor distT="0" distB="0" distL="114300" distR="114300" simplePos="0" relativeHeight="251669505" behindDoc="0" locked="0" layoutInCell="1" allowOverlap="1" wp14:anchorId="4EF89FD4" wp14:editId="1D393E9B">
                  <wp:simplePos x="0" y="0"/>
                  <wp:positionH relativeFrom="column">
                    <wp:posOffset>-1657350</wp:posOffset>
                  </wp:positionH>
                  <wp:positionV relativeFrom="paragraph">
                    <wp:posOffset>4618990</wp:posOffset>
                  </wp:positionV>
                  <wp:extent cx="2971800" cy="2503714"/>
                  <wp:effectExtent l="0" t="0" r="19050" b="11430"/>
                  <wp:wrapNone/>
                  <wp:docPr id="41" name="Text Box 41"/>
                  <wp:cNvGraphicFramePr/>
                  <a:graphic xmlns:a="http://schemas.openxmlformats.org/drawingml/2006/main">
                    <a:graphicData uri="http://schemas.microsoft.com/office/word/2010/wordprocessingShape">
                      <wps:wsp>
                        <wps:cNvSpPr txBox="1"/>
                        <wps:spPr>
                          <a:xfrm>
                            <a:off x="0" y="0"/>
                            <a:ext cx="2971800" cy="2503714"/>
                          </a:xfrm>
                          <a:prstGeom prst="rect">
                            <a:avLst/>
                          </a:prstGeom>
                          <a:solidFill>
                            <a:srgbClr val="3F0731"/>
                          </a:solidFill>
                          <a:ln w="6350">
                            <a:solidFill>
                              <a:srgbClr val="3F0731"/>
                            </a:solidFill>
                          </a:ln>
                        </wps:spPr>
                        <wps:txbx>
                          <w:txbxContent>
                            <w:tbl>
                              <w:tblPr>
                                <w:tblStyle w:val="NationalGrid"/>
                                <w:tblW w:w="0" w:type="auto"/>
                                <w:tblBorders>
                                  <w:top w:val="none" w:sz="0" w:space="0" w:color="auto"/>
                                  <w:bottom w:val="none" w:sz="0" w:space="0" w:color="auto"/>
                                  <w:insideH w:val="none" w:sz="0" w:space="0" w:color="auto"/>
                                </w:tblBorders>
                                <w:tblLook w:val="04A0" w:firstRow="1" w:lastRow="0" w:firstColumn="1" w:lastColumn="0" w:noHBand="0" w:noVBand="1"/>
                              </w:tblPr>
                              <w:tblGrid>
                                <w:gridCol w:w="4397"/>
                              </w:tblGrid>
                              <w:tr w:rsidR="002930D6" w:rsidRPr="008E02CB" w14:paraId="5D25AE53" w14:textId="77777777" w:rsidTr="008E02CB">
                                <w:trPr>
                                  <w:cnfStyle w:val="100000000000" w:firstRow="1" w:lastRow="0" w:firstColumn="0" w:lastColumn="0" w:oddVBand="0" w:evenVBand="0" w:oddHBand="0" w:evenHBand="0" w:firstRowFirstColumn="0" w:firstRowLastColumn="0" w:lastRowFirstColumn="0" w:lastRowLastColumn="0"/>
                                  <w:trHeight w:val="1996"/>
                                  <w:ins w:id="4254" w:author="Stuart McLarnon (NESO)" w:date="2024-11-18T11:12:00Z"/>
                                </w:trPr>
                                <w:tc>
                                  <w:tcPr>
                                    <w:tcW w:w="523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3F0731"/>
                                  </w:tcPr>
                                  <w:p w14:paraId="6DBD2DB0" w14:textId="77777777" w:rsidR="002930D6" w:rsidRPr="008E02CB" w:rsidRDefault="002930D6" w:rsidP="008E02CB">
                                    <w:pPr>
                                      <w:pStyle w:val="BodyText"/>
                                      <w:shd w:val="clear" w:color="auto" w:fill="3F0731"/>
                                      <w:rPr>
                                        <w:ins w:id="4255" w:author="Stuart McLarnon (NESO)" w:date="2024-11-18T11:12:00Z"/>
                                        <w:rFonts w:ascii="Poppins" w:hAnsi="Poppins" w:cs="Poppins"/>
                                        <w:color w:val="FFFFFF" w:themeColor="background1"/>
                                      </w:rPr>
                                    </w:pPr>
                                  </w:p>
                                  <w:p w14:paraId="0D8EB971" w14:textId="77777777" w:rsidR="002930D6" w:rsidRPr="008E02CB" w:rsidRDefault="002930D6" w:rsidP="008E02CB">
                                    <w:pPr>
                                      <w:pStyle w:val="BodyText"/>
                                      <w:rPr>
                                        <w:ins w:id="4256" w:author="Stuart McLarnon (NESO)" w:date="2024-11-18T11:12:00Z"/>
                                        <w:rFonts w:ascii="Poppins" w:hAnsi="Poppins" w:cs="Poppins"/>
                                        <w:color w:val="FFFFFF" w:themeColor="background1"/>
                                      </w:rPr>
                                    </w:pPr>
                                    <w:ins w:id="4257" w:author="Stuart McLarnon (NESO)" w:date="2024-11-18T11:12:00Z">
                                      <w:r w:rsidRPr="008E02CB">
                                        <w:rPr>
                                          <w:rFonts w:ascii="Poppins" w:hAnsi="Poppins" w:cs="Poppins"/>
                                          <w:color w:val="FFFFFF" w:themeColor="background1"/>
                                        </w:rPr>
                                        <w:t>National Energy System Operator</w:t>
                                      </w:r>
                                    </w:ins>
                                  </w:p>
                                  <w:p w14:paraId="376CEB4F" w14:textId="77777777" w:rsidR="002930D6" w:rsidRPr="008E02CB" w:rsidRDefault="002930D6" w:rsidP="008E02CB">
                                    <w:pPr>
                                      <w:pStyle w:val="BodyText"/>
                                      <w:rPr>
                                        <w:ins w:id="4258" w:author="Stuart McLarnon (NESO)" w:date="2024-11-18T11:12:00Z"/>
                                        <w:rFonts w:ascii="Poppins" w:hAnsi="Poppins" w:cs="Poppins"/>
                                        <w:color w:val="FFFFFF" w:themeColor="background1"/>
                                      </w:rPr>
                                    </w:pPr>
                                    <w:ins w:id="4259" w:author="Stuart McLarnon (NESO)" w:date="2024-11-18T11:12:00Z">
                                      <w:r w:rsidRPr="008E02CB">
                                        <w:rPr>
                                          <w:rFonts w:ascii="Poppins" w:hAnsi="Poppins" w:cs="Poppins"/>
                                          <w:color w:val="FFFFFF" w:themeColor="background1"/>
                                        </w:rPr>
                                        <w:t xml:space="preserve">Faraday House </w:t>
                                      </w:r>
                                    </w:ins>
                                  </w:p>
                                  <w:p w14:paraId="688C0592" w14:textId="77777777" w:rsidR="002930D6" w:rsidRPr="008E02CB" w:rsidRDefault="002930D6" w:rsidP="008E02CB">
                                    <w:pPr>
                                      <w:pStyle w:val="BodyText"/>
                                      <w:rPr>
                                        <w:ins w:id="4260" w:author="Stuart McLarnon (NESO)" w:date="2024-11-18T11:12:00Z"/>
                                        <w:rFonts w:ascii="Poppins" w:hAnsi="Poppins" w:cs="Poppins"/>
                                        <w:color w:val="FFFFFF" w:themeColor="background1"/>
                                      </w:rPr>
                                    </w:pPr>
                                    <w:ins w:id="4261" w:author="Stuart McLarnon (NESO)" w:date="2024-11-18T11:12:00Z">
                                      <w:r w:rsidRPr="008E02CB">
                                        <w:rPr>
                                          <w:rFonts w:ascii="Poppins" w:hAnsi="Poppins" w:cs="Poppins"/>
                                          <w:color w:val="FFFFFF" w:themeColor="background1"/>
                                        </w:rPr>
                                        <w:t>Gallows Hill</w:t>
                                      </w:r>
                                    </w:ins>
                                  </w:p>
                                  <w:p w14:paraId="5EBEA401" w14:textId="77777777" w:rsidR="002930D6" w:rsidRPr="008E02CB" w:rsidRDefault="002930D6" w:rsidP="008E02CB">
                                    <w:pPr>
                                      <w:pStyle w:val="BodyText"/>
                                      <w:rPr>
                                        <w:ins w:id="4262" w:author="Stuart McLarnon (NESO)" w:date="2024-11-18T11:12:00Z"/>
                                        <w:rFonts w:ascii="Poppins" w:hAnsi="Poppins" w:cs="Poppins"/>
                                        <w:color w:val="FFFFFF" w:themeColor="background1"/>
                                      </w:rPr>
                                    </w:pPr>
                                    <w:ins w:id="4263" w:author="Stuart McLarnon (NESO)" w:date="2024-11-18T11:12:00Z">
                                      <w:r w:rsidRPr="008E02CB">
                                        <w:rPr>
                                          <w:rFonts w:ascii="Poppins" w:hAnsi="Poppins" w:cs="Poppins"/>
                                          <w:color w:val="FFFFFF" w:themeColor="background1"/>
                                        </w:rPr>
                                        <w:t xml:space="preserve">Warwick </w:t>
                                      </w:r>
                                    </w:ins>
                                  </w:p>
                                  <w:p w14:paraId="52A69EC4" w14:textId="77777777" w:rsidR="002930D6" w:rsidRPr="008E02CB" w:rsidRDefault="002930D6" w:rsidP="008E02CB">
                                    <w:pPr>
                                      <w:pStyle w:val="BodyText"/>
                                      <w:rPr>
                                        <w:ins w:id="4264" w:author="Stuart McLarnon (NESO)" w:date="2024-11-18T11:12:00Z"/>
                                        <w:rFonts w:ascii="Poppins" w:hAnsi="Poppins" w:cs="Poppins"/>
                                        <w:color w:val="FFFFFF" w:themeColor="background1"/>
                                      </w:rPr>
                                    </w:pPr>
                                    <w:ins w:id="4265" w:author="Stuart McLarnon (NESO)" w:date="2024-11-18T11:12:00Z">
                                      <w:r w:rsidRPr="008E02CB">
                                        <w:rPr>
                                          <w:rFonts w:ascii="Poppins" w:hAnsi="Poppins" w:cs="Poppins"/>
                                          <w:color w:val="FFFFFF" w:themeColor="background1"/>
                                        </w:rPr>
                                        <w:t>CV34 6DA</w:t>
                                      </w:r>
                                    </w:ins>
                                  </w:p>
                                </w:tc>
                              </w:tr>
                              <w:tr w:rsidR="002930D6" w:rsidRPr="008E02CB" w14:paraId="470AD82E" w14:textId="77777777" w:rsidTr="008E02CB">
                                <w:trPr>
                                  <w:ins w:id="4266" w:author="Stuart McLarnon (NESO)" w:date="2024-11-18T11:12:00Z"/>
                                </w:trPr>
                                <w:tc>
                                  <w:tcPr>
                                    <w:tcW w:w="5239" w:type="dxa"/>
                                  </w:tcPr>
                                  <w:p w14:paraId="099DA04A" w14:textId="77777777" w:rsidR="002930D6" w:rsidRPr="008E02CB" w:rsidRDefault="002930D6" w:rsidP="008E02CB">
                                    <w:pPr>
                                      <w:pStyle w:val="BodyText"/>
                                      <w:spacing w:after="120"/>
                                      <w:rPr>
                                        <w:ins w:id="4267" w:author="Stuart McLarnon (NESO)" w:date="2024-11-18T11:12:00Z"/>
                                        <w:rFonts w:ascii="Poppins" w:hAnsi="Poppins" w:cs="Poppins"/>
                                        <w:color w:val="FFFFFF" w:themeColor="background1"/>
                                      </w:rPr>
                                    </w:pPr>
                                    <w:ins w:id="4268" w:author="Stuart McLarnon (NESO)" w:date="2024-11-18T11:12:00Z">
                                      <w:r w:rsidRPr="008E02CB">
                                        <w:rPr>
                                          <w:rFonts w:ascii="Poppins" w:hAnsi="Poppins" w:cs="Poppins"/>
                                          <w:color w:val="FFFFFF" w:themeColor="background1"/>
                                        </w:rPr>
                                        <w:br/>
                                        <w:t>nationalenergyso.com</w:t>
                                      </w:r>
                                    </w:ins>
                                  </w:p>
                                  <w:p w14:paraId="7F1AED34" w14:textId="77777777" w:rsidR="002930D6" w:rsidRPr="008E02CB" w:rsidRDefault="002930D6" w:rsidP="008E02CB">
                                    <w:pPr>
                                      <w:pStyle w:val="BodyText"/>
                                      <w:rPr>
                                        <w:ins w:id="4269" w:author="Stuart McLarnon (NESO)" w:date="2024-11-18T11:12:00Z"/>
                                        <w:rFonts w:ascii="Poppins" w:hAnsi="Poppins" w:cs="Poppins"/>
                                        <w:color w:val="FFFFFF" w:themeColor="background1"/>
                                      </w:rPr>
                                    </w:pPr>
                                  </w:p>
                                </w:tc>
                              </w:tr>
                            </w:tbl>
                            <w:p w14:paraId="061432F5" w14:textId="77777777" w:rsidR="002930D6" w:rsidRPr="008E02CB" w:rsidRDefault="002930D6" w:rsidP="002930D6">
                              <w:pPr>
                                <w:rPr>
                                  <w:ins w:id="4270" w:author="Stuart McLarnon (NESO)" w:date="2024-11-18T11:12:00Z"/>
                                  <w:rFonts w:ascii="Poppins" w:hAnsi="Poppins" w:cs="Poppin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EF89FD4" id="Text Box 41" o:spid="_x0000_s1064" type="#_x0000_t202" style="position:absolute;margin-left:-130.5pt;margin-top:363.7pt;width:234pt;height:197.15pt;z-index:25166950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" fillcolor="#3f0731" strokecolor="#3f0731" strokeweight=".5pt">
                  <v:textbox>
                    <w:txbxContent>
                      <w:tbl>
                        <w:tblPr>
                          <w:tblStyle w:val="NationalGrid"/>
                          <w:tblW w:w="0" w:type="auto"/>
                          <w:tblBorders>
                            <w:top w:val="none" w:sz="0" w:space="0" w:color="auto"/>
                            <w:bottom w:val="none" w:sz="0" w:space="0" w:color="auto"/>
                            <w:insideH w:val="none" w:sz="0" w:space="0" w:color="auto"/>
                          </w:tblBorders>
                          <w:tblLook w:val="04A0" w:firstRow="1" w:lastRow="0" w:firstColumn="1" w:lastColumn="0" w:noHBand="0" w:noVBand="1"/>
                        </w:tblPr>
                        <w:tblGrid>
                          <w:gridCol w:w="4397"/>
                        </w:tblGrid>
                        <w:tr w:rsidR="002930D6" w:rsidRPr="008E02CB" w14:paraId="5D25AE53" w14:textId="77777777" w:rsidTr="008E02CB">
                          <w:trPr>
                            <w:cnfStyle w:val="100000000000" w:firstRow="1" w:lastRow="0" w:firstColumn="0" w:lastColumn="0" w:oddVBand="0" w:evenVBand="0" w:oddHBand="0" w:evenHBand="0" w:firstRowFirstColumn="0" w:firstRowLastColumn="0" w:lastRowFirstColumn="0" w:lastRowLastColumn="0"/>
                            <w:trHeight w:val="1996"/>
                            <w:ins w:id="4271" w:author="Stuart McLarnon (NESO)" w:date="2024-11-18T11:12:00Z"/>
                          </w:trPr>
                          <w:tc>
                            <w:tcPr>
                              <w:tcW w:w="523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3F0731"/>
                            </w:tcPr>
                            <w:p w14:paraId="6DBD2DB0" w14:textId="77777777" w:rsidR="002930D6" w:rsidRPr="008E02CB" w:rsidRDefault="002930D6" w:rsidP="008E02CB">
                              <w:pPr>
                                <w:pStyle w:val="BodyText"/>
                                <w:shd w:val="clear" w:color="auto" w:fill="3F0731"/>
                                <w:rPr>
                                  <w:ins w:id="4272" w:author="Stuart McLarnon (NESO)" w:date="2024-11-18T11:12:00Z"/>
                                  <w:rFonts w:ascii="Poppins" w:hAnsi="Poppins" w:cs="Poppins"/>
                                  <w:color w:val="FFFFFF" w:themeColor="background1"/>
                                </w:rPr>
                              </w:pPr>
                            </w:p>
                            <w:p w14:paraId="0D8EB971" w14:textId="77777777" w:rsidR="002930D6" w:rsidRPr="008E02CB" w:rsidRDefault="002930D6" w:rsidP="008E02CB">
                              <w:pPr>
                                <w:pStyle w:val="BodyText"/>
                                <w:rPr>
                                  <w:ins w:id="4273" w:author="Stuart McLarnon (NESO)" w:date="2024-11-18T11:12:00Z"/>
                                  <w:rFonts w:ascii="Poppins" w:hAnsi="Poppins" w:cs="Poppins"/>
                                  <w:color w:val="FFFFFF" w:themeColor="background1"/>
                                </w:rPr>
                              </w:pPr>
                              <w:ins w:id="4274" w:author="Stuart McLarnon (NESO)" w:date="2024-11-18T11:12:00Z">
                                <w:r w:rsidRPr="008E02CB">
                                  <w:rPr>
                                    <w:rFonts w:ascii="Poppins" w:hAnsi="Poppins" w:cs="Poppins"/>
                                    <w:color w:val="FFFFFF" w:themeColor="background1"/>
                                  </w:rPr>
                                  <w:t>National Energy System Operator</w:t>
                                </w:r>
                              </w:ins>
                            </w:p>
                            <w:p w14:paraId="376CEB4F" w14:textId="77777777" w:rsidR="002930D6" w:rsidRPr="008E02CB" w:rsidRDefault="002930D6" w:rsidP="008E02CB">
                              <w:pPr>
                                <w:pStyle w:val="BodyText"/>
                                <w:rPr>
                                  <w:ins w:id="4275" w:author="Stuart McLarnon (NESO)" w:date="2024-11-18T11:12:00Z"/>
                                  <w:rFonts w:ascii="Poppins" w:hAnsi="Poppins" w:cs="Poppins"/>
                                  <w:color w:val="FFFFFF" w:themeColor="background1"/>
                                </w:rPr>
                              </w:pPr>
                              <w:ins w:id="4276" w:author="Stuart McLarnon (NESO)" w:date="2024-11-18T11:12:00Z">
                                <w:r w:rsidRPr="008E02CB">
                                  <w:rPr>
                                    <w:rFonts w:ascii="Poppins" w:hAnsi="Poppins" w:cs="Poppins"/>
                                    <w:color w:val="FFFFFF" w:themeColor="background1"/>
                                  </w:rPr>
                                  <w:t xml:space="preserve">Faraday House </w:t>
                                </w:r>
                              </w:ins>
                            </w:p>
                            <w:p w14:paraId="688C0592" w14:textId="77777777" w:rsidR="002930D6" w:rsidRPr="008E02CB" w:rsidRDefault="002930D6" w:rsidP="008E02CB">
                              <w:pPr>
                                <w:pStyle w:val="BodyText"/>
                                <w:rPr>
                                  <w:ins w:id="4277" w:author="Stuart McLarnon (NESO)" w:date="2024-11-18T11:12:00Z"/>
                                  <w:rFonts w:ascii="Poppins" w:hAnsi="Poppins" w:cs="Poppins"/>
                                  <w:color w:val="FFFFFF" w:themeColor="background1"/>
                                </w:rPr>
                              </w:pPr>
                              <w:ins w:id="4278" w:author="Stuart McLarnon (NESO)" w:date="2024-11-18T11:12:00Z">
                                <w:r w:rsidRPr="008E02CB">
                                  <w:rPr>
                                    <w:rFonts w:ascii="Poppins" w:hAnsi="Poppins" w:cs="Poppins"/>
                                    <w:color w:val="FFFFFF" w:themeColor="background1"/>
                                  </w:rPr>
                                  <w:t>Gallows Hill</w:t>
                                </w:r>
                              </w:ins>
                            </w:p>
                            <w:p w14:paraId="5EBEA401" w14:textId="77777777" w:rsidR="002930D6" w:rsidRPr="008E02CB" w:rsidRDefault="002930D6" w:rsidP="008E02CB">
                              <w:pPr>
                                <w:pStyle w:val="BodyText"/>
                                <w:rPr>
                                  <w:ins w:id="4279" w:author="Stuart McLarnon (NESO)" w:date="2024-11-18T11:12:00Z"/>
                                  <w:rFonts w:ascii="Poppins" w:hAnsi="Poppins" w:cs="Poppins"/>
                                  <w:color w:val="FFFFFF" w:themeColor="background1"/>
                                </w:rPr>
                              </w:pPr>
                              <w:ins w:id="4280" w:author="Stuart McLarnon (NESO)" w:date="2024-11-18T11:12:00Z">
                                <w:r w:rsidRPr="008E02CB">
                                  <w:rPr>
                                    <w:rFonts w:ascii="Poppins" w:hAnsi="Poppins" w:cs="Poppins"/>
                                    <w:color w:val="FFFFFF" w:themeColor="background1"/>
                                  </w:rPr>
                                  <w:t xml:space="preserve">Warwick </w:t>
                                </w:r>
                              </w:ins>
                            </w:p>
                            <w:p w14:paraId="52A69EC4" w14:textId="77777777" w:rsidR="002930D6" w:rsidRPr="008E02CB" w:rsidRDefault="002930D6" w:rsidP="008E02CB">
                              <w:pPr>
                                <w:pStyle w:val="BodyText"/>
                                <w:rPr>
                                  <w:ins w:id="4281" w:author="Stuart McLarnon (NESO)" w:date="2024-11-18T11:12:00Z"/>
                                  <w:rFonts w:ascii="Poppins" w:hAnsi="Poppins" w:cs="Poppins"/>
                                  <w:color w:val="FFFFFF" w:themeColor="background1"/>
                                </w:rPr>
                              </w:pPr>
                              <w:ins w:id="4282" w:author="Stuart McLarnon (NESO)" w:date="2024-11-18T11:12:00Z">
                                <w:r w:rsidRPr="008E02CB">
                                  <w:rPr>
                                    <w:rFonts w:ascii="Poppins" w:hAnsi="Poppins" w:cs="Poppins"/>
                                    <w:color w:val="FFFFFF" w:themeColor="background1"/>
                                  </w:rPr>
                                  <w:t>CV34 6DA</w:t>
                                </w:r>
                              </w:ins>
                            </w:p>
                          </w:tc>
                        </w:tr>
                        <w:tr w:rsidR="002930D6" w:rsidRPr="008E02CB" w14:paraId="470AD82E" w14:textId="77777777" w:rsidTr="008E02CB">
                          <w:trPr>
                            <w:ins w:id="4283" w:author="Stuart McLarnon (NESO)" w:date="2024-11-18T11:12:00Z"/>
                          </w:trPr>
                          <w:tc>
                            <w:tcPr>
                              <w:tcW w:w="5239" w:type="dxa"/>
                            </w:tcPr>
                            <w:p w14:paraId="099DA04A" w14:textId="77777777" w:rsidR="002930D6" w:rsidRPr="008E02CB" w:rsidRDefault="002930D6" w:rsidP="008E02CB">
                              <w:pPr>
                                <w:pStyle w:val="BodyText"/>
                                <w:spacing w:after="120"/>
                                <w:rPr>
                                  <w:ins w:id="4284" w:author="Stuart McLarnon (NESO)" w:date="2024-11-18T11:12:00Z"/>
                                  <w:rFonts w:ascii="Poppins" w:hAnsi="Poppins" w:cs="Poppins"/>
                                  <w:color w:val="FFFFFF" w:themeColor="background1"/>
                                </w:rPr>
                              </w:pPr>
                              <w:ins w:id="4285" w:author="Stuart McLarnon (NESO)" w:date="2024-11-18T11:12:00Z">
                                <w:r w:rsidRPr="008E02CB">
                                  <w:rPr>
                                    <w:rFonts w:ascii="Poppins" w:hAnsi="Poppins" w:cs="Poppins"/>
                                    <w:color w:val="FFFFFF" w:themeColor="background1"/>
                                  </w:rPr>
                                  <w:br/>
                                  <w:t>nationalenergyso.com</w:t>
                                </w:r>
                              </w:ins>
                            </w:p>
                            <w:p w14:paraId="7F1AED34" w14:textId="77777777" w:rsidR="002930D6" w:rsidRPr="008E02CB" w:rsidRDefault="002930D6" w:rsidP="008E02CB">
                              <w:pPr>
                                <w:pStyle w:val="BodyText"/>
                                <w:rPr>
                                  <w:ins w:id="4286" w:author="Stuart McLarnon (NESO)" w:date="2024-11-18T11:12:00Z"/>
                                  <w:rFonts w:ascii="Poppins" w:hAnsi="Poppins" w:cs="Poppins"/>
                                  <w:color w:val="FFFFFF" w:themeColor="background1"/>
                                </w:rPr>
                              </w:pPr>
                            </w:p>
                          </w:tc>
                        </w:tr>
                      </w:tbl>
                      <w:p w14:paraId="061432F5" w14:textId="77777777" w:rsidR="002930D6" w:rsidRPr="008E02CB" w:rsidRDefault="002930D6" w:rsidP="002930D6">
                        <w:pPr>
                          <w:rPr>
                            <w:ins w:id="4287" w:author="Stuart McLarnon (NESO)" w:date="2024-11-18T11:12:00Z"/>
                            <w:rFonts w:ascii="Poppins" w:hAnsi="Poppins" w:cs="Poppins"/>
                          </w:rPr>
                        </w:pPr>
                      </w:p>
                    </w:txbxContent>
                  </v:textbox>
                </v:shape>
              </w:pict>
            </mc:Fallback>
          </mc:AlternateContent>
        </w:r>
        <w:r>
          <w:rPr>
            <w:noProof/>
            <w:lang w:eastAsia="en-GB"/>
          </w:rPr>
          <mc:AlternateContent>
            <mc:Choice Requires="wps">
              <w:drawing>
                <wp:anchor distT="0" distB="0" distL="114300" distR="114300" simplePos="0" relativeHeight="251670529" behindDoc="0" locked="0" layoutInCell="1" allowOverlap="1" wp14:anchorId="744890EF" wp14:editId="1B9030BB">
                  <wp:simplePos x="0" y="0"/>
                  <wp:positionH relativeFrom="column">
                    <wp:posOffset>-2026920</wp:posOffset>
                  </wp:positionH>
                  <wp:positionV relativeFrom="paragraph">
                    <wp:posOffset>6964045</wp:posOffset>
                  </wp:positionV>
                  <wp:extent cx="2657475" cy="1685925"/>
                  <wp:effectExtent l="0" t="0" r="28575" b="28575"/>
                  <wp:wrapNone/>
                  <wp:docPr id="25876672" name="Text Box 25876672"/>
                  <wp:cNvGraphicFramePr/>
                  <a:graphic xmlns:a="http://schemas.openxmlformats.org/drawingml/2006/main">
                    <a:graphicData uri="http://schemas.microsoft.com/office/word/2010/wordprocessingShape">
                      <wps:wsp>
                        <wps:cNvSpPr txBox="1"/>
                        <wps:spPr>
                          <a:xfrm>
                            <a:off x="0" y="0"/>
                            <a:ext cx="2657475" cy="1685925"/>
                          </a:xfrm>
                          <a:prstGeom prst="rect">
                            <a:avLst/>
                          </a:prstGeom>
                          <a:solidFill>
                            <a:srgbClr val="3F0731"/>
                          </a:solidFill>
                          <a:ln w="6350">
                            <a:solidFill>
                              <a:srgbClr val="3F0731"/>
                            </a:solidFill>
                          </a:ln>
                        </wps:spPr>
                        <wps:txbx>
                          <w:txbxContent>
                            <w:p w14:paraId="22E4B01C" w14:textId="4C4527D0" w:rsidR="007B2E63" w:rsidRDefault="007B2E63">
                              <w:pPr>
                                <w:rPr>
                                  <w:ins w:id="4288" w:author="Stuart McLarnon (NESO)" w:date="2024-11-18T11:12:00Z"/>
                                </w:rPr>
                              </w:pPr>
                              <w:ins w:id="4289" w:author="Stuart McLarnon (NESO)" w:date="2024-11-18T11:12:00Z">
                                <w:r>
                                  <w:rPr>
                                    <w:noProof/>
                                  </w:rPr>
                                  <w:drawing>
                                    <wp:inline distT="0" distB="0" distL="0" distR="0" wp14:anchorId="14152D2F" wp14:editId="663F2BA9">
                                      <wp:extent cx="2114550" cy="1428750"/>
                                      <wp:effectExtent l="0" t="0" r="0" b="0"/>
                                      <wp:docPr id="19" name="Picture 19"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logo for a company&#10;&#10;Description automatically generated"/>
                                              <pic:cNvPicPr/>
                                            </pic:nvPicPr>
                                            <pic:blipFill>
                                              <a:blip r:embed="rId12"/>
                                              <a:stretch>
                                                <a:fillRect/>
                                              </a:stretch>
                                            </pic:blipFill>
                                            <pic:spPr>
                                              <a:xfrm>
                                                <a:off x="0" y="0"/>
                                                <a:ext cx="2114550" cy="1428750"/>
                                              </a:xfrm>
                                              <a:prstGeom prst="rect">
                                                <a:avLst/>
                                              </a:prstGeom>
                                            </pic:spPr>
                                          </pic:pic>
                                        </a:graphicData>
                                      </a:graphic>
                                    </wp:inline>
                                  </w:drawing>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44890EF" id="Text Box 25876672" o:spid="_x0000_s1065" type="#_x0000_t202" style="position:absolute;margin-left:-159.6pt;margin-top:548.35pt;width:209.25pt;height:132.75pt;z-index:25167052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" fillcolor="#3f0731" strokecolor="#3f0731" strokeweight=".5pt">
                  <v:textbox>
                    <w:txbxContent>
                      <w:p w14:paraId="22E4B01C" w14:textId="4C4527D0" w:rsidR="007B2E63" w:rsidRDefault="007B2E63">
                        <w:pPr>
                          <w:rPr>
                            <w:ins w:id="4290" w:author="Stuart McLarnon (NESO)" w:date="2024-11-18T11:12:00Z"/>
                          </w:rPr>
                        </w:pPr>
                        <w:ins w:id="4291" w:author="Stuart McLarnon (NESO)" w:date="2024-11-18T11:12:00Z">
                          <w:r>
                            <w:rPr>
                              <w:noProof/>
                            </w:rPr>
                            <w:drawing>
                              <wp:inline distT="0" distB="0" distL="0" distR="0" wp14:anchorId="14152D2F" wp14:editId="663F2BA9">
                                <wp:extent cx="2114550" cy="1428750"/>
                                <wp:effectExtent l="0" t="0" r="0" b="0"/>
                                <wp:docPr id="19" name="Picture 19"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logo for a company&#10;&#10;Description automatically generated"/>
                                        <pic:cNvPicPr/>
                                      </pic:nvPicPr>
                                      <pic:blipFill>
                                        <a:blip r:embed="rId12"/>
                                        <a:stretch>
                                          <a:fillRect/>
                                        </a:stretch>
                                      </pic:blipFill>
                                      <pic:spPr>
                                        <a:xfrm>
                                          <a:off x="0" y="0"/>
                                          <a:ext cx="2114550" cy="1428750"/>
                                        </a:xfrm>
                                        <a:prstGeom prst="rect">
                                          <a:avLst/>
                                        </a:prstGeom>
                                      </pic:spPr>
                                    </pic:pic>
                                  </a:graphicData>
                                </a:graphic>
                              </wp:inline>
                            </w:drawing>
                          </w:r>
                        </w:ins>
                      </w:p>
                    </w:txbxContent>
                  </v:textbox>
                </v:shape>
              </w:pict>
            </mc:Fallback>
          </mc:AlternateContent>
        </w:r>
      </w:ins>
    </w:p>
    <w:sectPr w:rsidR="009427FA" w:rsidRPr="00B77E82" w:rsidSect="00B75DFB">
      <w:headerReference w:type="default" r:id="rId33"/>
      <w:pgSz w:w="11906" w:h="16838" w:code="9"/>
      <w:pgMar w:top="2608" w:right="1588" w:bottom="1134" w:left="3402" w:header="567" w:footer="567" w:gutter="0"/>
      <w:cols w:space="11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9ABB8" w14:textId="77777777" w:rsidR="003701D3" w:rsidRDefault="003701D3" w:rsidP="00A62BFF">
      <w:pPr>
        <w:spacing w:after="0"/>
      </w:pPr>
      <w:r>
        <w:separator/>
      </w:r>
    </w:p>
  </w:endnote>
  <w:endnote w:type="continuationSeparator" w:id="0">
    <w:p w14:paraId="5A7A45BC" w14:textId="77777777" w:rsidR="003701D3" w:rsidRDefault="003701D3" w:rsidP="00A62BFF">
      <w:pPr>
        <w:spacing w:after="0"/>
      </w:pPr>
      <w:r>
        <w:continuationSeparator/>
      </w:r>
    </w:p>
  </w:endnote>
  <w:endnote w:type="continuationNotice" w:id="1">
    <w:p w14:paraId="5C1EA7BF" w14:textId="77777777" w:rsidR="003701D3" w:rsidRDefault="003701D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oppins">
    <w:panose1 w:val="00000500000000000000"/>
    <w:charset w:val="00"/>
    <w:family w:val="auto"/>
    <w:pitch w:val="variable"/>
    <w:sig w:usb0="00008007" w:usb1="00000000" w:usb2="00000000" w:usb3="00000000" w:csb0="00000093" w:csb1="00000000"/>
  </w:font>
  <w:font w:name="Poppins Medium">
    <w:altName w:val="Poppins Medium"/>
    <w:panose1 w:val="00000600000000000000"/>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FEBFD" w14:textId="66AA227A" w:rsidR="005D2465" w:rsidRPr="00D84D7E" w:rsidRDefault="009C08D0" w:rsidP="000501BC">
    <w:pPr>
      <w:pStyle w:val="Footer"/>
      <w:rPr>
        <w:rFonts w:ascii="Poppins" w:hAnsi="Poppins"/>
        <w:color w:val="auto"/>
        <w:rPrChange w:id="39" w:author="Stuart McLarnon (NESO)" w:date="2024-11-18T11:12:00Z">
          <w:rPr/>
        </w:rPrChange>
      </w:rPr>
    </w:pPr>
    <w:del w:id="40" w:author="Stuart McLarnon (NESO)" w:date="2024-11-18T11:12:00Z">
      <w:r>
        <w:delText>March</w:delText>
      </w:r>
    </w:del>
    <w:ins w:id="41" w:author="Stuart McLarnon (NESO)" w:date="2025-01-22T14:28:00Z" w16du:dateUtc="2025-01-22T14:28:00Z">
      <w:r w:rsidR="001067CD">
        <w:rPr>
          <w:rFonts w:ascii="Poppins" w:hAnsi="Poppins" w:cs="Poppins"/>
          <w:color w:val="auto"/>
        </w:rPr>
        <w:t>January 2025</w:t>
      </w:r>
    </w:ins>
    <w:del w:id="42" w:author="Stuart McLarnon (NESO)" w:date="2025-01-22T14:28:00Z" w16du:dateUtc="2025-01-22T14:28:00Z">
      <w:r w:rsidR="005D2465" w:rsidRPr="00D84D7E" w:rsidDel="001067CD">
        <w:rPr>
          <w:rFonts w:ascii="Poppins" w:hAnsi="Poppins"/>
          <w:color w:val="auto"/>
          <w:rPrChange w:id="43" w:author="Stuart McLarnon (NESO)" w:date="2024-11-18T11:12:00Z">
            <w:rPr/>
          </w:rPrChange>
        </w:rPr>
        <w:delText xml:space="preserve"> 202</w:delText>
      </w:r>
      <w:r w:rsidRPr="00D84D7E" w:rsidDel="001067CD">
        <w:rPr>
          <w:rFonts w:ascii="Poppins" w:hAnsi="Poppins"/>
          <w:color w:val="auto"/>
          <w:rPrChange w:id="44" w:author="Stuart McLarnon (NESO)" w:date="2024-11-18T11:12:00Z">
            <w:rPr/>
          </w:rPrChange>
        </w:rPr>
        <w:delText>4</w:delText>
      </w:r>
    </w:del>
    <w:del w:id="45" w:author="Stuart McLarnon (NESO)" w:date="2024-11-18T11:12:00Z">
      <w:r w:rsidR="005D2465">
        <w:delText> </w:delText>
      </w:r>
      <w:r w:rsidR="00BD38AE">
        <w:fldChar w:fldCharType="begin"/>
      </w:r>
      <w:r w:rsidR="00BD38AE">
        <w:delInstrText xml:space="preserve"> STYLEREF  Cover  \* MERGEFORMAT </w:delInstrText>
      </w:r>
      <w:r w:rsidR="00BD38AE">
        <w:fldChar w:fldCharType="separate"/>
      </w:r>
      <w:r w:rsidR="00BD38AE">
        <w:delText>EU NCER: System Restoration Plan</w:delText>
      </w:r>
      <w:r w:rsidR="00BD38AE">
        <w:fldChar w:fldCharType="end"/>
      </w:r>
      <w:r w:rsidR="005D2465">
        <w:ptab w:relativeTo="margin" w:alignment="right" w:leader="none"/>
      </w:r>
    </w:del>
    <w:ins w:id="46" w:author="Stuart McLarnon (NESO)" w:date="2025-01-22T14:28:00Z" w16du:dateUtc="2025-01-22T14:28:00Z">
      <w:r w:rsidR="001067CD">
        <w:t xml:space="preserve"> </w:t>
      </w:r>
    </w:ins>
    <w:ins w:id="47" w:author="Stuart McLarnon (NESO)" w:date="2024-11-18T11:12:00Z">
      <w:r w:rsidR="00C34B53" w:rsidRPr="00C34B53">
        <w:rPr>
          <w:rFonts w:ascii="Poppins" w:hAnsi="Poppins" w:cs="Poppins"/>
          <w:color w:val="auto"/>
        </w:rPr>
        <w:t>EU NCER: System Restoration Plan</w:t>
      </w:r>
      <w:r w:rsidR="005D2465" w:rsidRPr="00D84D7E">
        <w:rPr>
          <w:rFonts w:ascii="Poppins" w:hAnsi="Poppins" w:cs="Poppins"/>
          <w:color w:val="auto"/>
        </w:rPr>
        <w:ptab w:relativeTo="margin" w:alignment="right" w:leader="none"/>
      </w:r>
    </w:ins>
    <w:r w:rsidR="005D2465" w:rsidRPr="00D84D7E">
      <w:rPr>
        <w:rFonts w:ascii="Poppins" w:hAnsi="Poppins"/>
        <w:color w:val="auto"/>
        <w:rPrChange w:id="48" w:author="Stuart McLarnon (NESO)" w:date="2024-11-18T11:12:00Z">
          <w:rPr/>
        </w:rPrChange>
      </w:rPr>
      <w:fldChar w:fldCharType="begin"/>
    </w:r>
    <w:r w:rsidR="005D2465" w:rsidRPr="00D84D7E">
      <w:rPr>
        <w:rFonts w:ascii="Poppins" w:hAnsi="Poppins"/>
        <w:color w:val="auto"/>
        <w:rPrChange w:id="49" w:author="Stuart McLarnon (NESO)" w:date="2024-11-18T11:12:00Z">
          <w:rPr/>
        </w:rPrChange>
      </w:rPr>
      <w:instrText xml:space="preserve"> PAGE   \* MERGEFORMAT </w:instrText>
    </w:r>
    <w:r w:rsidR="005D2465" w:rsidRPr="00D84D7E">
      <w:rPr>
        <w:rFonts w:ascii="Poppins" w:hAnsi="Poppins"/>
        <w:color w:val="auto"/>
        <w:rPrChange w:id="50" w:author="Stuart McLarnon (NESO)" w:date="2024-11-18T11:12:00Z">
          <w:rPr/>
        </w:rPrChange>
      </w:rPr>
      <w:fldChar w:fldCharType="separate"/>
    </w:r>
    <w:r w:rsidR="00A16793" w:rsidRPr="00D84D7E">
      <w:rPr>
        <w:rFonts w:ascii="Poppins" w:hAnsi="Poppins"/>
        <w:color w:val="auto"/>
        <w:rPrChange w:id="51" w:author="Stuart McLarnon (NESO)" w:date="2024-11-18T11:12:00Z">
          <w:rPr/>
        </w:rPrChange>
      </w:rPr>
      <w:t>42</w:t>
    </w:r>
    <w:r w:rsidR="005D2465" w:rsidRPr="00D84D7E">
      <w:rPr>
        <w:rFonts w:ascii="Poppins" w:hAnsi="Poppins"/>
        <w:color w:val="auto"/>
        <w:rPrChange w:id="52" w:author="Stuart McLarnon (NESO)" w:date="2024-11-18T11:12:00Z">
          <w:rPr/>
        </w:rPrChan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7B427" w14:textId="250055A4" w:rsidR="005D2465" w:rsidRPr="00D84D7E" w:rsidRDefault="0005522D">
    <w:pPr>
      <w:pStyle w:val="Footer"/>
      <w:rPr>
        <w:rFonts w:ascii="Poppins" w:hAnsi="Poppins"/>
        <w:color w:val="auto"/>
        <w:rPrChange w:id="54" w:author="Stuart McLarnon (NESO)" w:date="2024-11-18T11:12:00Z">
          <w:rPr/>
        </w:rPrChange>
      </w:rPr>
    </w:pPr>
    <w:del w:id="55" w:author="Stuart McLarnon (NESO)" w:date="2024-11-18T11:12:00Z">
      <w:r>
        <w:fldChar w:fldCharType="begin"/>
      </w:r>
      <w:r>
        <w:delInstrText xml:space="preserve"> STYLEREF  "Cover date"  \* MERGEFORMAT </w:delInstrText>
      </w:r>
      <w:r>
        <w:fldChar w:fldCharType="separate"/>
      </w:r>
      <w:r w:rsidR="00BD38AE">
        <w:rPr>
          <w:b/>
          <w:bCs/>
          <w:lang w:val="en-US"/>
        </w:rPr>
        <w:delText>Error! No text of specified style in document.</w:delText>
      </w:r>
      <w:r>
        <w:fldChar w:fldCharType="end"/>
      </w:r>
      <w:r w:rsidR="005D2465">
        <w:delText> </w:delText>
      </w:r>
      <w:r w:rsidR="005D2465" w:rsidRPr="001F3114">
        <w:delText>|</w:delText>
      </w:r>
      <w:r w:rsidR="005D2465">
        <w:delText> </w:delText>
      </w:r>
      <w:r w:rsidR="00BD38AE">
        <w:fldChar w:fldCharType="begin"/>
      </w:r>
      <w:r w:rsidR="00BD38AE">
        <w:delInstrText xml:space="preserve"> STYLEREF  Cover  \* MERGEFORMAT </w:delInstrText>
      </w:r>
      <w:r w:rsidR="00BD38AE">
        <w:fldChar w:fldCharType="separate"/>
      </w:r>
      <w:r w:rsidR="00BD38AE">
        <w:delText>EU NCER: System Restoration Plan</w:delText>
      </w:r>
      <w:r w:rsidR="00BD38AE">
        <w:fldChar w:fldCharType="end"/>
      </w:r>
      <w:r w:rsidR="005D2465">
        <w:ptab w:relativeTo="margin" w:alignment="right" w:leader="none"/>
      </w:r>
      <w:r w:rsidR="005D2465" w:rsidRPr="0065406D">
        <w:fldChar w:fldCharType="begin"/>
      </w:r>
      <w:r w:rsidR="005D2465" w:rsidRPr="0065406D">
        <w:delInstrText xml:space="preserve"> PAGE   \* MERGEFORMAT </w:delInstrText>
      </w:r>
      <w:r w:rsidR="005D2465" w:rsidRPr="0065406D">
        <w:fldChar w:fldCharType="separate"/>
      </w:r>
      <w:r w:rsidR="001939C6">
        <w:delText>0</w:delText>
      </w:r>
      <w:r w:rsidR="005D2465" w:rsidRPr="0065406D">
        <w:fldChar w:fldCharType="end"/>
      </w:r>
    </w:del>
    <w:ins w:id="56" w:author="Stuart McLarnon (NESO)" w:date="2024-11-18T11:12:00Z">
      <w:r w:rsidRPr="00D84D7E">
        <w:rPr>
          <w:rFonts w:ascii="Poppins" w:hAnsi="Poppins" w:cs="Poppins"/>
          <w:color w:val="auto"/>
        </w:rPr>
        <w:fldChar w:fldCharType="begin"/>
      </w:r>
      <w:r w:rsidRPr="00D84D7E">
        <w:rPr>
          <w:rFonts w:ascii="Poppins" w:hAnsi="Poppins" w:cs="Poppins"/>
          <w:color w:val="auto"/>
        </w:rPr>
        <w:instrText xml:space="preserve"> STYLEREF  "Cover date"  \* MERGEFORMAT </w:instrText>
      </w:r>
      <w:r w:rsidRPr="00D84D7E">
        <w:rPr>
          <w:rFonts w:ascii="Poppins" w:hAnsi="Poppins" w:cs="Poppins"/>
          <w:color w:val="auto"/>
        </w:rPr>
        <w:fldChar w:fldCharType="end"/>
      </w:r>
    </w:ins>
    <w:ins w:id="57" w:author="Stuart McLarnon (NESO)" w:date="2025-01-22T14:27:00Z" w16du:dateUtc="2025-01-22T14:27:00Z">
      <w:r w:rsidR="001067CD">
        <w:t>January 2025</w:t>
      </w:r>
    </w:ins>
    <w:ins w:id="58" w:author="Stuart McLarnon (NESO)" w:date="2024-11-18T11:12:00Z">
      <w:r w:rsidR="00A9446D">
        <w:rPr>
          <w:rFonts w:ascii="Poppins" w:hAnsi="Poppins" w:cs="Poppins"/>
          <w:color w:val="auto"/>
        </w:rPr>
        <w:t xml:space="preserve"> </w:t>
      </w:r>
      <w:r w:rsidR="002B6A15">
        <w:rPr>
          <w:rFonts w:ascii="Poppins" w:hAnsi="Poppins" w:cs="Poppins"/>
          <w:color w:val="auto"/>
        </w:rPr>
        <w:t>EU NCER: System Restoration Plan</w:t>
      </w:r>
      <w:r w:rsidR="005D2465" w:rsidRPr="00D84D7E">
        <w:rPr>
          <w:rFonts w:ascii="Poppins" w:hAnsi="Poppins" w:cs="Poppins"/>
          <w:color w:val="auto"/>
        </w:rPr>
        <w:ptab w:relativeTo="margin" w:alignment="right" w:leader="none"/>
      </w:r>
      <w:r w:rsidR="005D2465" w:rsidRPr="00D84D7E">
        <w:rPr>
          <w:rFonts w:ascii="Poppins" w:hAnsi="Poppins" w:cs="Poppins"/>
          <w:color w:val="auto"/>
        </w:rPr>
        <w:fldChar w:fldCharType="begin"/>
      </w:r>
      <w:r w:rsidR="005D2465" w:rsidRPr="00D84D7E">
        <w:rPr>
          <w:rFonts w:ascii="Poppins" w:hAnsi="Poppins" w:cs="Poppins"/>
          <w:color w:val="auto"/>
        </w:rPr>
        <w:instrText xml:space="preserve"> PAGE   \* MERGEFORMAT </w:instrText>
      </w:r>
      <w:r w:rsidR="005D2465" w:rsidRPr="00D84D7E">
        <w:rPr>
          <w:rFonts w:ascii="Poppins" w:hAnsi="Poppins" w:cs="Poppins"/>
          <w:color w:val="auto"/>
        </w:rPr>
        <w:fldChar w:fldCharType="separate"/>
      </w:r>
      <w:r w:rsidR="001939C6" w:rsidRPr="00D84D7E">
        <w:rPr>
          <w:rFonts w:ascii="Poppins" w:hAnsi="Poppins" w:cs="Poppins"/>
          <w:color w:val="auto"/>
        </w:rPr>
        <w:t>0</w:t>
      </w:r>
      <w:r w:rsidR="005D2465" w:rsidRPr="00D84D7E">
        <w:rPr>
          <w:rFonts w:ascii="Poppins" w:hAnsi="Poppins" w:cs="Poppins"/>
          <w:color w:val="auto"/>
        </w:rPr>
        <w:fldChar w:fldCharType="end"/>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A5337" w14:textId="77777777" w:rsidR="005D2465" w:rsidRPr="00D216E6" w:rsidRDefault="00BD38AE" w:rsidP="00D216E6">
    <w:pPr>
      <w:pStyle w:val="Footer"/>
    </w:pPr>
    <w:r>
      <w:fldChar w:fldCharType="begin"/>
    </w:r>
    <w:r>
      <w:instrText xml:space="preserve"> STYLEREF  "Cover date"  \* MERGEFORMAT </w:instrText>
    </w:r>
    <w:r>
      <w:fldChar w:fldCharType="separate"/>
    </w:r>
    <w:r>
      <w:rPr>
        <w:b/>
        <w:bCs/>
        <w:lang w:val="en-US"/>
      </w:rPr>
      <w:t>Error! No text of specified style in document.</w:t>
    </w:r>
    <w:r>
      <w:fldChar w:fldCharType="end"/>
    </w:r>
    <w:r w:rsidR="005D2465">
      <w:t> </w:t>
    </w:r>
    <w:r w:rsidR="005D2465" w:rsidRPr="001F3114">
      <w:t>|</w:t>
    </w:r>
    <w:r w:rsidR="005D2465">
      <w:t> </w:t>
    </w:r>
    <w:fldSimple w:instr=" STYLEREF  Cover  \* MERGEFORMAT ">
      <w:r>
        <w:t>EU NCER: System Restoration Plan</w:t>
      </w:r>
    </w:fldSimple>
    <w:r w:rsidR="005D2465">
      <w:ptab w:relativeTo="margin" w:alignment="right" w:leader="none"/>
    </w:r>
    <w:r w:rsidR="005D2465" w:rsidRPr="0065406D">
      <w:fldChar w:fldCharType="begin"/>
    </w:r>
    <w:r w:rsidR="005D2465" w:rsidRPr="0065406D">
      <w:instrText xml:space="preserve"> PAGE   \* MERGEFORMAT </w:instrText>
    </w:r>
    <w:r w:rsidR="005D2465" w:rsidRPr="0065406D">
      <w:fldChar w:fldCharType="separate"/>
    </w:r>
    <w:r w:rsidR="005D2465">
      <w:t>4</w:t>
    </w:r>
    <w:r w:rsidR="005D2465" w:rsidRPr="0065406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1F308" w14:textId="761D59F3" w:rsidR="005D2465" w:rsidRPr="00F91D74" w:rsidRDefault="005D2465" w:rsidP="00BE07E5">
    <w:pPr>
      <w:pStyle w:val="Footer"/>
    </w:pPr>
    <w:r>
      <w:rPr>
        <w:lang w:eastAsia="en-GB"/>
      </w:rPr>
      <mc:AlternateContent>
        <mc:Choice Requires="wps">
          <w:drawing>
            <wp:anchor distT="0" distB="0" distL="114300" distR="114300" simplePos="0" relativeHeight="251663362" behindDoc="0" locked="1" layoutInCell="1" allowOverlap="1" wp14:anchorId="3462A0C8" wp14:editId="46BEF711">
              <wp:simplePos x="0" y="0"/>
              <wp:positionH relativeFrom="page">
                <wp:posOffset>-14605</wp:posOffset>
              </wp:positionH>
              <wp:positionV relativeFrom="page">
                <wp:posOffset>7315835</wp:posOffset>
              </wp:positionV>
              <wp:extent cx="7844400" cy="3391200"/>
              <wp:effectExtent l="0" t="0" r="4445" b="0"/>
              <wp:wrapNone/>
              <wp:docPr id="18" name="Freeform: 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400" cy="33912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781A14" id="Freeform: Shape 18" o:spid="_x0000_s1026" style="position:absolute;margin-left:-1.15pt;margin-top:576.05pt;width:617.65pt;height:267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81,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" path="m2381,771c2047,664,1655,352,1655,352,1372,114,1047,,675,,427,,201,68,,161v,867,,867,,867c2381,1028,2381,1028,2381,1028r,-257xe" fillcolor="white [3212]" stroked="f">
              <v:path arrowok="t" o:connecttype="custom" o:connectlocs="7844400,2543400;5452533,1161189;2223843,0;0,531112;0,3391200;7844400,3391200;7844400,2543400" o:connectangles="0,0,0,0,0,0,0"/>
              <w10:wrap anchorx="page" anchory="page"/>
              <w10:anchorlock/>
            </v:shape>
          </w:pict>
        </mc:Fallback>
      </mc:AlternateContent>
    </w:r>
    <w:r w:rsidR="0005522D">
      <w:fldChar w:fldCharType="begin"/>
    </w:r>
    <w:r w:rsidR="0005522D">
      <w:instrText xml:space="preserve"> STYLEREF  "Cover date"  \* MERGEFORMAT </w:instrText>
    </w:r>
    <w:r w:rsidR="0005522D">
      <w:fldChar w:fldCharType="end"/>
    </w:r>
    <w:r>
      <w:t> </w:t>
    </w:r>
    <w:r w:rsidRPr="001F3114">
      <w:t>|</w:t>
    </w:r>
    <w:r>
      <w:t> </w:t>
    </w:r>
    <w:fldSimple w:instr=" STYLEREF  Cover  \* MERGEFORMAT ">
      <w:r w:rsidR="005E6BB1">
        <w:t>EU NCER: System Restoration Plan</w:t>
      </w:r>
    </w:fldSimple>
    <w:r>
      <w:ptab w:relativeTo="margin" w:alignment="right" w:leader="none"/>
    </w:r>
    <w:r w:rsidRPr="0065406D">
      <w:fldChar w:fldCharType="begin"/>
    </w:r>
    <w:r w:rsidRPr="0065406D">
      <w:instrText xml:space="preserve"> PAGE   \* MERGEFORMAT </w:instrText>
    </w:r>
    <w:r w:rsidRPr="0065406D">
      <w:fldChar w:fldCharType="separate"/>
    </w:r>
    <w:r w:rsidR="001939C6">
      <w:t>2</w:t>
    </w:r>
    <w:r w:rsidRPr="0065406D">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4D31E" w14:textId="18634C5A" w:rsidR="005D2465" w:rsidRPr="00D216E6" w:rsidRDefault="00BD38AE" w:rsidP="00D216E6">
    <w:pPr>
      <w:pStyle w:val="Footer"/>
    </w:pPr>
    <w:del w:id="239" w:author="Stuart McLarnon (NESO)" w:date="2024-11-18T11:12:00Z">
      <w:r>
        <w:fldChar w:fldCharType="begin"/>
      </w:r>
      <w:r>
        <w:delInstrText xml:space="preserve"> STYLEREF  "Cover date"  \* MERGEFORMAT </w:delInstrText>
      </w:r>
      <w:r>
        <w:fldChar w:fldCharType="separate"/>
      </w:r>
      <w:r>
        <w:rPr>
          <w:b/>
          <w:bCs/>
          <w:lang w:val="en-US"/>
        </w:rPr>
        <w:delText>Error! No text of specified style in document.</w:delText>
      </w:r>
      <w:r>
        <w:fldChar w:fldCharType="end"/>
      </w:r>
      <w:r w:rsidR="005D2465">
        <w:delText> </w:delText>
      </w:r>
      <w:r w:rsidR="005D2465" w:rsidRPr="001F3114">
        <w:delText>|</w:delText>
      </w:r>
      <w:r w:rsidR="005D2465">
        <w:delText> </w:delText>
      </w:r>
    </w:del>
    <w:ins w:id="240" w:author="Stuart McLarnon (NESO)" w:date="2024-11-18T11:12:00Z">
      <w:r>
        <w:fldChar w:fldCharType="begin"/>
      </w:r>
      <w:r>
        <w:instrText xml:space="preserve"> STYLEREF  "Cover date"  \* MERGEFORMAT </w:instrText>
      </w:r>
      <w:r>
        <w:fldChar w:fldCharType="end"/>
      </w:r>
      <w:r w:rsidR="005D2465">
        <w:t> </w:t>
      </w:r>
      <w:r w:rsidR="005D2465" w:rsidRPr="001F3114">
        <w:t>|</w:t>
      </w:r>
      <w:r w:rsidR="005D2465">
        <w:t> </w:t>
      </w:r>
    </w:ins>
    <w:fldSimple w:instr="STYLEREF  Cover  \* MERGEFORMAT">
      <w:del w:id="241" w:author="Stuart McLarnon (NESO)" w:date="2024-11-18T11:12:00Z">
        <w:r>
          <w:delText>EU NCER: System Restoration Plan</w:delText>
        </w:r>
      </w:del>
      <w:ins w:id="242" w:author="Stuart McLarnon (NESO)" w:date="2024-11-18T11:12:00Z">
        <w:r w:rsidR="00195567">
          <w:rPr>
            <w:b/>
            <w:bCs/>
            <w:lang w:val="en-US"/>
          </w:rPr>
          <w:t>Error! No text of specified style in document.</w:t>
        </w:r>
      </w:ins>
    </w:fldSimple>
    <w:r w:rsidR="005D2465">
      <w:ptab w:relativeTo="margin" w:alignment="right" w:leader="none"/>
    </w:r>
    <w:r w:rsidR="005D2465" w:rsidRPr="0065406D">
      <w:fldChar w:fldCharType="begin"/>
    </w:r>
    <w:r w:rsidR="005D2465" w:rsidRPr="0065406D">
      <w:instrText xml:space="preserve"> PAGE   \* MERGEFORMAT </w:instrText>
    </w:r>
    <w:r w:rsidR="005D2465" w:rsidRPr="0065406D">
      <w:fldChar w:fldCharType="separate"/>
    </w:r>
    <w:r w:rsidR="005D2465">
      <w:t>4</w:t>
    </w:r>
    <w:r w:rsidR="005D2465" w:rsidRPr="0065406D">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01C9" w14:textId="635D8D6D" w:rsidR="005D2465" w:rsidRPr="00D84D7E" w:rsidRDefault="005D2465" w:rsidP="00BE07E5">
    <w:pPr>
      <w:pStyle w:val="Footer"/>
      <w:rPr>
        <w:rFonts w:ascii="Poppins" w:hAnsi="Poppins"/>
        <w:rPrChange w:id="248" w:author="Stuart McLarnon (NESO)" w:date="2024-11-18T11:12:00Z">
          <w:rPr/>
        </w:rPrChange>
      </w:rPr>
    </w:pPr>
    <w:del w:id="249" w:author="Stuart McLarnon (NESO)" w:date="2024-11-18T11:12:00Z">
      <w:r>
        <w:rPr>
          <w:lang w:eastAsia="en-GB"/>
        </w:rPr>
        <mc:AlternateContent>
          <mc:Choice Requires="wps">
            <w:drawing>
              <wp:anchor distT="0" distB="0" distL="114300" distR="114300" simplePos="0" relativeHeight="251672578" behindDoc="0" locked="1" layoutInCell="1" allowOverlap="1" wp14:anchorId="476A2491" wp14:editId="4E0996AE">
                <wp:simplePos x="0" y="0"/>
                <wp:positionH relativeFrom="page">
                  <wp:posOffset>-14605</wp:posOffset>
                </wp:positionH>
                <wp:positionV relativeFrom="page">
                  <wp:posOffset>7315835</wp:posOffset>
                </wp:positionV>
                <wp:extent cx="7844400" cy="3391200"/>
                <wp:effectExtent l="0" t="0" r="4445" b="0"/>
                <wp:wrapNone/>
                <wp:docPr id="39" name="Freeform: 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400" cy="33912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781A14" id="Freeform: Shape 18" o:spid="_x0000_s1026" style="position:absolute;margin-left:-1.15pt;margin-top:576.05pt;width:617.65pt;height:267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81,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" path="m2381,771c2047,664,1655,352,1655,352,1372,114,1047,,675,,427,,201,68,,161v,867,,867,,867c2381,1028,2381,1028,2381,1028r,-257xe" fillcolor="white [3212]" stroked="f">
                <v:path arrowok="t" o:connecttype="custom" o:connectlocs="7844400,2543400;5452533,1161189;2223843,0;0,531112;0,3391200;7844400,3391200;7844400,2543400" o:connectangles="0,0,0,0,0,0,0"/>
                <w10:wrap anchorx="page" anchory="page"/>
                <w10:anchorlock/>
              </v:shape>
            </w:pict>
          </mc:Fallback>
        </mc:AlternateContent>
      </w:r>
      <w:r w:rsidR="0005522D">
        <w:fldChar w:fldCharType="begin"/>
      </w:r>
      <w:r w:rsidR="0005522D">
        <w:delInstrText xml:space="preserve"> STYLEREF  "Cover date"  \* MERGEFORMAT </w:delInstrText>
      </w:r>
      <w:r w:rsidR="0005522D">
        <w:fldChar w:fldCharType="separate"/>
      </w:r>
      <w:r w:rsidR="00BD38AE">
        <w:rPr>
          <w:b/>
          <w:bCs/>
          <w:lang w:val="en-US"/>
        </w:rPr>
        <w:delText>Error! No text of specified style in document.</w:delText>
      </w:r>
      <w:r w:rsidR="0005522D">
        <w:fldChar w:fldCharType="end"/>
      </w:r>
      <w:r>
        <w:delText> </w:delText>
      </w:r>
      <w:r w:rsidRPr="001F3114">
        <w:delText>|</w:delText>
      </w:r>
      <w:r>
        <w:delText> </w:delText>
      </w:r>
    </w:del>
    <w:ins w:id="250" w:author="Stuart McLarnon (NESO)" w:date="2024-11-18T11:12:00Z">
      <w:r w:rsidR="00B36ECA">
        <w:rPr>
          <w:rFonts w:ascii="Poppins" w:hAnsi="Poppins" w:cs="Poppins"/>
        </w:rPr>
        <mc:AlternateContent>
          <mc:Choice Requires="wps">
            <w:drawing>
              <wp:anchor distT="0" distB="0" distL="114300" distR="114300" simplePos="0" relativeHeight="251661314" behindDoc="0" locked="0" layoutInCell="1" allowOverlap="1" wp14:anchorId="68EF6592" wp14:editId="47E45657">
                <wp:simplePos x="0" y="0"/>
                <wp:positionH relativeFrom="column">
                  <wp:posOffset>-2122170</wp:posOffset>
                </wp:positionH>
                <wp:positionV relativeFrom="paragraph">
                  <wp:posOffset>-1083310</wp:posOffset>
                </wp:positionV>
                <wp:extent cx="2800350" cy="1647825"/>
                <wp:effectExtent l="0" t="0" r="19050" b="28575"/>
                <wp:wrapNone/>
                <wp:docPr id="11" name="Text Box 11"/>
                <wp:cNvGraphicFramePr/>
                <a:graphic xmlns:a="http://schemas.openxmlformats.org/drawingml/2006/main">
                  <a:graphicData uri="http://schemas.microsoft.com/office/word/2010/wordprocessingShape">
                    <wps:wsp>
                      <wps:cNvSpPr txBox="1"/>
                      <wps:spPr>
                        <a:xfrm>
                          <a:off x="0" y="0"/>
                          <a:ext cx="2800350" cy="1647825"/>
                        </a:xfrm>
                        <a:prstGeom prst="rect">
                          <a:avLst/>
                        </a:prstGeom>
                        <a:solidFill>
                          <a:srgbClr val="3F0731"/>
                        </a:solidFill>
                        <a:ln w="6350">
                          <a:solidFill>
                            <a:srgbClr val="3F0731"/>
                          </a:solidFill>
                        </a:ln>
                      </wps:spPr>
                      <wps:txbx>
                        <w:txbxContent>
                          <w:p w14:paraId="1BA64414" w14:textId="10CC5250" w:rsidR="00B36ECA" w:rsidRDefault="00B36ECA" w:rsidP="00B36ECA">
                            <w:pPr>
                              <w:shd w:val="clear" w:color="auto" w:fill="3F0731"/>
                              <w:rPr>
                                <w:ins w:id="251" w:author="Stuart McLarnon (NESO)" w:date="2024-11-18T11:12:00Z"/>
                              </w:rPr>
                            </w:pPr>
                            <w:ins w:id="252" w:author="Stuart McLarnon (NESO)" w:date="2024-11-18T11:12:00Z">
                              <w:r>
                                <w:rPr>
                                  <w:noProof/>
                                </w:rPr>
                                <w:drawing>
                                  <wp:inline distT="0" distB="0" distL="0" distR="0" wp14:anchorId="097E7526" wp14:editId="51CD70F1">
                                    <wp:extent cx="2114550" cy="1428750"/>
                                    <wp:effectExtent l="0" t="0" r="0" b="0"/>
                                    <wp:docPr id="14" name="Picture 14"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logo for a company&#10;&#10;Description automatically generated"/>
                                            <pic:cNvPicPr/>
                                          </pic:nvPicPr>
                                          <pic:blipFill>
                                            <a:blip r:embed="rId1"/>
                                            <a:stretch>
                                              <a:fillRect/>
                                            </a:stretch>
                                          </pic:blipFill>
                                          <pic:spPr>
                                            <a:xfrm>
                                              <a:off x="0" y="0"/>
                                              <a:ext cx="2114550" cy="1428750"/>
                                            </a:xfrm>
                                            <a:prstGeom prst="rect">
                                              <a:avLst/>
                                            </a:prstGeom>
                                          </pic:spPr>
                                        </pic:pic>
                                      </a:graphicData>
                                    </a:graphic>
                                  </wp:inline>
                                </w:drawing>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EF6592" id="_x0000_t202" coordsize="21600,21600" o:spt="202" path="m,l,21600r21600,l21600,xe">
                <v:stroke joinstyle="miter"/>
                <v:path gradientshapeok="t" o:connecttype="rect"/>
              </v:shapetype>
              <v:shape id="Text Box 11" o:spid="_x0000_s1067" type="#_x0000_t202" style="position:absolute;margin-left:-167.1pt;margin-top:-85.3pt;width:220.5pt;height:129.75pt;z-index:2516613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" fillcolor="#3f0731" strokecolor="#3f0731" strokeweight=".5pt">
                <v:textbox>
                  <w:txbxContent>
                    <w:p w14:paraId="1BA64414" w14:textId="10CC5250" w:rsidR="00B36ECA" w:rsidRDefault="00B36ECA" w:rsidP="00B36ECA">
                      <w:pPr>
                        <w:shd w:val="clear" w:color="auto" w:fill="3F0731"/>
                        <w:rPr>
                          <w:ins w:id="253" w:author="Stuart McLarnon (NESO)" w:date="2024-11-18T11:12:00Z"/>
                        </w:rPr>
                      </w:pPr>
                      <w:ins w:id="254" w:author="Stuart McLarnon (NESO)" w:date="2024-11-18T11:12:00Z">
                        <w:r>
                          <w:rPr>
                            <w:noProof/>
                          </w:rPr>
                          <w:drawing>
                            <wp:inline distT="0" distB="0" distL="0" distR="0" wp14:anchorId="097E7526" wp14:editId="51CD70F1">
                              <wp:extent cx="2114550" cy="1428750"/>
                              <wp:effectExtent l="0" t="0" r="0" b="0"/>
                              <wp:docPr id="14" name="Picture 14"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logo for a company&#10;&#10;Description automatically generated"/>
                                      <pic:cNvPicPr/>
                                    </pic:nvPicPr>
                                    <pic:blipFill>
                                      <a:blip r:embed="rId1"/>
                                      <a:stretch>
                                        <a:fillRect/>
                                      </a:stretch>
                                    </pic:blipFill>
                                    <pic:spPr>
                                      <a:xfrm>
                                        <a:off x="0" y="0"/>
                                        <a:ext cx="2114550" cy="1428750"/>
                                      </a:xfrm>
                                      <a:prstGeom prst="rect">
                                        <a:avLst/>
                                      </a:prstGeom>
                                    </pic:spPr>
                                  </pic:pic>
                                </a:graphicData>
                              </a:graphic>
                            </wp:inline>
                          </w:drawing>
                        </w:r>
                      </w:ins>
                    </w:p>
                  </w:txbxContent>
                </v:textbox>
              </v:shape>
            </w:pict>
          </mc:Fallback>
        </mc:AlternateContent>
      </w:r>
      <w:r w:rsidR="0005522D" w:rsidRPr="00D84D7E">
        <w:rPr>
          <w:rFonts w:ascii="Poppins" w:hAnsi="Poppins" w:cs="Poppins"/>
        </w:rPr>
        <w:fldChar w:fldCharType="begin"/>
      </w:r>
      <w:r w:rsidR="0005522D" w:rsidRPr="00D84D7E">
        <w:rPr>
          <w:rFonts w:ascii="Poppins" w:hAnsi="Poppins" w:cs="Poppins"/>
        </w:rPr>
        <w:instrText xml:space="preserve"> STYLEREF  "Cover date"  \* MERGEFORMAT </w:instrText>
      </w:r>
      <w:r w:rsidR="0005522D" w:rsidRPr="00D84D7E">
        <w:rPr>
          <w:rFonts w:ascii="Poppins" w:hAnsi="Poppins" w:cs="Poppins"/>
        </w:rPr>
        <w:fldChar w:fldCharType="end"/>
      </w:r>
      <w:r w:rsidRPr="00D84D7E">
        <w:rPr>
          <w:rFonts w:ascii="Poppins" w:hAnsi="Poppins" w:cs="Poppins"/>
        </w:rPr>
        <w:t> </w:t>
      </w:r>
      <w:r w:rsidRPr="00D84D7E">
        <w:rPr>
          <w:rFonts w:ascii="Poppins" w:hAnsi="Poppins" w:cs="Poppins"/>
        </w:rPr>
        <w:t>|</w:t>
      </w:r>
      <w:r w:rsidRPr="00D84D7E">
        <w:rPr>
          <w:rFonts w:ascii="Poppins" w:hAnsi="Poppins" w:cs="Poppins"/>
        </w:rPr>
        <w:t> </w:t>
      </w:r>
    </w:ins>
    <w:r w:rsidR="00BD38AE" w:rsidRPr="00D84D7E">
      <w:rPr>
        <w:rFonts w:ascii="Poppins" w:hAnsi="Poppins"/>
        <w:rPrChange w:id="255" w:author="Stuart McLarnon (NESO)" w:date="2024-11-18T11:12:00Z">
          <w:rPr/>
        </w:rPrChange>
      </w:rPr>
      <w:fldChar w:fldCharType="begin"/>
    </w:r>
    <w:r w:rsidR="00BD38AE" w:rsidRPr="00D84D7E">
      <w:rPr>
        <w:rFonts w:ascii="Poppins" w:hAnsi="Poppins" w:cs="Poppins"/>
      </w:rPr>
      <w:instrText xml:space="preserve"> STYLEREF  Cover  \* MERGEFORMAT </w:instrText>
    </w:r>
    <w:r w:rsidR="00BD38AE" w:rsidRPr="00D84D7E">
      <w:rPr>
        <w:rFonts w:ascii="Poppins" w:hAnsi="Poppins"/>
        <w:rPrChange w:id="256" w:author="Stuart McLarnon (NESO)" w:date="2024-11-18T11:12:00Z">
          <w:rPr/>
        </w:rPrChange>
      </w:rPr>
      <w:fldChar w:fldCharType="separate"/>
    </w:r>
    <w:r w:rsidR="009349F5">
      <w:rPr>
        <w:rFonts w:ascii="Poppins" w:hAnsi="Poppins"/>
        <w:b/>
        <w:bCs/>
        <w:lang w:val="en-US"/>
      </w:rPr>
      <w:t>Error! No text of specified style in document.</w:t>
    </w:r>
    <w:r w:rsidR="00BD38AE" w:rsidRPr="00D84D7E">
      <w:rPr>
        <w:rFonts w:ascii="Poppins" w:hAnsi="Poppins"/>
        <w:rPrChange w:id="257" w:author="Stuart McLarnon (NESO)" w:date="2024-11-18T11:12:00Z">
          <w:rPr/>
        </w:rPrChange>
      </w:rPr>
      <w:fldChar w:fldCharType="end"/>
    </w:r>
    <w:r w:rsidRPr="00D84D7E">
      <w:rPr>
        <w:rFonts w:ascii="Poppins" w:hAnsi="Poppins"/>
        <w:rPrChange w:id="258" w:author="Stuart McLarnon (NESO)" w:date="2024-11-18T11:12:00Z">
          <w:rPr/>
        </w:rPrChange>
      </w:rPr>
      <w:ptab w:relativeTo="margin" w:alignment="right" w:leader="none"/>
    </w:r>
    <w:r w:rsidRPr="00D84D7E">
      <w:rPr>
        <w:rFonts w:ascii="Poppins" w:hAnsi="Poppins"/>
        <w:rPrChange w:id="259" w:author="Stuart McLarnon (NESO)" w:date="2024-11-18T11:12:00Z">
          <w:rPr/>
        </w:rPrChange>
      </w:rPr>
      <w:fldChar w:fldCharType="begin"/>
    </w:r>
    <w:r w:rsidRPr="00D84D7E">
      <w:rPr>
        <w:rFonts w:ascii="Poppins" w:hAnsi="Poppins"/>
        <w:rPrChange w:id="260" w:author="Stuart McLarnon (NESO)" w:date="2024-11-18T11:12:00Z">
          <w:rPr/>
        </w:rPrChange>
      </w:rPr>
      <w:instrText xml:space="preserve"> PAGE   \* MERGEFORMAT </w:instrText>
    </w:r>
    <w:r w:rsidRPr="00D84D7E">
      <w:rPr>
        <w:rFonts w:ascii="Poppins" w:hAnsi="Poppins"/>
        <w:rPrChange w:id="261" w:author="Stuart McLarnon (NESO)" w:date="2024-11-18T11:12:00Z">
          <w:rPr/>
        </w:rPrChange>
      </w:rPr>
      <w:fldChar w:fldCharType="separate"/>
    </w:r>
    <w:r w:rsidR="001939C6" w:rsidRPr="00D84D7E">
      <w:rPr>
        <w:rFonts w:ascii="Poppins" w:hAnsi="Poppins"/>
        <w:rPrChange w:id="262" w:author="Stuart McLarnon (NESO)" w:date="2024-11-18T11:12:00Z">
          <w:rPr/>
        </w:rPrChange>
      </w:rPr>
      <w:t>2</w:t>
    </w:r>
    <w:r w:rsidRPr="00D84D7E">
      <w:rPr>
        <w:rFonts w:ascii="Poppins" w:hAnsi="Poppins"/>
        <w:rPrChange w:id="263" w:author="Stuart McLarnon (NESO)" w:date="2024-11-18T11:12:00Z">
          <w:rPr/>
        </w:rPrChange>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22B20" w14:textId="6BDE15EB" w:rsidR="005D2465" w:rsidRPr="00CA6B5E" w:rsidRDefault="00BD38AE" w:rsidP="00BE07E5">
    <w:pPr>
      <w:pStyle w:val="Footer"/>
    </w:pPr>
    <w:fldSimple w:instr="STYLEREF  Cover  \* MERGEFORMAT">
      <w:del w:id="2780" w:author="Stuart McLarnon (NESO)" w:date="2024-11-18T11:12:00Z">
        <w:r>
          <w:delText>EU NCER: System Restoration Plan</w:delText>
        </w:r>
      </w:del>
      <w:ins w:id="2781" w:author="Stuart McLarnon (NESO)" w:date="2024-11-18T11:12:00Z">
        <w:r w:rsidR="00195567">
          <w:rPr>
            <w:b/>
            <w:bCs/>
            <w:lang w:val="en-US"/>
          </w:rPr>
          <w:t>Error! No text of specified style in document.</w:t>
        </w:r>
      </w:ins>
    </w:fldSimple>
    <w:r w:rsidR="005D2465">
      <w:t xml:space="preserve"> </w:t>
    </w:r>
    <w:r w:rsidR="005D2465">
      <w:rPr>
        <w:rFonts w:cstheme="minorHAnsi"/>
      </w:rPr>
      <w:t>●</w:t>
    </w:r>
    <w:r w:rsidR="005D2465">
      <w:t xml:space="preserve"> </w:t>
    </w:r>
    <w:del w:id="2782" w:author="Stuart McLarnon (NESO)" w:date="2024-11-18T11:12:00Z">
      <w:r>
        <w:fldChar w:fldCharType="begin"/>
      </w:r>
      <w:r>
        <w:delInstrText xml:space="preserve"> STYLEREF  "Cover date"  \* MERGEFORMAT </w:delInstrText>
      </w:r>
      <w:r>
        <w:fldChar w:fldCharType="separate"/>
      </w:r>
      <w:r>
        <w:rPr>
          <w:b/>
          <w:bCs/>
          <w:lang w:val="en-US"/>
        </w:rPr>
        <w:delText>Error! No text of specified style in document.</w:delText>
      </w:r>
      <w:r>
        <w:fldChar w:fldCharType="end"/>
      </w:r>
    </w:del>
    <w:ins w:id="2783" w:author="Stuart McLarnon (NESO)" w:date="2024-11-18T11:12:00Z">
      <w:r>
        <w:fldChar w:fldCharType="begin"/>
      </w:r>
      <w:r>
        <w:instrText xml:space="preserve"> STYLEREF  "Cover date"  \* MERGEFORMAT </w:instrText>
      </w:r>
      <w:r>
        <w:fldChar w:fldCharType="end"/>
      </w:r>
    </w:ins>
    <w:r w:rsidR="005D2465">
      <w:t xml:space="preserve"> </w:t>
    </w:r>
    <w:r w:rsidR="005D2465">
      <w:rPr>
        <w:rFonts w:cstheme="minorHAnsi"/>
      </w:rPr>
      <w:t>●</w:t>
    </w:r>
    <w:r w:rsidR="005D2465">
      <w:t xml:space="preserve"> </w:t>
    </w:r>
    <w:r w:rsidR="005D2465" w:rsidRPr="00134F82">
      <w:fldChar w:fldCharType="begin"/>
    </w:r>
    <w:r w:rsidR="005D2465" w:rsidRPr="00134F82">
      <w:instrText xml:space="preserve"> PAGE   \* MERGEFORMAT </w:instrText>
    </w:r>
    <w:r w:rsidR="005D2465" w:rsidRPr="00134F82">
      <w:fldChar w:fldCharType="separate"/>
    </w:r>
    <w:r w:rsidR="005D2465">
      <w:t>1</w:t>
    </w:r>
    <w:r w:rsidR="005D2465" w:rsidRPr="00134F82">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D04F3" w14:textId="72B3B38C" w:rsidR="005D2465" w:rsidRPr="00CA6B5E" w:rsidRDefault="00BD38AE" w:rsidP="00BE07E5">
    <w:pPr>
      <w:pStyle w:val="Footer"/>
    </w:pPr>
    <w:fldSimple w:instr="STYLEREF  Cover  \* MERGEFORMAT">
      <w:del w:id="4234" w:author="Stuart McLarnon (NESO)" w:date="2024-11-18T11:12:00Z">
        <w:r>
          <w:delText>EU NCER: System Restoration Plan</w:delText>
        </w:r>
      </w:del>
      <w:ins w:id="4235" w:author="Stuart McLarnon (NESO)" w:date="2024-11-18T11:12:00Z">
        <w:r w:rsidR="00195567">
          <w:rPr>
            <w:b/>
            <w:bCs/>
            <w:lang w:val="en-US"/>
          </w:rPr>
          <w:t>Error! No text of specified style in document.</w:t>
        </w:r>
      </w:ins>
    </w:fldSimple>
    <w:r w:rsidR="005D2465">
      <w:t xml:space="preserve"> </w:t>
    </w:r>
    <w:r w:rsidR="005D2465">
      <w:rPr>
        <w:rFonts w:cstheme="minorHAnsi"/>
      </w:rPr>
      <w:t>●</w:t>
    </w:r>
    <w:r w:rsidR="005D2465">
      <w:t xml:space="preserve"> </w:t>
    </w:r>
    <w:del w:id="4236" w:author="Stuart McLarnon (NESO)" w:date="2024-11-18T11:12:00Z">
      <w:r>
        <w:fldChar w:fldCharType="begin"/>
      </w:r>
      <w:r>
        <w:delInstrText xml:space="preserve"> STYLEREF  "Cover date"  \* MERGEFORMAT </w:delInstrText>
      </w:r>
      <w:r>
        <w:fldChar w:fldCharType="separate"/>
      </w:r>
      <w:r>
        <w:rPr>
          <w:b/>
          <w:bCs/>
          <w:lang w:val="en-US"/>
        </w:rPr>
        <w:delText>Error! No text of specified style in document.</w:delText>
      </w:r>
      <w:r>
        <w:fldChar w:fldCharType="end"/>
      </w:r>
    </w:del>
    <w:ins w:id="4237" w:author="Stuart McLarnon (NESO)" w:date="2024-11-18T11:12:00Z">
      <w:r>
        <w:fldChar w:fldCharType="begin"/>
      </w:r>
      <w:r>
        <w:instrText xml:space="preserve"> STYLEREF  "Cover date"  \* MERGEFORMAT </w:instrText>
      </w:r>
      <w:r>
        <w:fldChar w:fldCharType="end"/>
      </w:r>
    </w:ins>
    <w:r w:rsidR="005D2465">
      <w:t xml:space="preserve"> </w:t>
    </w:r>
    <w:r w:rsidR="005D2465">
      <w:rPr>
        <w:rFonts w:cstheme="minorHAnsi"/>
      </w:rPr>
      <w:t>●</w:t>
    </w:r>
    <w:r w:rsidR="005D2465">
      <w:t xml:space="preserve"> </w:t>
    </w:r>
    <w:r w:rsidR="005D2465" w:rsidRPr="00134F82">
      <w:fldChar w:fldCharType="begin"/>
    </w:r>
    <w:r w:rsidR="005D2465" w:rsidRPr="00134F82">
      <w:instrText xml:space="preserve"> PAGE   \* MERGEFORMAT </w:instrText>
    </w:r>
    <w:r w:rsidR="005D2465" w:rsidRPr="00134F82">
      <w:fldChar w:fldCharType="separate"/>
    </w:r>
    <w:r w:rsidR="005D2465">
      <w:t>1</w:t>
    </w:r>
    <w:r w:rsidR="005D2465" w:rsidRPr="00134F8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47B7D2" w14:textId="77777777" w:rsidR="003701D3" w:rsidRDefault="003701D3" w:rsidP="00A62BFF">
      <w:pPr>
        <w:spacing w:after="0"/>
      </w:pPr>
      <w:r>
        <w:separator/>
      </w:r>
    </w:p>
  </w:footnote>
  <w:footnote w:type="continuationSeparator" w:id="0">
    <w:p w14:paraId="5E37DC66" w14:textId="77777777" w:rsidR="003701D3" w:rsidRDefault="003701D3" w:rsidP="00A62BFF">
      <w:pPr>
        <w:spacing w:after="0"/>
      </w:pPr>
      <w:r>
        <w:continuationSeparator/>
      </w:r>
    </w:p>
  </w:footnote>
  <w:footnote w:type="continuationNotice" w:id="1">
    <w:p w14:paraId="0025118D" w14:textId="77777777" w:rsidR="003701D3" w:rsidRDefault="003701D3">
      <w:pPr>
        <w:spacing w:after="0"/>
      </w:pPr>
    </w:p>
  </w:footnote>
  <w:footnote w:id="2">
    <w:p w14:paraId="10A38398" w14:textId="77777777" w:rsidR="005D2465" w:rsidRPr="00B77E82" w:rsidRDefault="005D2465" w:rsidP="002E6A47">
      <w:pPr>
        <w:pStyle w:val="FootnoteText"/>
        <w:rPr>
          <w:rFonts w:ascii="Poppins" w:hAnsi="Poppins"/>
          <w:rPrChange w:id="433" w:author="Stuart McLarnon (NESO)" w:date="2024-11-18T11:12:00Z">
            <w:rPr/>
          </w:rPrChange>
        </w:rPr>
      </w:pPr>
      <w:r w:rsidRPr="00B77E82">
        <w:rPr>
          <w:rStyle w:val="FootnoteReference"/>
          <w:rFonts w:ascii="Poppins" w:hAnsi="Poppins"/>
          <w:rPrChange w:id="434" w:author="Stuart McLarnon (NESO)" w:date="2024-11-18T11:12:00Z">
            <w:rPr>
              <w:rStyle w:val="FootnoteReference"/>
            </w:rPr>
          </w:rPrChange>
        </w:rPr>
        <w:footnoteRef/>
      </w:r>
      <w:r w:rsidRPr="00B77E82">
        <w:rPr>
          <w:rFonts w:ascii="Poppins" w:hAnsi="Poppins"/>
          <w:rPrChange w:id="435" w:author="Stuart McLarnon (NESO)" w:date="2024-11-18T11:12:00Z">
            <w:rPr/>
          </w:rPrChange>
        </w:rPr>
        <w:t>Network Code on Emergency and Restoration</w:t>
      </w:r>
    </w:p>
    <w:p w14:paraId="6BFC0BB3" w14:textId="162852D5" w:rsidR="005D2465" w:rsidRPr="00B77E82" w:rsidRDefault="005D2465" w:rsidP="002E6A47">
      <w:pPr>
        <w:pStyle w:val="FootnoteText"/>
        <w:rPr>
          <w:rFonts w:ascii="Poppins" w:hAnsi="Poppins"/>
          <w:rPrChange w:id="436" w:author="Stuart McLarnon (NESO)" w:date="2024-11-18T11:12:00Z">
            <w:rPr/>
          </w:rPrChange>
        </w:rPr>
      </w:pPr>
      <w:del w:id="437" w:author="Stuart McLarnon (NESO)" w:date="2025-03-12T10:17:00Z" w16du:dateUtc="2025-03-12T10:17:00Z">
        <w:r w:rsidRPr="009349F5" w:rsidDel="009349F5">
          <w:rPr>
            <w:rFonts w:ascii="Poppins" w:hAnsi="Poppins"/>
            <w:color w:val="7030A0"/>
            <w:rPrChange w:id="438" w:author="Stuart McLarnon (NESO)" w:date="2024-11-18T11:12:00Z">
              <w:rPr/>
            </w:rPrChange>
          </w:rPr>
          <w:delText xml:space="preserve"> </w:delText>
        </w:r>
      </w:del>
      <w:r w:rsidR="00CD297F" w:rsidRPr="009349F5">
        <w:rPr>
          <w:color w:val="7030A0"/>
        </w:rPr>
        <w:fldChar w:fldCharType="begin"/>
      </w:r>
      <w:r w:rsidR="00CD297F" w:rsidRPr="009349F5">
        <w:rPr>
          <w:color w:val="7030A0"/>
        </w:rPr>
        <w:instrText>HYPERLINK "http://eur-lex.europa.eu/legal-content/EN/TXT/?uri=uriserv:OJ.L_.2017.312.01.0054.01.ENG&amp;toc=OJ:L:2017:312:TOC"</w:instrText>
      </w:r>
      <w:r w:rsidR="00CD297F" w:rsidRPr="009349F5">
        <w:rPr>
          <w:color w:val="7030A0"/>
        </w:rPr>
      </w:r>
      <w:r w:rsidR="00CD297F" w:rsidRPr="009349F5">
        <w:rPr>
          <w:color w:val="7030A0"/>
        </w:rPr>
        <w:fldChar w:fldCharType="separate"/>
      </w:r>
      <w:r w:rsidRPr="009349F5">
        <w:rPr>
          <w:rFonts w:ascii="Poppins" w:hAnsi="Poppins"/>
          <w:i w:val="0"/>
          <w:color w:val="7030A0"/>
          <w:sz w:val="18"/>
          <w:u w:val="single"/>
          <w:lang w:val="en-US"/>
          <w:rPrChange w:id="439" w:author="Stuart McLarnon (NESO)" w:date="2024-11-18T11:12:00Z">
            <w:rPr>
              <w:i w:val="0"/>
              <w:color w:val="000000"/>
              <w:sz w:val="18"/>
              <w:u w:val="single"/>
              <w:lang w:val="en-US"/>
            </w:rPr>
          </w:rPrChange>
        </w:rPr>
        <w:t>http://eur-lex.europa.eu/legal-content/EN/TXT/?uri=uriserv:OJ.L_.2017.312.01.0054.01.ENG&amp;toc=OJ:L:2017:312:TOC</w:t>
      </w:r>
      <w:r w:rsidR="00CD297F" w:rsidRPr="009349F5">
        <w:rPr>
          <w:rFonts w:ascii="Poppins" w:hAnsi="Poppins"/>
          <w:i w:val="0"/>
          <w:color w:val="7030A0"/>
          <w:sz w:val="18"/>
          <w:u w:val="single"/>
          <w:lang w:val="en-US"/>
          <w:rPrChange w:id="440" w:author="Stuart McLarnon (NESO)" w:date="2024-11-18T11:12:00Z">
            <w:rPr>
              <w:i w:val="0"/>
              <w:color w:val="000000"/>
              <w:sz w:val="18"/>
              <w:u w:val="single"/>
              <w:lang w:val="en-US"/>
            </w:rPr>
          </w:rPrChange>
        </w:rPr>
        <w:fldChar w:fldCharType="end"/>
      </w:r>
      <w:r w:rsidRPr="009349F5">
        <w:rPr>
          <w:rFonts w:ascii="Poppins" w:hAnsi="Poppins"/>
          <w:color w:val="7030A0"/>
          <w:sz w:val="18"/>
          <w:rPrChange w:id="441" w:author="Stuart McLarnon (NESO)" w:date="2024-11-18T11:12:00Z">
            <w:rPr>
              <w:sz w:val="18"/>
            </w:rPr>
          </w:rPrChange>
        </w:rPr>
        <w:t xml:space="preserve"> </w:t>
      </w:r>
    </w:p>
  </w:footnote>
  <w:footnote w:id="3">
    <w:p w14:paraId="76F4BE95" w14:textId="77777777" w:rsidR="005D2465" w:rsidRPr="00B77E82" w:rsidRDefault="005D2465" w:rsidP="003A2C3A">
      <w:pPr>
        <w:pStyle w:val="FootnoteText"/>
        <w:rPr>
          <w:rFonts w:ascii="Poppins" w:hAnsi="Poppins"/>
          <w:rPrChange w:id="514" w:author="Stuart McLarnon (NESO)" w:date="2024-11-18T11:12:00Z">
            <w:rPr/>
          </w:rPrChange>
        </w:rPr>
      </w:pPr>
      <w:r w:rsidRPr="00B77E82">
        <w:rPr>
          <w:rStyle w:val="FootnoteReference"/>
          <w:rFonts w:ascii="Poppins" w:hAnsi="Poppins"/>
          <w:rPrChange w:id="515" w:author="Stuart McLarnon (NESO)" w:date="2024-11-18T11:12:00Z">
            <w:rPr>
              <w:rStyle w:val="FootnoteReference"/>
            </w:rPr>
          </w:rPrChange>
        </w:rPr>
        <w:footnoteRef/>
      </w:r>
      <w:r w:rsidRPr="00B77E82">
        <w:rPr>
          <w:rFonts w:ascii="Poppins" w:hAnsi="Poppins"/>
          <w:rPrChange w:id="516" w:author="Stuart McLarnon (NESO)" w:date="2024-11-18T11:12:00Z">
            <w:rPr/>
          </w:rPrChange>
        </w:rPr>
        <w:t xml:space="preserve"> Article 25 System Operations Guideline</w:t>
      </w:r>
    </w:p>
    <w:p w14:paraId="26405696" w14:textId="77777777" w:rsidR="005D2465" w:rsidRPr="00B77E82" w:rsidRDefault="00CD297F" w:rsidP="003A2C3A">
      <w:pPr>
        <w:pStyle w:val="FootnoteText"/>
        <w:rPr>
          <w:rFonts w:ascii="Poppins" w:hAnsi="Poppins"/>
          <w:sz w:val="18"/>
          <w:rPrChange w:id="517" w:author="Stuart McLarnon (NESO)" w:date="2024-11-18T11:12:00Z">
            <w:rPr>
              <w:sz w:val="18"/>
            </w:rPr>
          </w:rPrChange>
        </w:rPr>
      </w:pPr>
      <w:r w:rsidRPr="009349F5">
        <w:rPr>
          <w:color w:val="7030A0"/>
        </w:rPr>
        <w:fldChar w:fldCharType="begin"/>
      </w:r>
      <w:r w:rsidRPr="009349F5">
        <w:rPr>
          <w:color w:val="7030A0"/>
        </w:rPr>
        <w:instrText>HYPERLINK "http://eur-lex.europa.eu/legal-content/EN/TXT/?uri=uriserv:OJ.L_.2017.220.01.0001.01.ENG"</w:instrText>
      </w:r>
      <w:r w:rsidRPr="009349F5">
        <w:rPr>
          <w:color w:val="7030A0"/>
        </w:rPr>
      </w:r>
      <w:r w:rsidRPr="009349F5">
        <w:rPr>
          <w:color w:val="7030A0"/>
        </w:rPr>
        <w:fldChar w:fldCharType="separate"/>
      </w:r>
      <w:r w:rsidR="005D2465" w:rsidRPr="009349F5">
        <w:rPr>
          <w:rStyle w:val="Hyperlink"/>
          <w:rFonts w:ascii="Poppins" w:hAnsi="Poppins"/>
          <w:color w:val="7030A0"/>
          <w:sz w:val="18"/>
          <w:rPrChange w:id="518" w:author="Stuart McLarnon (NESO)" w:date="2024-11-18T11:12:00Z">
            <w:rPr>
              <w:rStyle w:val="Hyperlink"/>
              <w:sz w:val="18"/>
            </w:rPr>
          </w:rPrChange>
        </w:rPr>
        <w:t>http://eur-lex.europa.eu/legal-content/EN/TXT/?uri=uriserv:OJ.L_.2017.220.01.0001.01.ENG</w:t>
      </w:r>
      <w:r w:rsidRPr="009349F5">
        <w:rPr>
          <w:rStyle w:val="Hyperlink"/>
          <w:rFonts w:ascii="Poppins" w:hAnsi="Poppins"/>
          <w:color w:val="7030A0"/>
          <w:sz w:val="18"/>
          <w:rPrChange w:id="519" w:author="Stuart McLarnon (NESO)" w:date="2024-11-18T11:12:00Z">
            <w:rPr>
              <w:rStyle w:val="Hyperlink"/>
              <w:sz w:val="18"/>
            </w:rPr>
          </w:rPrChange>
        </w:rPr>
        <w:fldChar w:fldCharType="end"/>
      </w:r>
    </w:p>
  </w:footnote>
  <w:footnote w:id="4">
    <w:p w14:paraId="3DC6E56E" w14:textId="77777777" w:rsidR="005D2465" w:rsidRPr="00B77E82" w:rsidRDefault="005D2465" w:rsidP="002E6A47">
      <w:pPr>
        <w:pStyle w:val="FootnoteText"/>
        <w:rPr>
          <w:rFonts w:ascii="Poppins" w:hAnsi="Poppins"/>
          <w:rPrChange w:id="698" w:author="Stuart McLarnon (NESO)" w:date="2024-11-18T11:12:00Z">
            <w:rPr/>
          </w:rPrChange>
        </w:rPr>
      </w:pPr>
      <w:r w:rsidRPr="00B77E82">
        <w:rPr>
          <w:rStyle w:val="FootnoteReference"/>
          <w:rFonts w:ascii="Poppins" w:hAnsi="Poppins"/>
          <w:rPrChange w:id="699" w:author="Stuart McLarnon (NESO)" w:date="2024-11-18T11:12:00Z">
            <w:rPr>
              <w:rStyle w:val="FootnoteReference"/>
            </w:rPr>
          </w:rPrChange>
        </w:rPr>
        <w:footnoteRef/>
      </w:r>
      <w:r w:rsidRPr="00B77E82">
        <w:rPr>
          <w:rFonts w:ascii="Poppins" w:hAnsi="Poppins"/>
          <w:rPrChange w:id="700" w:author="Stuart McLarnon (NESO)" w:date="2024-11-18T11:12:00Z">
            <w:rPr/>
          </w:rPrChange>
        </w:rPr>
        <w:t xml:space="preserve"> </w:t>
      </w:r>
      <w:r w:rsidRPr="002455F6">
        <w:rPr>
          <w:rFonts w:ascii="Poppins" w:hAnsi="Poppins"/>
          <w:color w:val="7030A0"/>
          <w:rPrChange w:id="701" w:author="Stuart McLarnon (NESO)" w:date="2024-11-18T11:12:00Z">
            <w:rPr/>
          </w:rPrChange>
        </w:rPr>
        <w:t>https://eur-lex.europa.eu/legal-content/EN/TXT/PDF/?uri=CELEX:32017R1485&amp;from=EN</w:t>
      </w:r>
    </w:p>
  </w:footnote>
  <w:footnote w:id="5">
    <w:p w14:paraId="78FEE427" w14:textId="0B4CCF20" w:rsidR="005D2465" w:rsidRPr="00B77E82" w:rsidRDefault="005D2465">
      <w:pPr>
        <w:pStyle w:val="FootnoteText"/>
        <w:rPr>
          <w:rFonts w:ascii="Poppins" w:hAnsi="Poppins"/>
          <w:rPrChange w:id="2316" w:author="Stuart McLarnon (NESO)" w:date="2024-11-18T11:12:00Z">
            <w:rPr/>
          </w:rPrChange>
        </w:rPr>
      </w:pPr>
      <w:r w:rsidRPr="00B77E82">
        <w:rPr>
          <w:rStyle w:val="FootnoteReference"/>
          <w:rFonts w:ascii="Poppins" w:hAnsi="Poppins"/>
          <w:rPrChange w:id="2317" w:author="Stuart McLarnon (NESO)" w:date="2024-11-18T11:12:00Z">
            <w:rPr>
              <w:rStyle w:val="FootnoteReference"/>
            </w:rPr>
          </w:rPrChange>
        </w:rPr>
        <w:footnoteRef/>
      </w:r>
      <w:r w:rsidRPr="00B77E82">
        <w:rPr>
          <w:rFonts w:ascii="Poppins" w:hAnsi="Poppins"/>
          <w:rPrChange w:id="2318" w:author="Stuart McLarnon (NESO)" w:date="2024-11-18T11:12:00Z">
            <w:rPr/>
          </w:rPrChange>
        </w:rPr>
        <w:t xml:space="preserve"> A DNO would also extend to a Transmission connected iDNO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B1E01" w14:textId="77777777" w:rsidR="005D2465" w:rsidRDefault="005D2465" w:rsidP="00A6517C"/>
  <w:p w14:paraId="6E1EBFA5" w14:textId="7BEA034A" w:rsidR="005D2465" w:rsidRPr="00A6517C" w:rsidRDefault="005D2465" w:rsidP="00A6517C">
    <w:del w:id="53" w:author="Stuart McLarnon (NESO)" w:date="2024-11-18T11:12:00Z">
      <w:r w:rsidRPr="00D335F9">
        <w:rPr>
          <w:noProof/>
          <w:lang w:eastAsia="en-GB"/>
        </w:rPr>
        <w:drawing>
          <wp:anchor distT="0" distB="0" distL="114300" distR="114300" simplePos="0" relativeHeight="251668482" behindDoc="0" locked="0" layoutInCell="1" allowOverlap="1" wp14:anchorId="5B8D350D" wp14:editId="533927A3">
            <wp:simplePos x="0" y="0"/>
            <wp:positionH relativeFrom="column">
              <wp:posOffset>-1122045</wp:posOffset>
            </wp:positionH>
            <wp:positionV relativeFrom="paragraph">
              <wp:posOffset>77470</wp:posOffset>
            </wp:positionV>
            <wp:extent cx="2052000" cy="306000"/>
            <wp:effectExtent l="0" t="0" r="5715" b="0"/>
            <wp:wrapNone/>
            <wp:docPr id="65" name="Picture 65">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6434" behindDoc="0" locked="1" layoutInCell="1" allowOverlap="1" wp14:anchorId="52B271FA" wp14:editId="22CB74E4">
            <wp:simplePos x="0" y="0"/>
            <wp:positionH relativeFrom="page">
              <wp:posOffset>-38100</wp:posOffset>
            </wp:positionH>
            <wp:positionV relativeFrom="page">
              <wp:align>bottom</wp:align>
            </wp:positionV>
            <wp:extent cx="8086725" cy="8601075"/>
            <wp:effectExtent l="0" t="0" r="9525" b="9525"/>
            <wp:wrapNone/>
            <wp:docPr id="64" name="Picture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l="17891" r="16843"/>
                    <a:stretch/>
                  </pic:blipFill>
                  <pic:spPr bwMode="auto">
                    <a:xfrm>
                      <a:off x="0" y="0"/>
                      <a:ext cx="8086725" cy="860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C1211">
        <w:rPr>
          <w:noProof/>
          <w:lang w:eastAsia="en-GB"/>
        </w:rPr>
        <w:drawing>
          <wp:anchor distT="0" distB="0" distL="114300" distR="114300" simplePos="0" relativeHeight="251667458" behindDoc="0" locked="1" layoutInCell="1" allowOverlap="1" wp14:anchorId="725005F9" wp14:editId="030215AD">
            <wp:simplePos x="0" y="0"/>
            <wp:positionH relativeFrom="page">
              <wp:posOffset>-144145</wp:posOffset>
            </wp:positionH>
            <wp:positionV relativeFrom="page">
              <wp:align>top</wp:align>
            </wp:positionV>
            <wp:extent cx="7844400" cy="3394800"/>
            <wp:effectExtent l="0" t="0" r="4445" b="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V="1">
                      <a:off x="0" y="0"/>
                      <a:ext cx="7844400" cy="3394800"/>
                    </a:xfrm>
                    <a:prstGeom prst="rect">
                      <a:avLst/>
                    </a:prstGeom>
                    <a:noFill/>
                    <a:ln>
                      <a:noFill/>
                    </a:ln>
                  </pic:spPr>
                </pic:pic>
              </a:graphicData>
            </a:graphic>
            <wp14:sizeRelH relativeFrom="page">
              <wp14:pctWidth>0</wp14:pctWidth>
            </wp14:sizeRelH>
            <wp14:sizeRelV relativeFrom="page">
              <wp14:pctHeight>0</wp14:pctHeight>
            </wp14:sizeRelV>
          </wp:anchor>
        </w:drawing>
      </w:r>
    </w:del>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01BBA" w14:textId="77777777" w:rsidR="005D2465" w:rsidRPr="00A6517C" w:rsidRDefault="005D2465" w:rsidP="00A6517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64614" w14:textId="77777777" w:rsidR="005D2465" w:rsidRPr="00A6517C" w:rsidRDefault="005D2465" w:rsidP="00A6517C">
    <w:r>
      <w:rPr>
        <w:noProof/>
        <w:lang w:eastAsia="en-GB"/>
      </w:rPr>
      <w:drawing>
        <wp:anchor distT="0" distB="0" distL="114300" distR="114300" simplePos="0" relativeHeight="251664386" behindDoc="1" locked="1" layoutInCell="1" allowOverlap="1" wp14:anchorId="1D10A46B" wp14:editId="22807058">
          <wp:simplePos x="0" y="0"/>
          <wp:positionH relativeFrom="page">
            <wp:align>right</wp:align>
          </wp:positionH>
          <wp:positionV relativeFrom="page">
            <wp:posOffset>-336550</wp:posOffset>
          </wp:positionV>
          <wp:extent cx="7559675" cy="10699115"/>
          <wp:effectExtent l="0" t="0" r="3175"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A66D9" w14:textId="77777777" w:rsidR="005D2465" w:rsidRPr="00A6517C" w:rsidRDefault="005D2465" w:rsidP="00A6517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9FC66" w14:textId="3474C820" w:rsidR="005D2465" w:rsidRPr="00A6517C" w:rsidRDefault="005D2465" w:rsidP="00A6517C">
    <w:del w:id="244" w:author="Stuart McLarnon (NESO)" w:date="2024-11-18T11:12:00Z">
      <w:r>
        <w:rPr>
          <w:noProof/>
          <w:lang w:eastAsia="en-GB"/>
        </w:rPr>
        <w:drawing>
          <wp:anchor distT="0" distB="0" distL="114300" distR="114300" simplePos="0" relativeHeight="251670530" behindDoc="1" locked="1" layoutInCell="1" allowOverlap="1" wp14:anchorId="7F2E4CA3" wp14:editId="2E3F0154">
            <wp:simplePos x="0" y="0"/>
            <wp:positionH relativeFrom="page">
              <wp:align>right</wp:align>
            </wp:positionH>
            <wp:positionV relativeFrom="page">
              <wp:posOffset>-336550</wp:posOffset>
            </wp:positionV>
            <wp:extent cx="7559675" cy="10699115"/>
            <wp:effectExtent l="0" t="0" r="3175" b="698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del>
    <w:ins w:id="245" w:author="Stuart McLarnon (NESO)" w:date="2024-11-18T11:12:00Z">
      <w:r w:rsidR="00D84D7E">
        <w:rPr>
          <w:noProof/>
        </w:rPr>
        <mc:AlternateContent>
          <mc:Choice Requires="wps">
            <w:drawing>
              <wp:anchor distT="0" distB="0" distL="114300" distR="114300" simplePos="0" relativeHeight="251660290" behindDoc="0" locked="0" layoutInCell="1" allowOverlap="1" wp14:anchorId="159697B7" wp14:editId="696245BB">
                <wp:simplePos x="0" y="0"/>
                <wp:positionH relativeFrom="column">
                  <wp:posOffset>-2141220</wp:posOffset>
                </wp:positionH>
                <wp:positionV relativeFrom="paragraph">
                  <wp:posOffset>-331470</wp:posOffset>
                </wp:positionV>
                <wp:extent cx="7505700" cy="52482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7505700" cy="5248275"/>
                        </a:xfrm>
                        <a:prstGeom prst="rect">
                          <a:avLst/>
                        </a:prstGeom>
                        <a:solidFill>
                          <a:srgbClr val="3F0731"/>
                        </a:solidFill>
                        <a:ln w="6350">
                          <a:solidFill>
                            <a:srgbClr val="3F0731"/>
                          </a:solidFill>
                        </a:ln>
                      </wps:spPr>
                      <wps:txbx>
                        <w:txbxContent>
                          <w:p w14:paraId="70D44084" w14:textId="0776CDA0" w:rsidR="00D84D7E" w:rsidRDefault="00D84D7E">
                            <w:pPr>
                              <w:rPr>
                                <w:ins w:id="246" w:author="Stuart McLarnon (NESO)" w:date="2024-11-18T11:12:00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59697B7" id="_x0000_t202" coordsize="21600,21600" o:spt="202" path="m,l,21600r21600,l21600,xe">
                <v:stroke joinstyle="miter"/>
                <v:path gradientshapeok="t" o:connecttype="rect"/>
              </v:shapetype>
              <v:shape id="Text Box 8" o:spid="_x0000_s1066" type="#_x0000_t202" style="position:absolute;margin-left:-168.6pt;margin-top:-26.1pt;width:591pt;height:413.25pt;z-index:25166029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" fillcolor="#3f0731" strokecolor="#3f0731" strokeweight=".5pt">
                <v:textbox>
                  <w:txbxContent>
                    <w:p w14:paraId="70D44084" w14:textId="0776CDA0" w:rsidR="00D84D7E" w:rsidRDefault="00D84D7E">
                      <w:pPr>
                        <w:rPr>
                          <w:ins w:id="247" w:author="Stuart McLarnon (NESO)" w:date="2024-11-18T11:12:00Z"/>
                        </w:rPr>
                      </w:pPr>
                    </w:p>
                  </w:txbxContent>
                </v:textbox>
              </v:shape>
            </w:pict>
          </mc:Fallback>
        </mc:AlternateContent>
      </w:r>
      <w:r w:rsidR="00D84D7E">
        <w:rPr>
          <w:noProof/>
        </w:rPr>
        <mc:AlternateContent>
          <mc:Choice Requires="wps">
            <w:drawing>
              <wp:anchor distT="0" distB="0" distL="114300" distR="114300" simplePos="0" relativeHeight="251659266" behindDoc="0" locked="0" layoutInCell="1" allowOverlap="1" wp14:anchorId="147B5B1C" wp14:editId="64BD46AB">
                <wp:simplePos x="0" y="0"/>
                <wp:positionH relativeFrom="page">
                  <wp:posOffset>19050</wp:posOffset>
                </wp:positionH>
                <wp:positionV relativeFrom="paragraph">
                  <wp:posOffset>-331470</wp:posOffset>
                </wp:positionV>
                <wp:extent cx="7543800" cy="1065847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7543800" cy="10658475"/>
                        </a:xfrm>
                        <a:prstGeom prst="rect">
                          <a:avLst/>
                        </a:prstGeom>
                        <a:solidFill>
                          <a:srgbClr val="3F0731"/>
                        </a:solidFill>
                        <a:ln>
                          <a:solidFill>
                            <a:srgbClr val="3F073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C5CCA2" id="Rectangle 6" o:spid="_x0000_s1026" style="position:absolute;margin-left:1.5pt;margin-top:-26.1pt;width:594pt;height:839.25pt;z-index:25165926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" fillcolor="#3f0731" strokecolor="#3f0731" strokeweight="1pt">
                <w10:wrap anchorx="page"/>
              </v:rect>
            </w:pict>
          </mc:Fallback>
        </mc:AlternateContent>
      </w:r>
    </w:ins>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0196E" w14:textId="77777777" w:rsidR="005D2465" w:rsidRPr="00241AA1" w:rsidRDefault="005D2465" w:rsidP="00EE766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4E42C" w14:textId="77777777" w:rsidR="005D2465" w:rsidRPr="00241AA1" w:rsidRDefault="005D2465" w:rsidP="00EE766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7867C" w14:textId="77777777" w:rsidR="005D2465" w:rsidRPr="00980623" w:rsidRDefault="005D2465" w:rsidP="009806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634"/>
        </w:tabs>
        <w:ind w:left="1634"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1" w15:restartNumberingAfterBreak="0">
    <w:nsid w:val="04C825C2"/>
    <w:multiLevelType w:val="hybridMultilevel"/>
    <w:tmpl w:val="35C2B4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DD3319"/>
    <w:multiLevelType w:val="multilevel"/>
    <w:tmpl w:val="10D877E8"/>
    <w:lvl w:ilvl="0">
      <w:start w:val="9"/>
      <w:numFmt w:val="decimal"/>
      <w:lvlText w:val="%1"/>
      <w:lvlJc w:val="left"/>
      <w:pPr>
        <w:ind w:left="360" w:hanging="360"/>
      </w:pPr>
      <w:rPr>
        <w:rFonts w:eastAsiaTheme="minorHAnsi" w:cstheme="minorBidi" w:hint="default"/>
      </w:rPr>
    </w:lvl>
    <w:lvl w:ilvl="1">
      <w:start w:val="6"/>
      <w:numFmt w:val="decimal"/>
      <w:lvlText w:val="%1.%2"/>
      <w:lvlJc w:val="left"/>
      <w:pPr>
        <w:ind w:left="360" w:hanging="360"/>
      </w:pPr>
      <w:rPr>
        <w:rFonts w:eastAsiaTheme="minorHAnsi" w:cstheme="minorBidi" w:hint="default"/>
      </w:rPr>
    </w:lvl>
    <w:lvl w:ilvl="2">
      <w:start w:val="1"/>
      <w:numFmt w:val="decimal"/>
      <w:lvlText w:val="%1.%2.%3"/>
      <w:lvlJc w:val="left"/>
      <w:pPr>
        <w:ind w:left="720" w:hanging="720"/>
      </w:pPr>
      <w:rPr>
        <w:rFonts w:eastAsiaTheme="minorHAnsi" w:cstheme="minorBidi" w:hint="default"/>
      </w:rPr>
    </w:lvl>
    <w:lvl w:ilvl="3">
      <w:start w:val="1"/>
      <w:numFmt w:val="decimal"/>
      <w:lvlText w:val="%1.%2.%3.%4"/>
      <w:lvlJc w:val="left"/>
      <w:pPr>
        <w:ind w:left="720" w:hanging="720"/>
      </w:pPr>
      <w:rPr>
        <w:rFonts w:eastAsiaTheme="minorHAnsi" w:cstheme="minorBidi" w:hint="default"/>
      </w:rPr>
    </w:lvl>
    <w:lvl w:ilvl="4">
      <w:start w:val="1"/>
      <w:numFmt w:val="decimal"/>
      <w:lvlText w:val="%1.%2.%3.%4.%5"/>
      <w:lvlJc w:val="left"/>
      <w:pPr>
        <w:ind w:left="1080" w:hanging="1080"/>
      </w:pPr>
      <w:rPr>
        <w:rFonts w:eastAsiaTheme="minorHAnsi" w:cstheme="minorBidi" w:hint="default"/>
      </w:rPr>
    </w:lvl>
    <w:lvl w:ilvl="5">
      <w:start w:val="1"/>
      <w:numFmt w:val="decimal"/>
      <w:lvlText w:val="%1.%2.%3.%4.%5.%6"/>
      <w:lvlJc w:val="left"/>
      <w:pPr>
        <w:ind w:left="1080" w:hanging="1080"/>
      </w:pPr>
      <w:rPr>
        <w:rFonts w:eastAsiaTheme="minorHAnsi" w:cstheme="minorBidi" w:hint="default"/>
      </w:rPr>
    </w:lvl>
    <w:lvl w:ilvl="6">
      <w:start w:val="1"/>
      <w:numFmt w:val="decimal"/>
      <w:lvlText w:val="%1.%2.%3.%4.%5.%6.%7"/>
      <w:lvlJc w:val="left"/>
      <w:pPr>
        <w:ind w:left="1440" w:hanging="1440"/>
      </w:pPr>
      <w:rPr>
        <w:rFonts w:eastAsiaTheme="minorHAnsi" w:cstheme="minorBidi" w:hint="default"/>
      </w:rPr>
    </w:lvl>
    <w:lvl w:ilvl="7">
      <w:start w:val="1"/>
      <w:numFmt w:val="decimal"/>
      <w:lvlText w:val="%1.%2.%3.%4.%5.%6.%7.%8"/>
      <w:lvlJc w:val="left"/>
      <w:pPr>
        <w:ind w:left="1440" w:hanging="1440"/>
      </w:pPr>
      <w:rPr>
        <w:rFonts w:eastAsiaTheme="minorHAnsi" w:cstheme="minorBidi" w:hint="default"/>
      </w:rPr>
    </w:lvl>
    <w:lvl w:ilvl="8">
      <w:start w:val="1"/>
      <w:numFmt w:val="decimal"/>
      <w:lvlText w:val="%1.%2.%3.%4.%5.%6.%7.%8.%9"/>
      <w:lvlJc w:val="left"/>
      <w:pPr>
        <w:ind w:left="1800" w:hanging="1800"/>
      </w:pPr>
      <w:rPr>
        <w:rFonts w:eastAsiaTheme="minorHAnsi" w:cstheme="minorBidi" w:hint="default"/>
      </w:rPr>
    </w:lvl>
  </w:abstractNum>
  <w:abstractNum w:abstractNumId="13" w15:restartNumberingAfterBreak="0">
    <w:nsid w:val="092804C6"/>
    <w:multiLevelType w:val="hybridMultilevel"/>
    <w:tmpl w:val="BA7CDE46"/>
    <w:lvl w:ilvl="0" w:tplc="2638942A">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AA053DC"/>
    <w:multiLevelType w:val="hybridMultilevel"/>
    <w:tmpl w:val="BD4A411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0AE77563"/>
    <w:multiLevelType w:val="multilevel"/>
    <w:tmpl w:val="A5A68148"/>
    <w:lvl w:ilvl="0">
      <w:start w:val="5"/>
      <w:numFmt w:val="decimal"/>
      <w:lvlText w:val="%1."/>
      <w:lvlJc w:val="left"/>
      <w:pPr>
        <w:ind w:left="360" w:hanging="360"/>
      </w:pPr>
      <w:rPr>
        <w:rFonts w:hint="default"/>
      </w:rPr>
    </w:lvl>
    <w:lvl w:ilvl="1">
      <w:start w:val="2"/>
      <w:numFmt w:val="decimal"/>
      <w:isLgl/>
      <w:lvlText w:val="%1.%2"/>
      <w:lvlJc w:val="left"/>
      <w:pPr>
        <w:ind w:left="1524" w:hanging="444"/>
      </w:pPr>
      <w:rPr>
        <w:rFonts w:hint="default"/>
      </w:rPr>
    </w:lvl>
    <w:lvl w:ilvl="2">
      <w:start w:val="1"/>
      <w:numFmt w:val="decimal"/>
      <w:isLgl/>
      <w:lvlText w:val="%1.%2.%3"/>
      <w:lvlJc w:val="left"/>
      <w:pPr>
        <w:ind w:left="425" w:hanging="425"/>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7" w15:restartNumberingAfterBreak="0">
    <w:nsid w:val="0EE932DA"/>
    <w:multiLevelType w:val="multilevel"/>
    <w:tmpl w:val="0C9076AC"/>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117A3663"/>
    <w:multiLevelType w:val="hybridMultilevel"/>
    <w:tmpl w:val="28464B16"/>
    <w:lvl w:ilvl="0" w:tplc="0809001B">
      <w:start w:val="1"/>
      <w:numFmt w:val="lowerRoman"/>
      <w:lvlText w:val="%1."/>
      <w:lvlJc w:val="righ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19674420"/>
    <w:multiLevelType w:val="multilevel"/>
    <w:tmpl w:val="B0FC571A"/>
    <w:lvl w:ilvl="0">
      <w:start w:val="1"/>
      <w:numFmt w:val="upperLetter"/>
      <w:pStyle w:val="Appendix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9C42402"/>
    <w:multiLevelType w:val="hybridMultilevel"/>
    <w:tmpl w:val="B49A2272"/>
    <w:lvl w:ilvl="0" w:tplc="5F1C0C00">
      <w:start w:val="7"/>
      <w:numFmt w:val="bullet"/>
      <w:lvlText w:val="•"/>
      <w:lvlJc w:val="left"/>
      <w:pPr>
        <w:ind w:left="1800" w:hanging="360"/>
      </w:pPr>
      <w:rPr>
        <w:rFonts w:ascii="Arial" w:eastAsiaTheme="minorHAnsi"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1" w15:restartNumberingAfterBreak="0">
    <w:nsid w:val="1C8B37D8"/>
    <w:multiLevelType w:val="hybridMultilevel"/>
    <w:tmpl w:val="FBDE142A"/>
    <w:lvl w:ilvl="0" w:tplc="0016BC62">
      <w:start w:val="2"/>
      <w:numFmt w:val="decimal"/>
      <w:lvlText w:val="3.%1"/>
      <w:lvlJc w:val="right"/>
      <w:pPr>
        <w:ind w:left="785" w:hanging="360"/>
      </w:pPr>
      <w:rPr>
        <w:rFonts w:hint="default"/>
        <w:color w:val="3F0731"/>
        <w:sz w:val="32"/>
        <w:szCs w:val="28"/>
      </w:rPr>
    </w:lvl>
    <w:lvl w:ilvl="1" w:tplc="08090019" w:tentative="1">
      <w:start w:val="1"/>
      <w:numFmt w:val="lowerLetter"/>
      <w:lvlText w:val="%2."/>
      <w:lvlJc w:val="left"/>
      <w:pPr>
        <w:ind w:left="785" w:hanging="360"/>
      </w:pPr>
    </w:lvl>
    <w:lvl w:ilvl="2" w:tplc="0809001B" w:tentative="1">
      <w:start w:val="1"/>
      <w:numFmt w:val="lowerRoman"/>
      <w:lvlText w:val="%3."/>
      <w:lvlJc w:val="right"/>
      <w:pPr>
        <w:ind w:left="1505" w:hanging="180"/>
      </w:pPr>
    </w:lvl>
    <w:lvl w:ilvl="3" w:tplc="0809000F" w:tentative="1">
      <w:start w:val="1"/>
      <w:numFmt w:val="decimal"/>
      <w:lvlText w:val="%4."/>
      <w:lvlJc w:val="left"/>
      <w:pPr>
        <w:ind w:left="2225" w:hanging="360"/>
      </w:pPr>
    </w:lvl>
    <w:lvl w:ilvl="4" w:tplc="08090019" w:tentative="1">
      <w:start w:val="1"/>
      <w:numFmt w:val="lowerLetter"/>
      <w:lvlText w:val="%5."/>
      <w:lvlJc w:val="left"/>
      <w:pPr>
        <w:ind w:left="2945" w:hanging="360"/>
      </w:pPr>
    </w:lvl>
    <w:lvl w:ilvl="5" w:tplc="0809001B" w:tentative="1">
      <w:start w:val="1"/>
      <w:numFmt w:val="lowerRoman"/>
      <w:lvlText w:val="%6."/>
      <w:lvlJc w:val="right"/>
      <w:pPr>
        <w:ind w:left="3665" w:hanging="180"/>
      </w:pPr>
    </w:lvl>
    <w:lvl w:ilvl="6" w:tplc="0809000F" w:tentative="1">
      <w:start w:val="1"/>
      <w:numFmt w:val="decimal"/>
      <w:lvlText w:val="%7."/>
      <w:lvlJc w:val="left"/>
      <w:pPr>
        <w:ind w:left="4385" w:hanging="360"/>
      </w:pPr>
    </w:lvl>
    <w:lvl w:ilvl="7" w:tplc="08090019" w:tentative="1">
      <w:start w:val="1"/>
      <w:numFmt w:val="lowerLetter"/>
      <w:lvlText w:val="%8."/>
      <w:lvlJc w:val="left"/>
      <w:pPr>
        <w:ind w:left="5105" w:hanging="360"/>
      </w:pPr>
    </w:lvl>
    <w:lvl w:ilvl="8" w:tplc="0809001B" w:tentative="1">
      <w:start w:val="1"/>
      <w:numFmt w:val="lowerRoman"/>
      <w:lvlText w:val="%9."/>
      <w:lvlJc w:val="right"/>
      <w:pPr>
        <w:ind w:left="5825" w:hanging="180"/>
      </w:pPr>
    </w:lvl>
  </w:abstractNum>
  <w:abstractNum w:abstractNumId="22" w15:restartNumberingAfterBreak="0">
    <w:nsid w:val="1CB03090"/>
    <w:multiLevelType w:val="hybridMultilevel"/>
    <w:tmpl w:val="91B2CFC4"/>
    <w:lvl w:ilvl="0" w:tplc="1894394A">
      <w:start w:val="1"/>
      <w:numFmt w:val="decimal"/>
      <w:pStyle w:val="CFBody3"/>
      <w:lvlText w:val="4.1.%1"/>
      <w:lvlJc w:val="right"/>
      <w:pPr>
        <w:ind w:left="360" w:hanging="360"/>
      </w:pPr>
      <w:rPr>
        <w:rFonts w:hint="default"/>
        <w:color w:val="auto"/>
      </w:rPr>
    </w:lvl>
    <w:lvl w:ilvl="1" w:tplc="08090019">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3"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0761508"/>
    <w:multiLevelType w:val="hybridMultilevel"/>
    <w:tmpl w:val="CE169732"/>
    <w:lvl w:ilvl="0" w:tplc="08090001">
      <w:start w:val="1"/>
      <w:numFmt w:val="bullet"/>
      <w:lvlText w:val=""/>
      <w:lvlJc w:val="left"/>
      <w:pPr>
        <w:ind w:left="2520" w:hanging="360"/>
      </w:pPr>
      <w:rPr>
        <w:rFonts w:ascii="Symbol" w:hAnsi="Symbol"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5" w15:restartNumberingAfterBreak="0">
    <w:nsid w:val="21B96D61"/>
    <w:multiLevelType w:val="hybridMultilevel"/>
    <w:tmpl w:val="232EEE6E"/>
    <w:lvl w:ilvl="0" w:tplc="159EB91E">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31A531A"/>
    <w:multiLevelType w:val="multilevel"/>
    <w:tmpl w:val="7D7CA560"/>
    <w:numStyleLink w:val="NumberedBulletsList"/>
  </w:abstractNum>
  <w:abstractNum w:abstractNumId="28" w15:restartNumberingAfterBreak="0">
    <w:nsid w:val="237033A7"/>
    <w:multiLevelType w:val="hybridMultilevel"/>
    <w:tmpl w:val="5CD00CF8"/>
    <w:lvl w:ilvl="0" w:tplc="8C200AA2">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3FA5CFF"/>
    <w:multiLevelType w:val="hybridMultilevel"/>
    <w:tmpl w:val="D14CFBDC"/>
    <w:lvl w:ilvl="0" w:tplc="0809001B">
      <w:start w:val="1"/>
      <w:numFmt w:val="lowerRoman"/>
      <w:lvlText w:val="%1."/>
      <w:lvlJc w:val="righ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62B7D98"/>
    <w:multiLevelType w:val="hybridMultilevel"/>
    <w:tmpl w:val="EF286E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26745E27"/>
    <w:multiLevelType w:val="hybridMultilevel"/>
    <w:tmpl w:val="67F0CD46"/>
    <w:lvl w:ilvl="0" w:tplc="FFFFFFFF">
      <w:start w:val="1"/>
      <w:numFmt w:val="bullet"/>
      <w:lvlText w:val=""/>
      <w:lvlJc w:val="left"/>
      <w:pPr>
        <w:ind w:left="1429" w:hanging="360"/>
      </w:pPr>
      <w:rPr>
        <w:rFonts w:ascii="Symbol" w:hAnsi="Symbol" w:hint="default"/>
      </w:rPr>
    </w:lvl>
    <w:lvl w:ilvl="1" w:tplc="08090001">
      <w:start w:val="1"/>
      <w:numFmt w:val="bullet"/>
      <w:lvlText w:val=""/>
      <w:lvlJc w:val="left"/>
      <w:pPr>
        <w:ind w:left="1497" w:hanging="360"/>
      </w:pPr>
      <w:rPr>
        <w:rFonts w:ascii="Symbol" w:hAnsi="Symbol"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2" w15:restartNumberingAfterBreak="0">
    <w:nsid w:val="2E4F3A87"/>
    <w:multiLevelType w:val="hybridMultilevel"/>
    <w:tmpl w:val="45B8FC46"/>
    <w:lvl w:ilvl="0" w:tplc="7D6C214A">
      <w:start w:val="1"/>
      <w:numFmt w:val="decimal"/>
      <w:lvlText w:val="5.%1"/>
      <w:lvlJc w:val="right"/>
      <w:pPr>
        <w:ind w:left="1440" w:hanging="419"/>
      </w:pPr>
      <w:rPr>
        <w:rFonts w:hint="default"/>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3" w15:restartNumberingAfterBreak="0">
    <w:nsid w:val="2F32585E"/>
    <w:multiLevelType w:val="hybridMultilevel"/>
    <w:tmpl w:val="B5AC06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2FB8533F"/>
    <w:multiLevelType w:val="multilevel"/>
    <w:tmpl w:val="8FE030A6"/>
    <w:lvl w:ilvl="0">
      <w:start w:val="1"/>
      <w:numFmt w:val="decimal"/>
      <w:lvlText w:val="5.%1"/>
      <w:lvlJc w:val="right"/>
      <w:pPr>
        <w:ind w:left="530" w:hanging="360"/>
      </w:pPr>
      <w:rPr>
        <w:rFonts w:hint="default"/>
        <w:b w:val="0"/>
        <w:bCs w:val="0"/>
        <w:i w:val="0"/>
        <w:iCs/>
        <w:sz w:val="22"/>
        <w:szCs w:val="22"/>
      </w:rPr>
    </w:lvl>
    <w:lvl w:ilvl="1">
      <w:start w:val="1"/>
      <w:numFmt w:val="decimal"/>
      <w:lvlText w:val="5.%2."/>
      <w:lvlJc w:val="left"/>
      <w:pPr>
        <w:ind w:left="962" w:hanging="432"/>
      </w:pPr>
      <w:rPr>
        <w:rFonts w:hint="default"/>
        <w:b w:val="0"/>
        <w:bCs w:val="0"/>
        <w:i/>
        <w:iCs/>
        <w:sz w:val="22"/>
        <w:szCs w:val="22"/>
      </w:rPr>
    </w:lvl>
    <w:lvl w:ilvl="2">
      <w:start w:val="1"/>
      <w:numFmt w:val="decimal"/>
      <w:lvlText w:val="%1.%2.%3."/>
      <w:lvlJc w:val="left"/>
      <w:pPr>
        <w:ind w:left="1394" w:hanging="504"/>
      </w:pPr>
      <w:rPr>
        <w:rFonts w:hint="default"/>
        <w:b w:val="0"/>
        <w:bCs w:val="0"/>
        <w:i/>
        <w:iCs/>
        <w:sz w:val="22"/>
        <w:szCs w:val="22"/>
      </w:rPr>
    </w:lvl>
    <w:lvl w:ilvl="3">
      <w:start w:val="1"/>
      <w:numFmt w:val="decimal"/>
      <w:lvlText w:val="%1.%2.%3.%4."/>
      <w:lvlJc w:val="left"/>
      <w:pPr>
        <w:ind w:left="1898" w:hanging="648"/>
      </w:pPr>
      <w:rPr>
        <w:rFonts w:hint="default"/>
        <w:b w:val="0"/>
        <w:bCs w:val="0"/>
        <w:i/>
        <w:iCs/>
        <w:sz w:val="22"/>
        <w:szCs w:val="22"/>
      </w:rPr>
    </w:lvl>
    <w:lvl w:ilvl="4">
      <w:start w:val="1"/>
      <w:numFmt w:val="decimal"/>
      <w:lvlText w:val="%1.%2.%3.%4.%5."/>
      <w:lvlJc w:val="left"/>
      <w:pPr>
        <w:ind w:left="2402" w:hanging="792"/>
      </w:pPr>
      <w:rPr>
        <w:rFonts w:hint="default"/>
        <w:b w:val="0"/>
        <w:bCs w:val="0"/>
        <w:i/>
        <w:iCs/>
        <w:sz w:val="22"/>
        <w:szCs w:val="22"/>
      </w:rPr>
    </w:lvl>
    <w:lvl w:ilvl="5">
      <w:start w:val="1"/>
      <w:numFmt w:val="decimal"/>
      <w:lvlText w:val="%1.%2.%3.%4.%5.%6."/>
      <w:lvlJc w:val="left"/>
      <w:pPr>
        <w:ind w:left="2906" w:hanging="936"/>
      </w:pPr>
      <w:rPr>
        <w:rFonts w:hint="default"/>
        <w:b w:val="0"/>
        <w:bCs w:val="0"/>
        <w:i/>
        <w:iCs/>
        <w:sz w:val="22"/>
        <w:szCs w:val="22"/>
      </w:rPr>
    </w:lvl>
    <w:lvl w:ilvl="6">
      <w:start w:val="1"/>
      <w:numFmt w:val="decimal"/>
      <w:lvlText w:val="%1.%2.%3.%4.%5.%6.%7."/>
      <w:lvlJc w:val="left"/>
      <w:pPr>
        <w:ind w:left="3410" w:hanging="1080"/>
      </w:pPr>
      <w:rPr>
        <w:rFonts w:hint="default"/>
      </w:rPr>
    </w:lvl>
    <w:lvl w:ilvl="7">
      <w:start w:val="1"/>
      <w:numFmt w:val="decimal"/>
      <w:lvlText w:val="%1.%2.%3.%4.%5.%6.%7.%8."/>
      <w:lvlJc w:val="left"/>
      <w:pPr>
        <w:ind w:left="3914" w:hanging="1224"/>
      </w:pPr>
      <w:rPr>
        <w:rFonts w:hint="default"/>
      </w:rPr>
    </w:lvl>
    <w:lvl w:ilvl="8">
      <w:start w:val="1"/>
      <w:numFmt w:val="decimal"/>
      <w:lvlText w:val="%1.%2.%3.%4.%5.%6.%7.%8.%9."/>
      <w:lvlJc w:val="left"/>
      <w:pPr>
        <w:ind w:left="4490" w:hanging="1440"/>
      </w:pPr>
      <w:rPr>
        <w:rFonts w:hint="default"/>
      </w:rPr>
    </w:lvl>
  </w:abstractNum>
  <w:abstractNum w:abstractNumId="35" w15:restartNumberingAfterBreak="0">
    <w:nsid w:val="30962277"/>
    <w:multiLevelType w:val="hybridMultilevel"/>
    <w:tmpl w:val="9E908FC6"/>
    <w:lvl w:ilvl="0" w:tplc="0809001B">
      <w:start w:val="1"/>
      <w:numFmt w:val="lowerRoman"/>
      <w:lvlText w:val="%1."/>
      <w:lvlJc w:val="right"/>
      <w:pPr>
        <w:ind w:left="1770" w:hanging="720"/>
      </w:pPr>
      <w:rPr>
        <w:rFonts w:hint="default"/>
      </w:rPr>
    </w:lvl>
    <w:lvl w:ilvl="1" w:tplc="FFFFFFFF" w:tentative="1">
      <w:start w:val="1"/>
      <w:numFmt w:val="lowerLetter"/>
      <w:lvlText w:val="%2."/>
      <w:lvlJc w:val="left"/>
      <w:pPr>
        <w:ind w:left="2130" w:hanging="360"/>
      </w:pPr>
    </w:lvl>
    <w:lvl w:ilvl="2" w:tplc="FFFFFFFF" w:tentative="1">
      <w:start w:val="1"/>
      <w:numFmt w:val="lowerRoman"/>
      <w:lvlText w:val="%3."/>
      <w:lvlJc w:val="right"/>
      <w:pPr>
        <w:ind w:left="2850" w:hanging="180"/>
      </w:pPr>
    </w:lvl>
    <w:lvl w:ilvl="3" w:tplc="FFFFFFFF" w:tentative="1">
      <w:start w:val="1"/>
      <w:numFmt w:val="decimal"/>
      <w:lvlText w:val="%4."/>
      <w:lvlJc w:val="left"/>
      <w:pPr>
        <w:ind w:left="3570" w:hanging="360"/>
      </w:pPr>
    </w:lvl>
    <w:lvl w:ilvl="4" w:tplc="FFFFFFFF" w:tentative="1">
      <w:start w:val="1"/>
      <w:numFmt w:val="lowerLetter"/>
      <w:lvlText w:val="%5."/>
      <w:lvlJc w:val="left"/>
      <w:pPr>
        <w:ind w:left="4290" w:hanging="360"/>
      </w:pPr>
    </w:lvl>
    <w:lvl w:ilvl="5" w:tplc="FFFFFFFF" w:tentative="1">
      <w:start w:val="1"/>
      <w:numFmt w:val="lowerRoman"/>
      <w:lvlText w:val="%6."/>
      <w:lvlJc w:val="right"/>
      <w:pPr>
        <w:ind w:left="5010" w:hanging="180"/>
      </w:pPr>
    </w:lvl>
    <w:lvl w:ilvl="6" w:tplc="FFFFFFFF" w:tentative="1">
      <w:start w:val="1"/>
      <w:numFmt w:val="decimal"/>
      <w:lvlText w:val="%7."/>
      <w:lvlJc w:val="left"/>
      <w:pPr>
        <w:ind w:left="5730" w:hanging="360"/>
      </w:pPr>
    </w:lvl>
    <w:lvl w:ilvl="7" w:tplc="FFFFFFFF" w:tentative="1">
      <w:start w:val="1"/>
      <w:numFmt w:val="lowerLetter"/>
      <w:lvlText w:val="%8."/>
      <w:lvlJc w:val="left"/>
      <w:pPr>
        <w:ind w:left="6450" w:hanging="360"/>
      </w:pPr>
    </w:lvl>
    <w:lvl w:ilvl="8" w:tplc="FFFFFFFF" w:tentative="1">
      <w:start w:val="1"/>
      <w:numFmt w:val="lowerRoman"/>
      <w:lvlText w:val="%9."/>
      <w:lvlJc w:val="right"/>
      <w:pPr>
        <w:ind w:left="7170" w:hanging="180"/>
      </w:pPr>
    </w:lvl>
  </w:abstractNum>
  <w:abstractNum w:abstractNumId="36"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5AE1373"/>
    <w:multiLevelType w:val="hybridMultilevel"/>
    <w:tmpl w:val="0BE81AE4"/>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700309E"/>
    <w:multiLevelType w:val="hybridMultilevel"/>
    <w:tmpl w:val="9A74E1DE"/>
    <w:lvl w:ilvl="0" w:tplc="F78090E0">
      <w:start w:val="1"/>
      <w:numFmt w:val="decimal"/>
      <w:pStyle w:val="CF1Body"/>
      <w:lvlText w:val="3.2.%1"/>
      <w:lvlJc w:val="right"/>
      <w:pPr>
        <w:ind w:left="1212" w:hanging="360"/>
      </w:pPr>
      <w:rPr>
        <w:rFonts w:hint="default"/>
      </w:rPr>
    </w:lvl>
    <w:lvl w:ilvl="1" w:tplc="A9AC9DEE">
      <w:start w:val="1"/>
      <w:numFmt w:val="lowerLetter"/>
      <w:lvlText w:val="(%2)"/>
      <w:lvlJc w:val="left"/>
      <w:pPr>
        <w:ind w:left="1527" w:hanging="390"/>
      </w:pPr>
      <w:rPr>
        <w:rFonts w:eastAsia="MS Gothic" w:hint="default"/>
      </w:r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39" w15:restartNumberingAfterBreak="0">
    <w:nsid w:val="38D338CB"/>
    <w:multiLevelType w:val="hybridMultilevel"/>
    <w:tmpl w:val="A01E069C"/>
    <w:lvl w:ilvl="0" w:tplc="65BA22A6">
      <w:start w:val="1"/>
      <w:numFmt w:val="decimal"/>
      <w:lvlText w:val="6.%1"/>
      <w:lvlJc w:val="right"/>
      <w:pPr>
        <w:ind w:left="561" w:hanging="277"/>
      </w:pPr>
      <w:rPr>
        <w:rFonts w:hint="default"/>
        <w:color w:val="auto"/>
      </w:rPr>
    </w:lvl>
    <w:lvl w:ilvl="1" w:tplc="08090019" w:tentative="1">
      <w:start w:val="1"/>
      <w:numFmt w:val="lowerLetter"/>
      <w:lvlText w:val="%2."/>
      <w:lvlJc w:val="left"/>
      <w:pPr>
        <w:ind w:left="561" w:hanging="360"/>
      </w:pPr>
    </w:lvl>
    <w:lvl w:ilvl="2" w:tplc="0809001B" w:tentative="1">
      <w:start w:val="1"/>
      <w:numFmt w:val="lowerRoman"/>
      <w:lvlText w:val="%3."/>
      <w:lvlJc w:val="right"/>
      <w:pPr>
        <w:ind w:left="1281" w:hanging="180"/>
      </w:pPr>
    </w:lvl>
    <w:lvl w:ilvl="3" w:tplc="0809000F" w:tentative="1">
      <w:start w:val="1"/>
      <w:numFmt w:val="decimal"/>
      <w:lvlText w:val="%4."/>
      <w:lvlJc w:val="left"/>
      <w:pPr>
        <w:ind w:left="2001" w:hanging="360"/>
      </w:pPr>
    </w:lvl>
    <w:lvl w:ilvl="4" w:tplc="08090019" w:tentative="1">
      <w:start w:val="1"/>
      <w:numFmt w:val="lowerLetter"/>
      <w:lvlText w:val="%5."/>
      <w:lvlJc w:val="left"/>
      <w:pPr>
        <w:ind w:left="2721" w:hanging="360"/>
      </w:pPr>
    </w:lvl>
    <w:lvl w:ilvl="5" w:tplc="0809001B" w:tentative="1">
      <w:start w:val="1"/>
      <w:numFmt w:val="lowerRoman"/>
      <w:lvlText w:val="%6."/>
      <w:lvlJc w:val="right"/>
      <w:pPr>
        <w:ind w:left="3441" w:hanging="180"/>
      </w:pPr>
    </w:lvl>
    <w:lvl w:ilvl="6" w:tplc="0809000F" w:tentative="1">
      <w:start w:val="1"/>
      <w:numFmt w:val="decimal"/>
      <w:lvlText w:val="%7."/>
      <w:lvlJc w:val="left"/>
      <w:pPr>
        <w:ind w:left="4161" w:hanging="360"/>
      </w:pPr>
    </w:lvl>
    <w:lvl w:ilvl="7" w:tplc="08090019" w:tentative="1">
      <w:start w:val="1"/>
      <w:numFmt w:val="lowerLetter"/>
      <w:lvlText w:val="%8."/>
      <w:lvlJc w:val="left"/>
      <w:pPr>
        <w:ind w:left="4881" w:hanging="360"/>
      </w:pPr>
    </w:lvl>
    <w:lvl w:ilvl="8" w:tplc="0809001B" w:tentative="1">
      <w:start w:val="1"/>
      <w:numFmt w:val="lowerRoman"/>
      <w:lvlText w:val="%9."/>
      <w:lvlJc w:val="right"/>
      <w:pPr>
        <w:ind w:left="5601" w:hanging="180"/>
      </w:pPr>
    </w:lvl>
  </w:abstractNum>
  <w:abstractNum w:abstractNumId="40" w15:restartNumberingAfterBreak="0">
    <w:nsid w:val="391B1265"/>
    <w:multiLevelType w:val="hybridMultilevel"/>
    <w:tmpl w:val="B7B2A550"/>
    <w:lvl w:ilvl="0" w:tplc="0809001B">
      <w:start w:val="1"/>
      <w:numFmt w:val="lowerRoman"/>
      <w:lvlText w:val="%1."/>
      <w:lvlJc w:val="righ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B352436"/>
    <w:multiLevelType w:val="hybridMultilevel"/>
    <w:tmpl w:val="AEA6AB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B6424DB"/>
    <w:multiLevelType w:val="hybridMultilevel"/>
    <w:tmpl w:val="2174E5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BEB5B1B"/>
    <w:multiLevelType w:val="hybridMultilevel"/>
    <w:tmpl w:val="E9A866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0960160"/>
    <w:multiLevelType w:val="hybridMultilevel"/>
    <w:tmpl w:val="D9F41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1187A1C"/>
    <w:multiLevelType w:val="hybridMultilevel"/>
    <w:tmpl w:val="817E4244"/>
    <w:lvl w:ilvl="0" w:tplc="A3FEC942">
      <w:start w:val="1"/>
      <w:numFmt w:val="decimal"/>
      <w:lvlText w:val="7.%1"/>
      <w:lvlJc w:val="righ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43FC51E5"/>
    <w:multiLevelType w:val="hybridMultilevel"/>
    <w:tmpl w:val="FD74D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7281868"/>
    <w:multiLevelType w:val="hybridMultilevel"/>
    <w:tmpl w:val="8ED022D4"/>
    <w:lvl w:ilvl="0" w:tplc="F5264F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94F25C1"/>
    <w:multiLevelType w:val="hybridMultilevel"/>
    <w:tmpl w:val="2B3CFF12"/>
    <w:lvl w:ilvl="0" w:tplc="26D420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15:restartNumberingAfterBreak="0">
    <w:nsid w:val="49CC643B"/>
    <w:multiLevelType w:val="hybridMultilevel"/>
    <w:tmpl w:val="EDA096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1" w15:restartNumberingAfterBreak="0">
    <w:nsid w:val="4E7243FB"/>
    <w:multiLevelType w:val="hybridMultilevel"/>
    <w:tmpl w:val="527CB91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15:restartNumberingAfterBreak="0">
    <w:nsid w:val="50307542"/>
    <w:multiLevelType w:val="hybridMultilevel"/>
    <w:tmpl w:val="5DFA99EC"/>
    <w:lvl w:ilvl="0" w:tplc="8B328108">
      <w:start w:val="1"/>
      <w:numFmt w:val="decimal"/>
      <w:pStyle w:val="CF31Body"/>
      <w:lvlText w:val="4.3.%1"/>
      <w:lvlJc w:val="righ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1FD14DB"/>
    <w:multiLevelType w:val="hybridMultilevel"/>
    <w:tmpl w:val="6EBA44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4" w15:restartNumberingAfterBreak="0">
    <w:nsid w:val="54F6339E"/>
    <w:multiLevelType w:val="hybridMultilevel"/>
    <w:tmpl w:val="C92C5784"/>
    <w:lvl w:ilvl="0" w:tplc="C5D647B8">
      <w:start w:val="1"/>
      <w:numFmt w:val="decimal"/>
      <w:pStyle w:val="CF32Body"/>
      <w:lvlText w:val="4.1.%1"/>
      <w:lvlJc w:val="right"/>
      <w:pPr>
        <w:ind w:left="4185" w:hanging="357"/>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55" w15:restartNumberingAfterBreak="0">
    <w:nsid w:val="56FA0C23"/>
    <w:multiLevelType w:val="hybridMultilevel"/>
    <w:tmpl w:val="7442A25E"/>
    <w:lvl w:ilvl="0" w:tplc="0809001B">
      <w:start w:val="1"/>
      <w:numFmt w:val="lowerRoman"/>
      <w:lvlText w:val="%1."/>
      <w:lvlJc w:val="righ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6" w15:restartNumberingAfterBreak="0">
    <w:nsid w:val="5720268F"/>
    <w:multiLevelType w:val="multilevel"/>
    <w:tmpl w:val="5F828A12"/>
    <w:lvl w:ilvl="0">
      <w:start w:val="1"/>
      <w:numFmt w:val="decimal"/>
      <w:lvlText w:val="%1."/>
      <w:lvlJc w:val="left"/>
      <w:pPr>
        <w:ind w:left="360" w:hanging="360"/>
      </w:pPr>
      <w:rPr>
        <w:rFonts w:hint="default"/>
      </w:rPr>
    </w:lvl>
    <w:lvl w:ilvl="1">
      <w:start w:val="2"/>
      <w:numFmt w:val="decimal"/>
      <w:isLgl/>
      <w:lvlText w:val="%1.%2"/>
      <w:lvlJc w:val="left"/>
      <w:pPr>
        <w:ind w:left="1524" w:hanging="444"/>
      </w:pPr>
      <w:rPr>
        <w:rFonts w:hint="default"/>
      </w:rPr>
    </w:lvl>
    <w:lvl w:ilvl="2">
      <w:start w:val="1"/>
      <w:numFmt w:val="decimal"/>
      <w:isLgl/>
      <w:lvlText w:val="%1.%2.%3"/>
      <w:lvlJc w:val="left"/>
      <w:pPr>
        <w:ind w:left="425" w:hanging="425"/>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7" w15:restartNumberingAfterBreak="0">
    <w:nsid w:val="59C10073"/>
    <w:multiLevelType w:val="hybridMultilevel"/>
    <w:tmpl w:val="06AC3268"/>
    <w:lvl w:ilvl="0" w:tplc="482872F0">
      <w:start w:val="1"/>
      <w:numFmt w:val="lowerLetter"/>
      <w:lvlText w:val="(%1)"/>
      <w:lvlJc w:val="left"/>
      <w:pPr>
        <w:ind w:left="1080" w:hanging="36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8" w15:restartNumberingAfterBreak="0">
    <w:nsid w:val="5A331517"/>
    <w:multiLevelType w:val="hybridMultilevel"/>
    <w:tmpl w:val="C0B0C38C"/>
    <w:lvl w:ilvl="0" w:tplc="7F8CBF14">
      <w:start w:val="1"/>
      <w:numFmt w:val="decimal"/>
      <w:pStyle w:val="CFBody4"/>
      <w:lvlText w:val="6.%1"/>
      <w:lvlJc w:val="right"/>
      <w:pPr>
        <w:ind w:left="419" w:hanging="419"/>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602" w:hanging="360"/>
      </w:pPr>
    </w:lvl>
    <w:lvl w:ilvl="2" w:tplc="0809001B" w:tentative="1">
      <w:start w:val="1"/>
      <w:numFmt w:val="lowerRoman"/>
      <w:lvlText w:val="%3."/>
      <w:lvlJc w:val="right"/>
      <w:pPr>
        <w:ind w:left="118" w:hanging="180"/>
      </w:pPr>
    </w:lvl>
    <w:lvl w:ilvl="3" w:tplc="0809000F" w:tentative="1">
      <w:start w:val="1"/>
      <w:numFmt w:val="decimal"/>
      <w:lvlText w:val="%4."/>
      <w:lvlJc w:val="left"/>
      <w:pPr>
        <w:ind w:left="838" w:hanging="360"/>
      </w:pPr>
    </w:lvl>
    <w:lvl w:ilvl="4" w:tplc="08090019" w:tentative="1">
      <w:start w:val="1"/>
      <w:numFmt w:val="lowerLetter"/>
      <w:lvlText w:val="%5."/>
      <w:lvlJc w:val="left"/>
      <w:pPr>
        <w:ind w:left="1558" w:hanging="360"/>
      </w:pPr>
    </w:lvl>
    <w:lvl w:ilvl="5" w:tplc="0809001B" w:tentative="1">
      <w:start w:val="1"/>
      <w:numFmt w:val="lowerRoman"/>
      <w:lvlText w:val="%6."/>
      <w:lvlJc w:val="right"/>
      <w:pPr>
        <w:ind w:left="2278" w:hanging="180"/>
      </w:pPr>
    </w:lvl>
    <w:lvl w:ilvl="6" w:tplc="0809000F" w:tentative="1">
      <w:start w:val="1"/>
      <w:numFmt w:val="decimal"/>
      <w:lvlText w:val="%7."/>
      <w:lvlJc w:val="left"/>
      <w:pPr>
        <w:ind w:left="2998" w:hanging="360"/>
      </w:pPr>
    </w:lvl>
    <w:lvl w:ilvl="7" w:tplc="08090019" w:tentative="1">
      <w:start w:val="1"/>
      <w:numFmt w:val="lowerLetter"/>
      <w:lvlText w:val="%8."/>
      <w:lvlJc w:val="left"/>
      <w:pPr>
        <w:ind w:left="3718" w:hanging="360"/>
      </w:pPr>
    </w:lvl>
    <w:lvl w:ilvl="8" w:tplc="0809001B" w:tentative="1">
      <w:start w:val="1"/>
      <w:numFmt w:val="lowerRoman"/>
      <w:lvlText w:val="%9."/>
      <w:lvlJc w:val="right"/>
      <w:pPr>
        <w:ind w:left="4438" w:hanging="180"/>
      </w:pPr>
    </w:lvl>
  </w:abstractNum>
  <w:abstractNum w:abstractNumId="59"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0BF4A01"/>
    <w:multiLevelType w:val="hybridMultilevel"/>
    <w:tmpl w:val="AA262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82C21A7"/>
    <w:multiLevelType w:val="hybridMultilevel"/>
    <w:tmpl w:val="832CB9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2"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63" w15:restartNumberingAfterBreak="0">
    <w:nsid w:val="6BBC485A"/>
    <w:multiLevelType w:val="hybridMultilevel"/>
    <w:tmpl w:val="DED41C94"/>
    <w:lvl w:ilvl="0" w:tplc="9DE613A2">
      <w:start w:val="1"/>
      <w:numFmt w:val="decimal"/>
      <w:lvlText w:val="8.%1"/>
      <w:lvlJc w:val="right"/>
      <w:pPr>
        <w:ind w:left="360" w:hanging="360"/>
      </w:pPr>
      <w:rPr>
        <w:rFonts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4" w15:restartNumberingAfterBreak="0">
    <w:nsid w:val="6C1E7CCB"/>
    <w:multiLevelType w:val="multilevel"/>
    <w:tmpl w:val="75140ED0"/>
    <w:lvl w:ilvl="0">
      <w:start w:val="1"/>
      <w:numFmt w:val="decimal"/>
      <w:lvlText w:val="%1"/>
      <w:lvlJc w:val="left"/>
      <w:pPr>
        <w:ind w:left="578" w:hanging="578"/>
      </w:pPr>
      <w:rPr>
        <w:rFonts w:hint="default"/>
      </w:rPr>
    </w:lvl>
    <w:lvl w:ilvl="1">
      <w:start w:val="1"/>
      <w:numFmt w:val="decimal"/>
      <w:lvlText w:val="%1.%2"/>
      <w:lvlJc w:val="left"/>
      <w:pPr>
        <w:ind w:left="576" w:hanging="576"/>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5" w15:restartNumberingAfterBreak="0">
    <w:nsid w:val="6F387B8A"/>
    <w:multiLevelType w:val="hybridMultilevel"/>
    <w:tmpl w:val="F082525C"/>
    <w:lvl w:ilvl="0" w:tplc="24F8CA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F777769"/>
    <w:multiLevelType w:val="hybridMultilevel"/>
    <w:tmpl w:val="078A9850"/>
    <w:lvl w:ilvl="0" w:tplc="FFFFFFFF">
      <w:start w:val="1"/>
      <w:numFmt w:val="bullet"/>
      <w:lvlText w:val=""/>
      <w:lvlJc w:val="left"/>
      <w:pPr>
        <w:ind w:left="720" w:hanging="360"/>
      </w:pPr>
      <w:rPr>
        <w:rFonts w:ascii="Symbol" w:hAnsi="Symbol" w:hint="default"/>
      </w:rPr>
    </w:lvl>
    <w:lvl w:ilvl="1" w:tplc="08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76267358"/>
    <w:multiLevelType w:val="hybridMultilevel"/>
    <w:tmpl w:val="85BE4C72"/>
    <w:lvl w:ilvl="0" w:tplc="08090001">
      <w:start w:val="1"/>
      <w:numFmt w:val="bullet"/>
      <w:lvlText w:val=""/>
      <w:lvlJc w:val="left"/>
      <w:pPr>
        <w:ind w:left="1497" w:hanging="360"/>
      </w:pPr>
      <w:rPr>
        <w:rFonts w:ascii="Symbol" w:hAnsi="Symbol"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68" w15:restartNumberingAfterBreak="0">
    <w:nsid w:val="76C9D48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15:restartNumberingAfterBreak="0">
    <w:nsid w:val="7717021F"/>
    <w:multiLevelType w:val="hybridMultilevel"/>
    <w:tmpl w:val="EF902A64"/>
    <w:lvl w:ilvl="0" w:tplc="08090001">
      <w:start w:val="1"/>
      <w:numFmt w:val="bullet"/>
      <w:lvlText w:val=""/>
      <w:lvlJc w:val="left"/>
      <w:pPr>
        <w:ind w:left="1996" w:hanging="360"/>
      </w:pPr>
      <w:rPr>
        <w:rFonts w:ascii="Symbol" w:hAnsi="Symbol" w:hint="default"/>
      </w:rPr>
    </w:lvl>
    <w:lvl w:ilvl="1" w:tplc="08090003" w:tentative="1">
      <w:start w:val="1"/>
      <w:numFmt w:val="bullet"/>
      <w:lvlText w:val="o"/>
      <w:lvlJc w:val="left"/>
      <w:pPr>
        <w:ind w:left="2716" w:hanging="360"/>
      </w:pPr>
      <w:rPr>
        <w:rFonts w:ascii="Courier New" w:hAnsi="Courier New" w:cs="Courier New" w:hint="default"/>
      </w:rPr>
    </w:lvl>
    <w:lvl w:ilvl="2" w:tplc="08090005" w:tentative="1">
      <w:start w:val="1"/>
      <w:numFmt w:val="bullet"/>
      <w:lvlText w:val=""/>
      <w:lvlJc w:val="left"/>
      <w:pPr>
        <w:ind w:left="3436" w:hanging="360"/>
      </w:pPr>
      <w:rPr>
        <w:rFonts w:ascii="Wingdings" w:hAnsi="Wingdings"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70" w15:restartNumberingAfterBreak="0">
    <w:nsid w:val="771A7D1E"/>
    <w:multiLevelType w:val="hybridMultilevel"/>
    <w:tmpl w:val="E2D8315C"/>
    <w:lvl w:ilvl="0" w:tplc="15385F1C">
      <w:start w:val="8"/>
      <w:numFmt w:val="decimal"/>
      <w:lvlText w:val="%1"/>
      <w:lvlJc w:val="left"/>
      <w:pPr>
        <w:ind w:left="720" w:hanging="360"/>
      </w:pPr>
      <w:rPr>
        <w:rFonts w:hint="default"/>
        <w:color w:val="3F073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778E4D1C"/>
    <w:multiLevelType w:val="multilevel"/>
    <w:tmpl w:val="7D7CA560"/>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72" w15:restartNumberingAfterBreak="0">
    <w:nsid w:val="7CC028B6"/>
    <w:multiLevelType w:val="hybridMultilevel"/>
    <w:tmpl w:val="1A2C85A8"/>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73" w15:restartNumberingAfterBreak="0">
    <w:nsid w:val="7D7B1A5F"/>
    <w:multiLevelType w:val="hybridMultilevel"/>
    <w:tmpl w:val="22C67E50"/>
    <w:lvl w:ilvl="0" w:tplc="5FD61DFE">
      <w:start w:val="1"/>
      <w:numFmt w:val="decimal"/>
      <w:pStyle w:val="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7F7D2CAB"/>
    <w:multiLevelType w:val="multilevel"/>
    <w:tmpl w:val="6E8E9764"/>
    <w:lvl w:ilvl="0">
      <w:start w:val="1"/>
      <w:numFmt w:val="decimal"/>
      <w:pStyle w:val="Heading1"/>
      <w:lvlText w:val="%1"/>
      <w:lvlJc w:val="left"/>
      <w:pPr>
        <w:ind w:left="578" w:hanging="578"/>
      </w:pPr>
      <w:rPr>
        <w:rFonts w:hint="default"/>
        <w:color w:val="3F0731"/>
        <w:sz w:val="32"/>
        <w:szCs w:val="32"/>
      </w:rPr>
    </w:lvl>
    <w:lvl w:ilvl="1">
      <w:start w:val="1"/>
      <w:numFmt w:val="decimal"/>
      <w:pStyle w:val="Heading2"/>
      <w:lvlText w:val="%1.%2"/>
      <w:lvlJc w:val="left"/>
      <w:pPr>
        <w:ind w:left="576" w:hanging="576"/>
      </w:pPr>
      <w:rPr>
        <w:rFonts w:hint="default"/>
        <w:sz w:val="32"/>
        <w:szCs w:val="32"/>
      </w:rPr>
    </w:lvl>
    <w:lvl w:ilvl="2">
      <w:start w:val="1"/>
      <w:numFmt w:val="decimal"/>
      <w:pStyle w:val="Heading3"/>
      <w:lvlText w:val="%1.%2.%3"/>
      <w:lvlJc w:val="left"/>
      <w:pPr>
        <w:ind w:left="720" w:hanging="720"/>
      </w:pPr>
      <w:rPr>
        <w:rFonts w:hint="default"/>
        <w:color w:val="454545" w:themeColor="text1"/>
        <w:sz w:val="20"/>
        <w:szCs w:val="2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753743907">
    <w:abstractNumId w:val="9"/>
  </w:num>
  <w:num w:numId="2" w16cid:durableId="2089113889">
    <w:abstractNumId w:val="7"/>
  </w:num>
  <w:num w:numId="3" w16cid:durableId="845709230">
    <w:abstractNumId w:val="6"/>
  </w:num>
  <w:num w:numId="4" w16cid:durableId="2076707754">
    <w:abstractNumId w:val="5"/>
  </w:num>
  <w:num w:numId="5" w16cid:durableId="1820338264">
    <w:abstractNumId w:val="4"/>
  </w:num>
  <w:num w:numId="6" w16cid:durableId="690298570">
    <w:abstractNumId w:val="8"/>
  </w:num>
  <w:num w:numId="7" w16cid:durableId="1354920286">
    <w:abstractNumId w:val="3"/>
  </w:num>
  <w:num w:numId="8" w16cid:durableId="2034724018">
    <w:abstractNumId w:val="2"/>
  </w:num>
  <w:num w:numId="9" w16cid:durableId="4748921">
    <w:abstractNumId w:val="1"/>
  </w:num>
  <w:num w:numId="10" w16cid:durableId="696541419">
    <w:abstractNumId w:val="0"/>
  </w:num>
  <w:num w:numId="11" w16cid:durableId="1614289638">
    <w:abstractNumId w:val="62"/>
  </w:num>
  <w:num w:numId="12" w16cid:durableId="905917918">
    <w:abstractNumId w:val="37"/>
  </w:num>
  <w:num w:numId="13" w16cid:durableId="1199395458">
    <w:abstractNumId w:val="73"/>
  </w:num>
  <w:num w:numId="14" w16cid:durableId="715273790">
    <w:abstractNumId w:val="10"/>
  </w:num>
  <w:num w:numId="15" w16cid:durableId="2005359033">
    <w:abstractNumId w:val="19"/>
  </w:num>
  <w:num w:numId="16" w16cid:durableId="1878199309">
    <w:abstractNumId w:val="44"/>
  </w:num>
  <w:num w:numId="17" w16cid:durableId="1344012575">
    <w:abstractNumId w:val="24"/>
  </w:num>
  <w:num w:numId="18" w16cid:durableId="1970896360">
    <w:abstractNumId w:val="56"/>
  </w:num>
  <w:num w:numId="19" w16cid:durableId="1877500436">
    <w:abstractNumId w:val="38"/>
  </w:num>
  <w:num w:numId="20" w16cid:durableId="1580671576">
    <w:abstractNumId w:val="22"/>
  </w:num>
  <w:num w:numId="21" w16cid:durableId="571426075">
    <w:abstractNumId w:val="67"/>
  </w:num>
  <w:num w:numId="22" w16cid:durableId="1537160220">
    <w:abstractNumId w:val="54"/>
  </w:num>
  <w:num w:numId="23" w16cid:durableId="41639560">
    <w:abstractNumId w:val="52"/>
  </w:num>
  <w:num w:numId="24" w16cid:durableId="1461798304">
    <w:abstractNumId w:val="61"/>
  </w:num>
  <w:num w:numId="25" w16cid:durableId="320156159">
    <w:abstractNumId w:val="74"/>
  </w:num>
  <w:num w:numId="26" w16cid:durableId="633800119">
    <w:abstractNumId w:val="58"/>
  </w:num>
  <w:num w:numId="27" w16cid:durableId="23219614">
    <w:abstractNumId w:val="32"/>
  </w:num>
  <w:num w:numId="28" w16cid:durableId="1784499180">
    <w:abstractNumId w:val="53"/>
  </w:num>
  <w:num w:numId="29" w16cid:durableId="599607394">
    <w:abstractNumId w:val="13"/>
  </w:num>
  <w:num w:numId="30" w16cid:durableId="712849983">
    <w:abstractNumId w:val="21"/>
  </w:num>
  <w:num w:numId="31" w16cid:durableId="819347119">
    <w:abstractNumId w:val="45"/>
  </w:num>
  <w:num w:numId="32" w16cid:durableId="907501720">
    <w:abstractNumId w:val="7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64115235">
    <w:abstractNumId w:val="52"/>
    <w:lvlOverride w:ilvl="0">
      <w:startOverride w:val="1"/>
    </w:lvlOverride>
  </w:num>
  <w:num w:numId="34" w16cid:durableId="1047800294">
    <w:abstractNumId w:val="27"/>
  </w:num>
  <w:num w:numId="35" w16cid:durableId="1335767538">
    <w:abstractNumId w:val="33"/>
  </w:num>
  <w:num w:numId="36" w16cid:durableId="1605764877">
    <w:abstractNumId w:val="69"/>
  </w:num>
  <w:num w:numId="37" w16cid:durableId="198863886">
    <w:abstractNumId w:val="41"/>
  </w:num>
  <w:num w:numId="38" w16cid:durableId="1031226868">
    <w:abstractNumId w:val="49"/>
  </w:num>
  <w:num w:numId="39" w16cid:durableId="658578549">
    <w:abstractNumId w:val="15"/>
  </w:num>
  <w:num w:numId="40" w16cid:durableId="1326665444">
    <w:abstractNumId w:val="43"/>
  </w:num>
  <w:num w:numId="41" w16cid:durableId="134683044">
    <w:abstractNumId w:val="16"/>
  </w:num>
  <w:num w:numId="42" w16cid:durableId="1923488363">
    <w:abstractNumId w:val="70"/>
  </w:num>
  <w:num w:numId="43" w16cid:durableId="250240172">
    <w:abstractNumId w:val="28"/>
  </w:num>
  <w:num w:numId="44" w16cid:durableId="42993012">
    <w:abstractNumId w:val="12"/>
  </w:num>
  <w:num w:numId="45" w16cid:durableId="997537693">
    <w:abstractNumId w:val="31"/>
  </w:num>
  <w:num w:numId="46" w16cid:durableId="1420370059">
    <w:abstractNumId w:val="42"/>
  </w:num>
  <w:num w:numId="47" w16cid:durableId="1158349759">
    <w:abstractNumId w:val="18"/>
  </w:num>
  <w:num w:numId="48" w16cid:durableId="2053530448">
    <w:abstractNumId w:val="35"/>
  </w:num>
  <w:num w:numId="49" w16cid:durableId="1146974390">
    <w:abstractNumId w:val="55"/>
  </w:num>
  <w:num w:numId="50" w16cid:durableId="1559824268">
    <w:abstractNumId w:val="29"/>
  </w:num>
  <w:num w:numId="51" w16cid:durableId="1574192583">
    <w:abstractNumId w:val="40"/>
  </w:num>
  <w:num w:numId="52" w16cid:durableId="923494666">
    <w:abstractNumId w:val="66"/>
  </w:num>
  <w:num w:numId="53" w16cid:durableId="1568882135">
    <w:abstractNumId w:val="57"/>
  </w:num>
  <w:num w:numId="54" w16cid:durableId="662321730">
    <w:abstractNumId w:val="36"/>
  </w:num>
  <w:num w:numId="55" w16cid:durableId="832837372">
    <w:abstractNumId w:val="65"/>
  </w:num>
  <w:num w:numId="56" w16cid:durableId="1744788612">
    <w:abstractNumId w:val="39"/>
  </w:num>
  <w:num w:numId="57" w16cid:durableId="1792941590">
    <w:abstractNumId w:val="63"/>
  </w:num>
  <w:num w:numId="58" w16cid:durableId="2014146128">
    <w:abstractNumId w:val="64"/>
  </w:num>
  <w:num w:numId="59" w16cid:durableId="1292635504">
    <w:abstractNumId w:val="14"/>
  </w:num>
  <w:num w:numId="60" w16cid:durableId="1175069642">
    <w:abstractNumId w:val="23"/>
  </w:num>
  <w:num w:numId="61" w16cid:durableId="759838947">
    <w:abstractNumId w:val="26"/>
  </w:num>
  <w:num w:numId="62" w16cid:durableId="164395294">
    <w:abstractNumId w:val="59"/>
  </w:num>
  <w:num w:numId="63" w16cid:durableId="17085309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397589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836865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7332854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37888411">
    <w:abstractNumId w:val="71"/>
  </w:num>
  <w:num w:numId="68" w16cid:durableId="1372455201">
    <w:abstractNumId w:val="34"/>
  </w:num>
  <w:num w:numId="69" w16cid:durableId="119538344">
    <w:abstractNumId w:val="25"/>
  </w:num>
  <w:num w:numId="70" w16cid:durableId="413167213">
    <w:abstractNumId w:val="60"/>
  </w:num>
  <w:num w:numId="71" w16cid:durableId="192766303">
    <w:abstractNumId w:val="46"/>
  </w:num>
  <w:num w:numId="72" w16cid:durableId="1056511944">
    <w:abstractNumId w:val="58"/>
    <w:lvlOverride w:ilvl="0">
      <w:startOverride w:val="1"/>
    </w:lvlOverride>
  </w:num>
  <w:num w:numId="73" w16cid:durableId="200169170">
    <w:abstractNumId w:val="51"/>
  </w:num>
  <w:num w:numId="74" w16cid:durableId="1969433495">
    <w:abstractNumId w:val="47"/>
  </w:num>
  <w:num w:numId="75" w16cid:durableId="1790705970">
    <w:abstractNumId w:val="48"/>
  </w:num>
  <w:num w:numId="76" w16cid:durableId="393894066">
    <w:abstractNumId w:val="72"/>
  </w:num>
  <w:num w:numId="77" w16cid:durableId="1601990981">
    <w:abstractNumId w:val="30"/>
  </w:num>
  <w:num w:numId="78" w16cid:durableId="1020203880">
    <w:abstractNumId w:val="17"/>
  </w:num>
  <w:num w:numId="79" w16cid:durableId="694161618">
    <w:abstractNumId w:val="20"/>
  </w:num>
  <w:num w:numId="80" w16cid:durableId="1974214328">
    <w:abstractNumId w:val="50"/>
  </w:num>
  <w:num w:numId="81" w16cid:durableId="934899591">
    <w:abstractNumId w:val="11"/>
  </w:num>
  <w:num w:numId="82" w16cid:durableId="1385711129">
    <w:abstractNumId w:val="68"/>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uart McLarnon (NESO)">
    <w15:presenceInfo w15:providerId="AD" w15:userId="S::Stuart.McLarnon@uk.nationalgrid.com::aabfa7d2-d409-4123-a4d2-48bdba79e0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trackRevisions/>
  <w:doNotTrackFormatting/>
  <w:defaultTabStop w:val="720"/>
  <w:defaultTableStyle w:val="NationalGrid"/>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45D"/>
    <w:rsid w:val="000004F7"/>
    <w:rsid w:val="0000092C"/>
    <w:rsid w:val="00001382"/>
    <w:rsid w:val="000017C7"/>
    <w:rsid w:val="00001CAD"/>
    <w:rsid w:val="00002CE5"/>
    <w:rsid w:val="0000483D"/>
    <w:rsid w:val="00004C92"/>
    <w:rsid w:val="00006856"/>
    <w:rsid w:val="00006EC8"/>
    <w:rsid w:val="00007028"/>
    <w:rsid w:val="00007826"/>
    <w:rsid w:val="000104DD"/>
    <w:rsid w:val="0001182E"/>
    <w:rsid w:val="00011834"/>
    <w:rsid w:val="00011992"/>
    <w:rsid w:val="000132D6"/>
    <w:rsid w:val="00013752"/>
    <w:rsid w:val="00013C07"/>
    <w:rsid w:val="0001462B"/>
    <w:rsid w:val="000146A3"/>
    <w:rsid w:val="00014C6F"/>
    <w:rsid w:val="000150B1"/>
    <w:rsid w:val="00015A2A"/>
    <w:rsid w:val="000165DF"/>
    <w:rsid w:val="0001663E"/>
    <w:rsid w:val="000202B4"/>
    <w:rsid w:val="000208A5"/>
    <w:rsid w:val="00020BD5"/>
    <w:rsid w:val="00020C8D"/>
    <w:rsid w:val="00021319"/>
    <w:rsid w:val="000213BA"/>
    <w:rsid w:val="000218CE"/>
    <w:rsid w:val="0002257C"/>
    <w:rsid w:val="00022819"/>
    <w:rsid w:val="00022B39"/>
    <w:rsid w:val="00023D3F"/>
    <w:rsid w:val="0002463D"/>
    <w:rsid w:val="000246B0"/>
    <w:rsid w:val="0002494C"/>
    <w:rsid w:val="00024972"/>
    <w:rsid w:val="00024F2C"/>
    <w:rsid w:val="00024FA3"/>
    <w:rsid w:val="00025690"/>
    <w:rsid w:val="00025E45"/>
    <w:rsid w:val="00026359"/>
    <w:rsid w:val="00027044"/>
    <w:rsid w:val="00027074"/>
    <w:rsid w:val="0002712A"/>
    <w:rsid w:val="00027845"/>
    <w:rsid w:val="00027DD3"/>
    <w:rsid w:val="00030017"/>
    <w:rsid w:val="00030548"/>
    <w:rsid w:val="0003129E"/>
    <w:rsid w:val="00031305"/>
    <w:rsid w:val="00031564"/>
    <w:rsid w:val="00032E2D"/>
    <w:rsid w:val="0003395B"/>
    <w:rsid w:val="00034730"/>
    <w:rsid w:val="00034DE8"/>
    <w:rsid w:val="00035041"/>
    <w:rsid w:val="000359A4"/>
    <w:rsid w:val="00035EAC"/>
    <w:rsid w:val="00036035"/>
    <w:rsid w:val="0003676A"/>
    <w:rsid w:val="00036C80"/>
    <w:rsid w:val="00036E0D"/>
    <w:rsid w:val="00036ECA"/>
    <w:rsid w:val="000376D1"/>
    <w:rsid w:val="00037D0E"/>
    <w:rsid w:val="0004164E"/>
    <w:rsid w:val="00041822"/>
    <w:rsid w:val="0004185A"/>
    <w:rsid w:val="00041B4B"/>
    <w:rsid w:val="00041BFC"/>
    <w:rsid w:val="000421C8"/>
    <w:rsid w:val="0004277D"/>
    <w:rsid w:val="00042CAD"/>
    <w:rsid w:val="0004379F"/>
    <w:rsid w:val="00043961"/>
    <w:rsid w:val="00043A48"/>
    <w:rsid w:val="00043D62"/>
    <w:rsid w:val="00044DA4"/>
    <w:rsid w:val="000453C4"/>
    <w:rsid w:val="0004599D"/>
    <w:rsid w:val="00045E36"/>
    <w:rsid w:val="000478B1"/>
    <w:rsid w:val="0005017B"/>
    <w:rsid w:val="000501BC"/>
    <w:rsid w:val="0005189E"/>
    <w:rsid w:val="00051C5C"/>
    <w:rsid w:val="00051F21"/>
    <w:rsid w:val="000524AB"/>
    <w:rsid w:val="000526AC"/>
    <w:rsid w:val="00053545"/>
    <w:rsid w:val="00053852"/>
    <w:rsid w:val="00053915"/>
    <w:rsid w:val="00054287"/>
    <w:rsid w:val="00054E57"/>
    <w:rsid w:val="00055072"/>
    <w:rsid w:val="0005522D"/>
    <w:rsid w:val="00055624"/>
    <w:rsid w:val="000556E6"/>
    <w:rsid w:val="000568A7"/>
    <w:rsid w:val="000574AC"/>
    <w:rsid w:val="000575E8"/>
    <w:rsid w:val="00060036"/>
    <w:rsid w:val="00060FB6"/>
    <w:rsid w:val="000610A1"/>
    <w:rsid w:val="0006157F"/>
    <w:rsid w:val="000619A4"/>
    <w:rsid w:val="00061F23"/>
    <w:rsid w:val="00061FBD"/>
    <w:rsid w:val="000624EA"/>
    <w:rsid w:val="00062681"/>
    <w:rsid w:val="00062B8A"/>
    <w:rsid w:val="00062E14"/>
    <w:rsid w:val="000638EF"/>
    <w:rsid w:val="00063CFD"/>
    <w:rsid w:val="0006536F"/>
    <w:rsid w:val="00065DF3"/>
    <w:rsid w:val="000667A6"/>
    <w:rsid w:val="00066ABB"/>
    <w:rsid w:val="00067FC7"/>
    <w:rsid w:val="000704A0"/>
    <w:rsid w:val="00070BFC"/>
    <w:rsid w:val="000714E6"/>
    <w:rsid w:val="00071FE5"/>
    <w:rsid w:val="0007207E"/>
    <w:rsid w:val="0007292E"/>
    <w:rsid w:val="00072FFA"/>
    <w:rsid w:val="00073245"/>
    <w:rsid w:val="00073993"/>
    <w:rsid w:val="00073AA7"/>
    <w:rsid w:val="00073F44"/>
    <w:rsid w:val="00074696"/>
    <w:rsid w:val="00075D2B"/>
    <w:rsid w:val="00076586"/>
    <w:rsid w:val="0007681A"/>
    <w:rsid w:val="000769CA"/>
    <w:rsid w:val="000772BB"/>
    <w:rsid w:val="00077AC6"/>
    <w:rsid w:val="00080CDF"/>
    <w:rsid w:val="00081106"/>
    <w:rsid w:val="000814BA"/>
    <w:rsid w:val="000816B3"/>
    <w:rsid w:val="000817FC"/>
    <w:rsid w:val="00081A90"/>
    <w:rsid w:val="00081F84"/>
    <w:rsid w:val="00081FD6"/>
    <w:rsid w:val="000821BE"/>
    <w:rsid w:val="0008244C"/>
    <w:rsid w:val="00083974"/>
    <w:rsid w:val="00083E12"/>
    <w:rsid w:val="00083E3D"/>
    <w:rsid w:val="00083FD7"/>
    <w:rsid w:val="00084781"/>
    <w:rsid w:val="000847DC"/>
    <w:rsid w:val="00084C5F"/>
    <w:rsid w:val="000852D1"/>
    <w:rsid w:val="00085B54"/>
    <w:rsid w:val="00086582"/>
    <w:rsid w:val="00086D14"/>
    <w:rsid w:val="00087020"/>
    <w:rsid w:val="0008711C"/>
    <w:rsid w:val="00087FF4"/>
    <w:rsid w:val="0009052E"/>
    <w:rsid w:val="0009110A"/>
    <w:rsid w:val="000916A6"/>
    <w:rsid w:val="000916F4"/>
    <w:rsid w:val="0009211E"/>
    <w:rsid w:val="0009276B"/>
    <w:rsid w:val="00092BBF"/>
    <w:rsid w:val="00092C02"/>
    <w:rsid w:val="00092D2F"/>
    <w:rsid w:val="00093369"/>
    <w:rsid w:val="00094254"/>
    <w:rsid w:val="0009458E"/>
    <w:rsid w:val="000945D6"/>
    <w:rsid w:val="000946F1"/>
    <w:rsid w:val="00094E5F"/>
    <w:rsid w:val="0009609C"/>
    <w:rsid w:val="000966D4"/>
    <w:rsid w:val="000971C8"/>
    <w:rsid w:val="00097FED"/>
    <w:rsid w:val="000A057B"/>
    <w:rsid w:val="000A079C"/>
    <w:rsid w:val="000A083A"/>
    <w:rsid w:val="000A0FA9"/>
    <w:rsid w:val="000A1C65"/>
    <w:rsid w:val="000A2398"/>
    <w:rsid w:val="000A2C20"/>
    <w:rsid w:val="000A325E"/>
    <w:rsid w:val="000A3628"/>
    <w:rsid w:val="000A42D6"/>
    <w:rsid w:val="000A4598"/>
    <w:rsid w:val="000A4A49"/>
    <w:rsid w:val="000A4F99"/>
    <w:rsid w:val="000A554E"/>
    <w:rsid w:val="000A6A66"/>
    <w:rsid w:val="000A7017"/>
    <w:rsid w:val="000B0B3C"/>
    <w:rsid w:val="000B0C95"/>
    <w:rsid w:val="000B0F9C"/>
    <w:rsid w:val="000B1480"/>
    <w:rsid w:val="000B15A8"/>
    <w:rsid w:val="000B19B2"/>
    <w:rsid w:val="000B20B0"/>
    <w:rsid w:val="000B22DD"/>
    <w:rsid w:val="000B296B"/>
    <w:rsid w:val="000B304C"/>
    <w:rsid w:val="000B339F"/>
    <w:rsid w:val="000B3F97"/>
    <w:rsid w:val="000B42A9"/>
    <w:rsid w:val="000B42F5"/>
    <w:rsid w:val="000B46DF"/>
    <w:rsid w:val="000B475E"/>
    <w:rsid w:val="000B50E4"/>
    <w:rsid w:val="000B5338"/>
    <w:rsid w:val="000B5B6F"/>
    <w:rsid w:val="000B6421"/>
    <w:rsid w:val="000B6756"/>
    <w:rsid w:val="000B6A4C"/>
    <w:rsid w:val="000B7E99"/>
    <w:rsid w:val="000C02D2"/>
    <w:rsid w:val="000C0317"/>
    <w:rsid w:val="000C0366"/>
    <w:rsid w:val="000C038E"/>
    <w:rsid w:val="000C03CC"/>
    <w:rsid w:val="000C0D0A"/>
    <w:rsid w:val="000C1F10"/>
    <w:rsid w:val="000C2F3F"/>
    <w:rsid w:val="000C35E2"/>
    <w:rsid w:val="000C3F3C"/>
    <w:rsid w:val="000C435A"/>
    <w:rsid w:val="000C46C9"/>
    <w:rsid w:val="000C4A46"/>
    <w:rsid w:val="000C5017"/>
    <w:rsid w:val="000C5396"/>
    <w:rsid w:val="000C53DB"/>
    <w:rsid w:val="000C64F6"/>
    <w:rsid w:val="000C66C7"/>
    <w:rsid w:val="000C6790"/>
    <w:rsid w:val="000D0571"/>
    <w:rsid w:val="000D0E1B"/>
    <w:rsid w:val="000D16EC"/>
    <w:rsid w:val="000D1B7D"/>
    <w:rsid w:val="000D2220"/>
    <w:rsid w:val="000D3375"/>
    <w:rsid w:val="000D3A7B"/>
    <w:rsid w:val="000D3E58"/>
    <w:rsid w:val="000D4600"/>
    <w:rsid w:val="000D46CD"/>
    <w:rsid w:val="000D4C01"/>
    <w:rsid w:val="000D65A7"/>
    <w:rsid w:val="000D6781"/>
    <w:rsid w:val="000D6CD6"/>
    <w:rsid w:val="000D72C7"/>
    <w:rsid w:val="000D7F39"/>
    <w:rsid w:val="000E068A"/>
    <w:rsid w:val="000E1ECB"/>
    <w:rsid w:val="000E2331"/>
    <w:rsid w:val="000E2A3B"/>
    <w:rsid w:val="000E3036"/>
    <w:rsid w:val="000E3122"/>
    <w:rsid w:val="000E3824"/>
    <w:rsid w:val="000E43B5"/>
    <w:rsid w:val="000E496F"/>
    <w:rsid w:val="000E4A74"/>
    <w:rsid w:val="000E507A"/>
    <w:rsid w:val="000E5122"/>
    <w:rsid w:val="000E545D"/>
    <w:rsid w:val="000E62BB"/>
    <w:rsid w:val="000E6380"/>
    <w:rsid w:val="000E6C6B"/>
    <w:rsid w:val="000E74B9"/>
    <w:rsid w:val="000E7F8A"/>
    <w:rsid w:val="000F033D"/>
    <w:rsid w:val="000F0452"/>
    <w:rsid w:val="000F120C"/>
    <w:rsid w:val="000F224C"/>
    <w:rsid w:val="000F3856"/>
    <w:rsid w:val="000F3A5A"/>
    <w:rsid w:val="000F3E38"/>
    <w:rsid w:val="000F411F"/>
    <w:rsid w:val="000F4177"/>
    <w:rsid w:val="000F55CB"/>
    <w:rsid w:val="000F5DF1"/>
    <w:rsid w:val="000F65D6"/>
    <w:rsid w:val="000F67B8"/>
    <w:rsid w:val="000F7538"/>
    <w:rsid w:val="000F7987"/>
    <w:rsid w:val="001007CC"/>
    <w:rsid w:val="00100EED"/>
    <w:rsid w:val="00101409"/>
    <w:rsid w:val="001019D6"/>
    <w:rsid w:val="00101C38"/>
    <w:rsid w:val="00101DF5"/>
    <w:rsid w:val="00102664"/>
    <w:rsid w:val="00102946"/>
    <w:rsid w:val="0010311E"/>
    <w:rsid w:val="00103470"/>
    <w:rsid w:val="00103DA4"/>
    <w:rsid w:val="00104863"/>
    <w:rsid w:val="00104A22"/>
    <w:rsid w:val="00104FAC"/>
    <w:rsid w:val="00105691"/>
    <w:rsid w:val="001057BF"/>
    <w:rsid w:val="00105D59"/>
    <w:rsid w:val="00105FEC"/>
    <w:rsid w:val="001060D4"/>
    <w:rsid w:val="001067CD"/>
    <w:rsid w:val="00106B84"/>
    <w:rsid w:val="00106E5E"/>
    <w:rsid w:val="00107C4C"/>
    <w:rsid w:val="00107D42"/>
    <w:rsid w:val="00110202"/>
    <w:rsid w:val="00110361"/>
    <w:rsid w:val="00110513"/>
    <w:rsid w:val="0011086B"/>
    <w:rsid w:val="00110D6E"/>
    <w:rsid w:val="00110F32"/>
    <w:rsid w:val="0011299A"/>
    <w:rsid w:val="00112C46"/>
    <w:rsid w:val="001137FB"/>
    <w:rsid w:val="0011389F"/>
    <w:rsid w:val="00113A32"/>
    <w:rsid w:val="00113BF5"/>
    <w:rsid w:val="00113CB3"/>
    <w:rsid w:val="00113F39"/>
    <w:rsid w:val="0011402C"/>
    <w:rsid w:val="0011423A"/>
    <w:rsid w:val="001145E7"/>
    <w:rsid w:val="001147C5"/>
    <w:rsid w:val="001155B3"/>
    <w:rsid w:val="00115C61"/>
    <w:rsid w:val="00115EC3"/>
    <w:rsid w:val="00116009"/>
    <w:rsid w:val="001163CA"/>
    <w:rsid w:val="001173F1"/>
    <w:rsid w:val="00117DA6"/>
    <w:rsid w:val="001203FF"/>
    <w:rsid w:val="00120547"/>
    <w:rsid w:val="001208F3"/>
    <w:rsid w:val="00120990"/>
    <w:rsid w:val="001215B7"/>
    <w:rsid w:val="0012237E"/>
    <w:rsid w:val="00122C7B"/>
    <w:rsid w:val="00122C9E"/>
    <w:rsid w:val="00122FED"/>
    <w:rsid w:val="0012395E"/>
    <w:rsid w:val="00123BE4"/>
    <w:rsid w:val="00124925"/>
    <w:rsid w:val="00124E29"/>
    <w:rsid w:val="00125156"/>
    <w:rsid w:val="001258BB"/>
    <w:rsid w:val="001261EE"/>
    <w:rsid w:val="0012720D"/>
    <w:rsid w:val="001274A2"/>
    <w:rsid w:val="00127759"/>
    <w:rsid w:val="001278D9"/>
    <w:rsid w:val="00127CF2"/>
    <w:rsid w:val="00130F65"/>
    <w:rsid w:val="00132B8D"/>
    <w:rsid w:val="00132C86"/>
    <w:rsid w:val="001330D8"/>
    <w:rsid w:val="0013360B"/>
    <w:rsid w:val="001340C9"/>
    <w:rsid w:val="00134271"/>
    <w:rsid w:val="0013444D"/>
    <w:rsid w:val="00134455"/>
    <w:rsid w:val="001345C3"/>
    <w:rsid w:val="001349FB"/>
    <w:rsid w:val="00134AC2"/>
    <w:rsid w:val="00134AF9"/>
    <w:rsid w:val="00134F82"/>
    <w:rsid w:val="0013659A"/>
    <w:rsid w:val="00136B6F"/>
    <w:rsid w:val="00137D1B"/>
    <w:rsid w:val="00140401"/>
    <w:rsid w:val="00140851"/>
    <w:rsid w:val="001409AB"/>
    <w:rsid w:val="001409D6"/>
    <w:rsid w:val="00140D5F"/>
    <w:rsid w:val="0014185A"/>
    <w:rsid w:val="001426CA"/>
    <w:rsid w:val="0014293F"/>
    <w:rsid w:val="00143B6C"/>
    <w:rsid w:val="001446CA"/>
    <w:rsid w:val="00144C22"/>
    <w:rsid w:val="00144D31"/>
    <w:rsid w:val="00145DD2"/>
    <w:rsid w:val="001467C1"/>
    <w:rsid w:val="00146C8F"/>
    <w:rsid w:val="00146DE3"/>
    <w:rsid w:val="00146EC7"/>
    <w:rsid w:val="00147154"/>
    <w:rsid w:val="00147239"/>
    <w:rsid w:val="00147BF4"/>
    <w:rsid w:val="001510CA"/>
    <w:rsid w:val="001516B9"/>
    <w:rsid w:val="00151850"/>
    <w:rsid w:val="00151D8A"/>
    <w:rsid w:val="00152912"/>
    <w:rsid w:val="00153066"/>
    <w:rsid w:val="001533A8"/>
    <w:rsid w:val="00153424"/>
    <w:rsid w:val="001535B0"/>
    <w:rsid w:val="001536C3"/>
    <w:rsid w:val="00154713"/>
    <w:rsid w:val="00154C3B"/>
    <w:rsid w:val="00155558"/>
    <w:rsid w:val="00155C3F"/>
    <w:rsid w:val="00155E29"/>
    <w:rsid w:val="00155F2F"/>
    <w:rsid w:val="00155FDA"/>
    <w:rsid w:val="00156976"/>
    <w:rsid w:val="00157D92"/>
    <w:rsid w:val="00157FF2"/>
    <w:rsid w:val="00160006"/>
    <w:rsid w:val="0016246B"/>
    <w:rsid w:val="00162709"/>
    <w:rsid w:val="00162ADF"/>
    <w:rsid w:val="0016337B"/>
    <w:rsid w:val="00163F4D"/>
    <w:rsid w:val="00164401"/>
    <w:rsid w:val="0016480C"/>
    <w:rsid w:val="001648B5"/>
    <w:rsid w:val="00164E3B"/>
    <w:rsid w:val="0016594A"/>
    <w:rsid w:val="001660AC"/>
    <w:rsid w:val="00166423"/>
    <w:rsid w:val="0016668E"/>
    <w:rsid w:val="001668BE"/>
    <w:rsid w:val="00166A57"/>
    <w:rsid w:val="0016758D"/>
    <w:rsid w:val="00167905"/>
    <w:rsid w:val="00167F6A"/>
    <w:rsid w:val="00170B39"/>
    <w:rsid w:val="0017122F"/>
    <w:rsid w:val="00171CAA"/>
    <w:rsid w:val="001720AA"/>
    <w:rsid w:val="001722A3"/>
    <w:rsid w:val="00172340"/>
    <w:rsid w:val="00172510"/>
    <w:rsid w:val="0017274A"/>
    <w:rsid w:val="00172E4E"/>
    <w:rsid w:val="00173215"/>
    <w:rsid w:val="0017346A"/>
    <w:rsid w:val="001737CB"/>
    <w:rsid w:val="00173FC9"/>
    <w:rsid w:val="00174406"/>
    <w:rsid w:val="00174449"/>
    <w:rsid w:val="0017556C"/>
    <w:rsid w:val="0017557A"/>
    <w:rsid w:val="0017581D"/>
    <w:rsid w:val="00176968"/>
    <w:rsid w:val="00176FB8"/>
    <w:rsid w:val="00177826"/>
    <w:rsid w:val="00177B96"/>
    <w:rsid w:val="00177CCF"/>
    <w:rsid w:val="001803AA"/>
    <w:rsid w:val="0018044B"/>
    <w:rsid w:val="001806ED"/>
    <w:rsid w:val="00181B49"/>
    <w:rsid w:val="00181BD4"/>
    <w:rsid w:val="00182168"/>
    <w:rsid w:val="00182FAA"/>
    <w:rsid w:val="00183354"/>
    <w:rsid w:val="001866F6"/>
    <w:rsid w:val="00186A6D"/>
    <w:rsid w:val="00186ABF"/>
    <w:rsid w:val="00186DF4"/>
    <w:rsid w:val="00186FE8"/>
    <w:rsid w:val="00187B8D"/>
    <w:rsid w:val="00187BB3"/>
    <w:rsid w:val="001902F1"/>
    <w:rsid w:val="00190EB5"/>
    <w:rsid w:val="001917FE"/>
    <w:rsid w:val="001920B4"/>
    <w:rsid w:val="001929C3"/>
    <w:rsid w:val="001935C7"/>
    <w:rsid w:val="001935DE"/>
    <w:rsid w:val="001938FD"/>
    <w:rsid w:val="001939C6"/>
    <w:rsid w:val="00193E2E"/>
    <w:rsid w:val="00193F3F"/>
    <w:rsid w:val="00195567"/>
    <w:rsid w:val="0019567E"/>
    <w:rsid w:val="00195C2B"/>
    <w:rsid w:val="00196281"/>
    <w:rsid w:val="001963F8"/>
    <w:rsid w:val="0019677B"/>
    <w:rsid w:val="00197CF4"/>
    <w:rsid w:val="001A0338"/>
    <w:rsid w:val="001A0BCF"/>
    <w:rsid w:val="001A0E5B"/>
    <w:rsid w:val="001A0F5F"/>
    <w:rsid w:val="001A1155"/>
    <w:rsid w:val="001A170B"/>
    <w:rsid w:val="001A2265"/>
    <w:rsid w:val="001A226A"/>
    <w:rsid w:val="001A24B0"/>
    <w:rsid w:val="001A2AF1"/>
    <w:rsid w:val="001A3398"/>
    <w:rsid w:val="001A3BC2"/>
    <w:rsid w:val="001A3BE2"/>
    <w:rsid w:val="001A466F"/>
    <w:rsid w:val="001A4EB3"/>
    <w:rsid w:val="001A5487"/>
    <w:rsid w:val="001A574A"/>
    <w:rsid w:val="001A7A3F"/>
    <w:rsid w:val="001B0ED5"/>
    <w:rsid w:val="001B0F34"/>
    <w:rsid w:val="001B16DA"/>
    <w:rsid w:val="001B2008"/>
    <w:rsid w:val="001B32C4"/>
    <w:rsid w:val="001B33CC"/>
    <w:rsid w:val="001B3722"/>
    <w:rsid w:val="001B3799"/>
    <w:rsid w:val="001B3C6E"/>
    <w:rsid w:val="001B4054"/>
    <w:rsid w:val="001B40EE"/>
    <w:rsid w:val="001B41F4"/>
    <w:rsid w:val="001B4344"/>
    <w:rsid w:val="001B4486"/>
    <w:rsid w:val="001B523B"/>
    <w:rsid w:val="001B5246"/>
    <w:rsid w:val="001B60BF"/>
    <w:rsid w:val="001B6A4A"/>
    <w:rsid w:val="001B6C3F"/>
    <w:rsid w:val="001B799C"/>
    <w:rsid w:val="001B7A30"/>
    <w:rsid w:val="001B7D49"/>
    <w:rsid w:val="001C0639"/>
    <w:rsid w:val="001C1745"/>
    <w:rsid w:val="001C185D"/>
    <w:rsid w:val="001C1930"/>
    <w:rsid w:val="001C1D5B"/>
    <w:rsid w:val="001C2608"/>
    <w:rsid w:val="001C286D"/>
    <w:rsid w:val="001C30D3"/>
    <w:rsid w:val="001C367E"/>
    <w:rsid w:val="001C4ABF"/>
    <w:rsid w:val="001C4DB5"/>
    <w:rsid w:val="001C5329"/>
    <w:rsid w:val="001C543D"/>
    <w:rsid w:val="001C569C"/>
    <w:rsid w:val="001C67DA"/>
    <w:rsid w:val="001C6865"/>
    <w:rsid w:val="001C77FB"/>
    <w:rsid w:val="001C78D1"/>
    <w:rsid w:val="001D00F7"/>
    <w:rsid w:val="001D064B"/>
    <w:rsid w:val="001D14F7"/>
    <w:rsid w:val="001D16F3"/>
    <w:rsid w:val="001D1D9A"/>
    <w:rsid w:val="001D2485"/>
    <w:rsid w:val="001D26B9"/>
    <w:rsid w:val="001D2D96"/>
    <w:rsid w:val="001D2FA5"/>
    <w:rsid w:val="001D37FE"/>
    <w:rsid w:val="001D3D17"/>
    <w:rsid w:val="001D4B6E"/>
    <w:rsid w:val="001D4BA1"/>
    <w:rsid w:val="001D682C"/>
    <w:rsid w:val="001D78A1"/>
    <w:rsid w:val="001E1343"/>
    <w:rsid w:val="001E20EC"/>
    <w:rsid w:val="001E2110"/>
    <w:rsid w:val="001E2662"/>
    <w:rsid w:val="001E2A8B"/>
    <w:rsid w:val="001E2E4F"/>
    <w:rsid w:val="001E3438"/>
    <w:rsid w:val="001E372F"/>
    <w:rsid w:val="001E4924"/>
    <w:rsid w:val="001E493A"/>
    <w:rsid w:val="001E54FC"/>
    <w:rsid w:val="001E6456"/>
    <w:rsid w:val="001E64D0"/>
    <w:rsid w:val="001E6636"/>
    <w:rsid w:val="001E6D2A"/>
    <w:rsid w:val="001E71E7"/>
    <w:rsid w:val="001E741F"/>
    <w:rsid w:val="001E74F3"/>
    <w:rsid w:val="001E7752"/>
    <w:rsid w:val="001E7871"/>
    <w:rsid w:val="001F04C9"/>
    <w:rsid w:val="001F05B7"/>
    <w:rsid w:val="001F101E"/>
    <w:rsid w:val="001F12B1"/>
    <w:rsid w:val="001F147A"/>
    <w:rsid w:val="001F1748"/>
    <w:rsid w:val="001F21C3"/>
    <w:rsid w:val="001F2FA4"/>
    <w:rsid w:val="001F30DA"/>
    <w:rsid w:val="001F328E"/>
    <w:rsid w:val="001F59CD"/>
    <w:rsid w:val="001F5AF5"/>
    <w:rsid w:val="001F6599"/>
    <w:rsid w:val="001F6962"/>
    <w:rsid w:val="001F6E81"/>
    <w:rsid w:val="001F6F8D"/>
    <w:rsid w:val="001F77DC"/>
    <w:rsid w:val="001F7BE7"/>
    <w:rsid w:val="001F7CA1"/>
    <w:rsid w:val="00200123"/>
    <w:rsid w:val="002005E2"/>
    <w:rsid w:val="00200E17"/>
    <w:rsid w:val="002011C8"/>
    <w:rsid w:val="002011FD"/>
    <w:rsid w:val="0020128F"/>
    <w:rsid w:val="00201F30"/>
    <w:rsid w:val="0020332B"/>
    <w:rsid w:val="00204860"/>
    <w:rsid w:val="0020555B"/>
    <w:rsid w:val="002063BE"/>
    <w:rsid w:val="002071F6"/>
    <w:rsid w:val="002071FF"/>
    <w:rsid w:val="00207EBF"/>
    <w:rsid w:val="00207FF1"/>
    <w:rsid w:val="00211469"/>
    <w:rsid w:val="00211E9F"/>
    <w:rsid w:val="0021217A"/>
    <w:rsid w:val="002121DE"/>
    <w:rsid w:val="002122D2"/>
    <w:rsid w:val="00212BE4"/>
    <w:rsid w:val="00213C8B"/>
    <w:rsid w:val="00213DD7"/>
    <w:rsid w:val="0021404C"/>
    <w:rsid w:val="002141A7"/>
    <w:rsid w:val="0021513D"/>
    <w:rsid w:val="00215172"/>
    <w:rsid w:val="002152FA"/>
    <w:rsid w:val="00215614"/>
    <w:rsid w:val="00215B3E"/>
    <w:rsid w:val="00215E16"/>
    <w:rsid w:val="00216034"/>
    <w:rsid w:val="00216375"/>
    <w:rsid w:val="00216556"/>
    <w:rsid w:val="00216A65"/>
    <w:rsid w:val="00216EB8"/>
    <w:rsid w:val="0021709E"/>
    <w:rsid w:val="00217262"/>
    <w:rsid w:val="00220292"/>
    <w:rsid w:val="0022036F"/>
    <w:rsid w:val="002208D9"/>
    <w:rsid w:val="00221B5A"/>
    <w:rsid w:val="00222033"/>
    <w:rsid w:val="002225F5"/>
    <w:rsid w:val="00222BAB"/>
    <w:rsid w:val="00223A62"/>
    <w:rsid w:val="00223AB0"/>
    <w:rsid w:val="002249DB"/>
    <w:rsid w:val="00224A1D"/>
    <w:rsid w:val="00224DCF"/>
    <w:rsid w:val="00225056"/>
    <w:rsid w:val="00226A2E"/>
    <w:rsid w:val="00226DDB"/>
    <w:rsid w:val="00226EAA"/>
    <w:rsid w:val="00227380"/>
    <w:rsid w:val="00227DEE"/>
    <w:rsid w:val="002310C9"/>
    <w:rsid w:val="00231514"/>
    <w:rsid w:val="00231AA8"/>
    <w:rsid w:val="00232571"/>
    <w:rsid w:val="002327FC"/>
    <w:rsid w:val="002328A3"/>
    <w:rsid w:val="00233A0A"/>
    <w:rsid w:val="00233DDE"/>
    <w:rsid w:val="002343C4"/>
    <w:rsid w:val="0023485C"/>
    <w:rsid w:val="0023612C"/>
    <w:rsid w:val="0023650C"/>
    <w:rsid w:val="00236931"/>
    <w:rsid w:val="00236A18"/>
    <w:rsid w:val="00236CFB"/>
    <w:rsid w:val="00236F2D"/>
    <w:rsid w:val="00237741"/>
    <w:rsid w:val="00237A36"/>
    <w:rsid w:val="002401B3"/>
    <w:rsid w:val="0024092B"/>
    <w:rsid w:val="00240985"/>
    <w:rsid w:val="00240BBA"/>
    <w:rsid w:val="00241018"/>
    <w:rsid w:val="0024129E"/>
    <w:rsid w:val="0024160D"/>
    <w:rsid w:val="00241AA1"/>
    <w:rsid w:val="00241B4F"/>
    <w:rsid w:val="00242351"/>
    <w:rsid w:val="0024466E"/>
    <w:rsid w:val="002446B3"/>
    <w:rsid w:val="002455F6"/>
    <w:rsid w:val="00246B0A"/>
    <w:rsid w:val="00246FF1"/>
    <w:rsid w:val="00247048"/>
    <w:rsid w:val="0024721E"/>
    <w:rsid w:val="0024757A"/>
    <w:rsid w:val="0025093C"/>
    <w:rsid w:val="0025104F"/>
    <w:rsid w:val="00251245"/>
    <w:rsid w:val="00251AC7"/>
    <w:rsid w:val="00251EF1"/>
    <w:rsid w:val="002527EC"/>
    <w:rsid w:val="00253075"/>
    <w:rsid w:val="0025366F"/>
    <w:rsid w:val="00253740"/>
    <w:rsid w:val="0025377E"/>
    <w:rsid w:val="00253FF0"/>
    <w:rsid w:val="00254302"/>
    <w:rsid w:val="00254702"/>
    <w:rsid w:val="00254ACB"/>
    <w:rsid w:val="00254EB1"/>
    <w:rsid w:val="0025501B"/>
    <w:rsid w:val="0025509C"/>
    <w:rsid w:val="002557A2"/>
    <w:rsid w:val="0025611E"/>
    <w:rsid w:val="00260EE9"/>
    <w:rsid w:val="00261382"/>
    <w:rsid w:val="00261687"/>
    <w:rsid w:val="0026177C"/>
    <w:rsid w:val="00261FDF"/>
    <w:rsid w:val="00265185"/>
    <w:rsid w:val="00265577"/>
    <w:rsid w:val="00266336"/>
    <w:rsid w:val="00266B83"/>
    <w:rsid w:val="00266E84"/>
    <w:rsid w:val="00267447"/>
    <w:rsid w:val="00270A90"/>
    <w:rsid w:val="00270DDA"/>
    <w:rsid w:val="00271135"/>
    <w:rsid w:val="00272013"/>
    <w:rsid w:val="00272CF7"/>
    <w:rsid w:val="00273931"/>
    <w:rsid w:val="00274B0F"/>
    <w:rsid w:val="00274FB1"/>
    <w:rsid w:val="0027568B"/>
    <w:rsid w:val="00275D22"/>
    <w:rsid w:val="00275E09"/>
    <w:rsid w:val="00275FFC"/>
    <w:rsid w:val="0027686C"/>
    <w:rsid w:val="00276BA1"/>
    <w:rsid w:val="0027716D"/>
    <w:rsid w:val="00277702"/>
    <w:rsid w:val="002778F6"/>
    <w:rsid w:val="00277B32"/>
    <w:rsid w:val="00280106"/>
    <w:rsid w:val="002801F1"/>
    <w:rsid w:val="00281809"/>
    <w:rsid w:val="00281A9E"/>
    <w:rsid w:val="00281AB6"/>
    <w:rsid w:val="00281CDF"/>
    <w:rsid w:val="002827FE"/>
    <w:rsid w:val="00282A6B"/>
    <w:rsid w:val="00284A52"/>
    <w:rsid w:val="00284D7C"/>
    <w:rsid w:val="002858C1"/>
    <w:rsid w:val="00285D15"/>
    <w:rsid w:val="00286477"/>
    <w:rsid w:val="002864B9"/>
    <w:rsid w:val="002872AD"/>
    <w:rsid w:val="002874BE"/>
    <w:rsid w:val="002876A7"/>
    <w:rsid w:val="00287EC5"/>
    <w:rsid w:val="00290262"/>
    <w:rsid w:val="0029061E"/>
    <w:rsid w:val="00290786"/>
    <w:rsid w:val="00291B33"/>
    <w:rsid w:val="00291E2C"/>
    <w:rsid w:val="00292C90"/>
    <w:rsid w:val="00292CF7"/>
    <w:rsid w:val="002930D6"/>
    <w:rsid w:val="00293344"/>
    <w:rsid w:val="0029334F"/>
    <w:rsid w:val="00293E01"/>
    <w:rsid w:val="002945AC"/>
    <w:rsid w:val="0029478F"/>
    <w:rsid w:val="002968DD"/>
    <w:rsid w:val="00297C15"/>
    <w:rsid w:val="00297E9A"/>
    <w:rsid w:val="002A084B"/>
    <w:rsid w:val="002A112E"/>
    <w:rsid w:val="002A17C7"/>
    <w:rsid w:val="002A21AE"/>
    <w:rsid w:val="002A24A2"/>
    <w:rsid w:val="002A2621"/>
    <w:rsid w:val="002A27EC"/>
    <w:rsid w:val="002A32AC"/>
    <w:rsid w:val="002A363E"/>
    <w:rsid w:val="002A42A5"/>
    <w:rsid w:val="002A47B7"/>
    <w:rsid w:val="002A4817"/>
    <w:rsid w:val="002A51CF"/>
    <w:rsid w:val="002A532C"/>
    <w:rsid w:val="002A53AC"/>
    <w:rsid w:val="002A5DE5"/>
    <w:rsid w:val="002A74E1"/>
    <w:rsid w:val="002A7C66"/>
    <w:rsid w:val="002B0E2D"/>
    <w:rsid w:val="002B1962"/>
    <w:rsid w:val="002B1B15"/>
    <w:rsid w:val="002B1FC9"/>
    <w:rsid w:val="002B1FE7"/>
    <w:rsid w:val="002B228B"/>
    <w:rsid w:val="002B25D2"/>
    <w:rsid w:val="002B25F6"/>
    <w:rsid w:val="002B32E2"/>
    <w:rsid w:val="002B3A58"/>
    <w:rsid w:val="002B3F2C"/>
    <w:rsid w:val="002B43DB"/>
    <w:rsid w:val="002B4512"/>
    <w:rsid w:val="002B4589"/>
    <w:rsid w:val="002B4F53"/>
    <w:rsid w:val="002B56D4"/>
    <w:rsid w:val="002B59EE"/>
    <w:rsid w:val="002B63F0"/>
    <w:rsid w:val="002B6826"/>
    <w:rsid w:val="002B69B9"/>
    <w:rsid w:val="002B6A15"/>
    <w:rsid w:val="002B6BA0"/>
    <w:rsid w:val="002B6BF9"/>
    <w:rsid w:val="002B7022"/>
    <w:rsid w:val="002B7154"/>
    <w:rsid w:val="002B716D"/>
    <w:rsid w:val="002B7376"/>
    <w:rsid w:val="002B74F5"/>
    <w:rsid w:val="002B7EBE"/>
    <w:rsid w:val="002B7F30"/>
    <w:rsid w:val="002C112B"/>
    <w:rsid w:val="002C1211"/>
    <w:rsid w:val="002C1261"/>
    <w:rsid w:val="002C1790"/>
    <w:rsid w:val="002C2938"/>
    <w:rsid w:val="002C2E49"/>
    <w:rsid w:val="002C3A7C"/>
    <w:rsid w:val="002C3C01"/>
    <w:rsid w:val="002C3F43"/>
    <w:rsid w:val="002C4AC0"/>
    <w:rsid w:val="002C4BAB"/>
    <w:rsid w:val="002C52C7"/>
    <w:rsid w:val="002C5AB5"/>
    <w:rsid w:val="002C5FD8"/>
    <w:rsid w:val="002C6117"/>
    <w:rsid w:val="002C67B0"/>
    <w:rsid w:val="002C6FD1"/>
    <w:rsid w:val="002C76B3"/>
    <w:rsid w:val="002C789C"/>
    <w:rsid w:val="002C7A80"/>
    <w:rsid w:val="002D02A7"/>
    <w:rsid w:val="002D02FA"/>
    <w:rsid w:val="002D1476"/>
    <w:rsid w:val="002D192E"/>
    <w:rsid w:val="002D28E3"/>
    <w:rsid w:val="002D3490"/>
    <w:rsid w:val="002D3503"/>
    <w:rsid w:val="002D38AF"/>
    <w:rsid w:val="002D3FA5"/>
    <w:rsid w:val="002D4CD5"/>
    <w:rsid w:val="002D5145"/>
    <w:rsid w:val="002D54AB"/>
    <w:rsid w:val="002D6303"/>
    <w:rsid w:val="002D6406"/>
    <w:rsid w:val="002D6AB4"/>
    <w:rsid w:val="002D6BAE"/>
    <w:rsid w:val="002D728B"/>
    <w:rsid w:val="002E0CDA"/>
    <w:rsid w:val="002E0E15"/>
    <w:rsid w:val="002E2A51"/>
    <w:rsid w:val="002E2BF9"/>
    <w:rsid w:val="002E41A7"/>
    <w:rsid w:val="002E4C44"/>
    <w:rsid w:val="002E6A47"/>
    <w:rsid w:val="002E6AF9"/>
    <w:rsid w:val="002E7D9F"/>
    <w:rsid w:val="002F1516"/>
    <w:rsid w:val="002F30CB"/>
    <w:rsid w:val="002F3145"/>
    <w:rsid w:val="002F329C"/>
    <w:rsid w:val="002F3900"/>
    <w:rsid w:val="002F3F4B"/>
    <w:rsid w:val="002F45CB"/>
    <w:rsid w:val="002F462E"/>
    <w:rsid w:val="002F46B4"/>
    <w:rsid w:val="002F4AFB"/>
    <w:rsid w:val="002F5431"/>
    <w:rsid w:val="002F57F4"/>
    <w:rsid w:val="002F592C"/>
    <w:rsid w:val="002F6B8E"/>
    <w:rsid w:val="002F6F4F"/>
    <w:rsid w:val="002F77AF"/>
    <w:rsid w:val="002F7DB8"/>
    <w:rsid w:val="003001BE"/>
    <w:rsid w:val="003003BD"/>
    <w:rsid w:val="003004F3"/>
    <w:rsid w:val="00300848"/>
    <w:rsid w:val="003008E6"/>
    <w:rsid w:val="003009DC"/>
    <w:rsid w:val="00300CC5"/>
    <w:rsid w:val="0030147B"/>
    <w:rsid w:val="0030153C"/>
    <w:rsid w:val="00301C3D"/>
    <w:rsid w:val="00301EF5"/>
    <w:rsid w:val="0030205D"/>
    <w:rsid w:val="003022D0"/>
    <w:rsid w:val="00302539"/>
    <w:rsid w:val="00303237"/>
    <w:rsid w:val="00304517"/>
    <w:rsid w:val="0030531A"/>
    <w:rsid w:val="00305777"/>
    <w:rsid w:val="003057D9"/>
    <w:rsid w:val="003067B1"/>
    <w:rsid w:val="00306812"/>
    <w:rsid w:val="00307820"/>
    <w:rsid w:val="003102FE"/>
    <w:rsid w:val="00310AB7"/>
    <w:rsid w:val="00312037"/>
    <w:rsid w:val="00312B0B"/>
    <w:rsid w:val="00313E6E"/>
    <w:rsid w:val="00314E7F"/>
    <w:rsid w:val="00315202"/>
    <w:rsid w:val="00315766"/>
    <w:rsid w:val="00315EDF"/>
    <w:rsid w:val="0031633F"/>
    <w:rsid w:val="00316519"/>
    <w:rsid w:val="00316845"/>
    <w:rsid w:val="0031686E"/>
    <w:rsid w:val="00316AF1"/>
    <w:rsid w:val="0031732C"/>
    <w:rsid w:val="003179A9"/>
    <w:rsid w:val="00320998"/>
    <w:rsid w:val="003215CC"/>
    <w:rsid w:val="00321CC8"/>
    <w:rsid w:val="00321F3B"/>
    <w:rsid w:val="00323158"/>
    <w:rsid w:val="00323C8E"/>
    <w:rsid w:val="00323E4E"/>
    <w:rsid w:val="00323F41"/>
    <w:rsid w:val="003244D4"/>
    <w:rsid w:val="00325261"/>
    <w:rsid w:val="00325BA7"/>
    <w:rsid w:val="003261B9"/>
    <w:rsid w:val="003261E2"/>
    <w:rsid w:val="0032644E"/>
    <w:rsid w:val="0032666D"/>
    <w:rsid w:val="00327197"/>
    <w:rsid w:val="003271BA"/>
    <w:rsid w:val="003302E1"/>
    <w:rsid w:val="003305E6"/>
    <w:rsid w:val="0033065A"/>
    <w:rsid w:val="00330FF5"/>
    <w:rsid w:val="00331CB7"/>
    <w:rsid w:val="00331EC9"/>
    <w:rsid w:val="0033243A"/>
    <w:rsid w:val="00332474"/>
    <w:rsid w:val="00332A06"/>
    <w:rsid w:val="00332BBE"/>
    <w:rsid w:val="00333482"/>
    <w:rsid w:val="00333811"/>
    <w:rsid w:val="0033397E"/>
    <w:rsid w:val="00333A6F"/>
    <w:rsid w:val="00333BB8"/>
    <w:rsid w:val="00333C76"/>
    <w:rsid w:val="00333D82"/>
    <w:rsid w:val="00335B0B"/>
    <w:rsid w:val="00335D2A"/>
    <w:rsid w:val="00336351"/>
    <w:rsid w:val="00336494"/>
    <w:rsid w:val="0033690A"/>
    <w:rsid w:val="00337021"/>
    <w:rsid w:val="00341580"/>
    <w:rsid w:val="00341DBA"/>
    <w:rsid w:val="003421AF"/>
    <w:rsid w:val="003426AA"/>
    <w:rsid w:val="00342D7A"/>
    <w:rsid w:val="00342D8D"/>
    <w:rsid w:val="00342DF2"/>
    <w:rsid w:val="0034317A"/>
    <w:rsid w:val="00343AF6"/>
    <w:rsid w:val="0034494E"/>
    <w:rsid w:val="003451EF"/>
    <w:rsid w:val="003463ED"/>
    <w:rsid w:val="00346655"/>
    <w:rsid w:val="00347736"/>
    <w:rsid w:val="003479D4"/>
    <w:rsid w:val="00351508"/>
    <w:rsid w:val="0035230E"/>
    <w:rsid w:val="003524B1"/>
    <w:rsid w:val="0035258D"/>
    <w:rsid w:val="003526B2"/>
    <w:rsid w:val="003528CD"/>
    <w:rsid w:val="003530E1"/>
    <w:rsid w:val="00353BBE"/>
    <w:rsid w:val="003550C3"/>
    <w:rsid w:val="0035561E"/>
    <w:rsid w:val="00355A7E"/>
    <w:rsid w:val="003563A2"/>
    <w:rsid w:val="00357149"/>
    <w:rsid w:val="0036093F"/>
    <w:rsid w:val="00360AFB"/>
    <w:rsid w:val="00360B56"/>
    <w:rsid w:val="003612C7"/>
    <w:rsid w:val="003616B4"/>
    <w:rsid w:val="00361A21"/>
    <w:rsid w:val="00362ADD"/>
    <w:rsid w:val="00363220"/>
    <w:rsid w:val="00364191"/>
    <w:rsid w:val="003644FB"/>
    <w:rsid w:val="00364705"/>
    <w:rsid w:val="0036495F"/>
    <w:rsid w:val="00364C55"/>
    <w:rsid w:val="003655BC"/>
    <w:rsid w:val="00365DA7"/>
    <w:rsid w:val="00365E0F"/>
    <w:rsid w:val="00366460"/>
    <w:rsid w:val="0036769D"/>
    <w:rsid w:val="00367A99"/>
    <w:rsid w:val="00367C42"/>
    <w:rsid w:val="003701D3"/>
    <w:rsid w:val="00370D34"/>
    <w:rsid w:val="003727C1"/>
    <w:rsid w:val="00373663"/>
    <w:rsid w:val="003738E5"/>
    <w:rsid w:val="0037398F"/>
    <w:rsid w:val="003739DB"/>
    <w:rsid w:val="00374E74"/>
    <w:rsid w:val="00375931"/>
    <w:rsid w:val="00376299"/>
    <w:rsid w:val="00376923"/>
    <w:rsid w:val="0037698A"/>
    <w:rsid w:val="00376C61"/>
    <w:rsid w:val="00376E26"/>
    <w:rsid w:val="00376FD9"/>
    <w:rsid w:val="00377291"/>
    <w:rsid w:val="00377A6F"/>
    <w:rsid w:val="003800B8"/>
    <w:rsid w:val="0038039B"/>
    <w:rsid w:val="00381942"/>
    <w:rsid w:val="003826CB"/>
    <w:rsid w:val="00382894"/>
    <w:rsid w:val="0038336D"/>
    <w:rsid w:val="00383B56"/>
    <w:rsid w:val="00383D0D"/>
    <w:rsid w:val="00384273"/>
    <w:rsid w:val="00384C3F"/>
    <w:rsid w:val="003853CD"/>
    <w:rsid w:val="00386A76"/>
    <w:rsid w:val="00387164"/>
    <w:rsid w:val="0038727B"/>
    <w:rsid w:val="00390D26"/>
    <w:rsid w:val="0039252D"/>
    <w:rsid w:val="0039264B"/>
    <w:rsid w:val="00392DC9"/>
    <w:rsid w:val="00392E28"/>
    <w:rsid w:val="0039354D"/>
    <w:rsid w:val="0039426F"/>
    <w:rsid w:val="003943FE"/>
    <w:rsid w:val="0039506D"/>
    <w:rsid w:val="003951E1"/>
    <w:rsid w:val="00395D00"/>
    <w:rsid w:val="00395F0F"/>
    <w:rsid w:val="00396BA9"/>
    <w:rsid w:val="00396FEA"/>
    <w:rsid w:val="00397CDF"/>
    <w:rsid w:val="003A1BA3"/>
    <w:rsid w:val="003A1D19"/>
    <w:rsid w:val="003A2C3A"/>
    <w:rsid w:val="003A301A"/>
    <w:rsid w:val="003A368A"/>
    <w:rsid w:val="003A3DF0"/>
    <w:rsid w:val="003A458E"/>
    <w:rsid w:val="003A4751"/>
    <w:rsid w:val="003A4C44"/>
    <w:rsid w:val="003A5584"/>
    <w:rsid w:val="003A5ACB"/>
    <w:rsid w:val="003A69ED"/>
    <w:rsid w:val="003A6B00"/>
    <w:rsid w:val="003A6EB3"/>
    <w:rsid w:val="003A6EEF"/>
    <w:rsid w:val="003A71DD"/>
    <w:rsid w:val="003B21A4"/>
    <w:rsid w:val="003B23D7"/>
    <w:rsid w:val="003B25FD"/>
    <w:rsid w:val="003B2874"/>
    <w:rsid w:val="003B3803"/>
    <w:rsid w:val="003B3948"/>
    <w:rsid w:val="003B4C87"/>
    <w:rsid w:val="003B5180"/>
    <w:rsid w:val="003B5506"/>
    <w:rsid w:val="003B5C8F"/>
    <w:rsid w:val="003B62D0"/>
    <w:rsid w:val="003B634C"/>
    <w:rsid w:val="003B6418"/>
    <w:rsid w:val="003B6831"/>
    <w:rsid w:val="003B6A3F"/>
    <w:rsid w:val="003B6D10"/>
    <w:rsid w:val="003B6DB6"/>
    <w:rsid w:val="003B79DF"/>
    <w:rsid w:val="003C09A9"/>
    <w:rsid w:val="003C0CE1"/>
    <w:rsid w:val="003C19AA"/>
    <w:rsid w:val="003C1A70"/>
    <w:rsid w:val="003C2689"/>
    <w:rsid w:val="003C2B6F"/>
    <w:rsid w:val="003C33CA"/>
    <w:rsid w:val="003C38A3"/>
    <w:rsid w:val="003C403C"/>
    <w:rsid w:val="003C4D37"/>
    <w:rsid w:val="003C53ED"/>
    <w:rsid w:val="003C5CC3"/>
    <w:rsid w:val="003C77EB"/>
    <w:rsid w:val="003C7E3F"/>
    <w:rsid w:val="003D01F9"/>
    <w:rsid w:val="003D01FA"/>
    <w:rsid w:val="003D0CCD"/>
    <w:rsid w:val="003D0D45"/>
    <w:rsid w:val="003D12CA"/>
    <w:rsid w:val="003D19DD"/>
    <w:rsid w:val="003D2C93"/>
    <w:rsid w:val="003D2E40"/>
    <w:rsid w:val="003D3626"/>
    <w:rsid w:val="003D4775"/>
    <w:rsid w:val="003D596E"/>
    <w:rsid w:val="003D5C5E"/>
    <w:rsid w:val="003D634B"/>
    <w:rsid w:val="003D6B83"/>
    <w:rsid w:val="003D6BCB"/>
    <w:rsid w:val="003D7E47"/>
    <w:rsid w:val="003D7ECC"/>
    <w:rsid w:val="003E0791"/>
    <w:rsid w:val="003E0A82"/>
    <w:rsid w:val="003E1D25"/>
    <w:rsid w:val="003E1EE5"/>
    <w:rsid w:val="003E245C"/>
    <w:rsid w:val="003E2DA4"/>
    <w:rsid w:val="003E300B"/>
    <w:rsid w:val="003E4C05"/>
    <w:rsid w:val="003E53FD"/>
    <w:rsid w:val="003E59AF"/>
    <w:rsid w:val="003E5E98"/>
    <w:rsid w:val="003E6155"/>
    <w:rsid w:val="003E6366"/>
    <w:rsid w:val="003E6786"/>
    <w:rsid w:val="003E780E"/>
    <w:rsid w:val="003F0965"/>
    <w:rsid w:val="003F0A0D"/>
    <w:rsid w:val="003F193C"/>
    <w:rsid w:val="003F1EF9"/>
    <w:rsid w:val="003F37B9"/>
    <w:rsid w:val="003F3C92"/>
    <w:rsid w:val="003F4485"/>
    <w:rsid w:val="003F54A7"/>
    <w:rsid w:val="003F5D25"/>
    <w:rsid w:val="003F6236"/>
    <w:rsid w:val="003F6247"/>
    <w:rsid w:val="003F699C"/>
    <w:rsid w:val="004005F4"/>
    <w:rsid w:val="00400625"/>
    <w:rsid w:val="00400E68"/>
    <w:rsid w:val="004011DE"/>
    <w:rsid w:val="0040185A"/>
    <w:rsid w:val="00401DC8"/>
    <w:rsid w:val="00402213"/>
    <w:rsid w:val="0040277E"/>
    <w:rsid w:val="004028FA"/>
    <w:rsid w:val="00402C56"/>
    <w:rsid w:val="00402CFD"/>
    <w:rsid w:val="00403161"/>
    <w:rsid w:val="00404065"/>
    <w:rsid w:val="0040422E"/>
    <w:rsid w:val="00404E43"/>
    <w:rsid w:val="00404EDE"/>
    <w:rsid w:val="00405212"/>
    <w:rsid w:val="004053E3"/>
    <w:rsid w:val="00407FF3"/>
    <w:rsid w:val="00410902"/>
    <w:rsid w:val="004109C1"/>
    <w:rsid w:val="00410AB1"/>
    <w:rsid w:val="00412F75"/>
    <w:rsid w:val="004130D2"/>
    <w:rsid w:val="004132D1"/>
    <w:rsid w:val="00413956"/>
    <w:rsid w:val="00413CEE"/>
    <w:rsid w:val="004140D9"/>
    <w:rsid w:val="00415319"/>
    <w:rsid w:val="0041583A"/>
    <w:rsid w:val="00415A85"/>
    <w:rsid w:val="00415C4C"/>
    <w:rsid w:val="00416858"/>
    <w:rsid w:val="00416E60"/>
    <w:rsid w:val="004172E1"/>
    <w:rsid w:val="0041755D"/>
    <w:rsid w:val="00420285"/>
    <w:rsid w:val="00420417"/>
    <w:rsid w:val="00420723"/>
    <w:rsid w:val="004207C1"/>
    <w:rsid w:val="00420ABC"/>
    <w:rsid w:val="00420B36"/>
    <w:rsid w:val="00420D3A"/>
    <w:rsid w:val="00420DE8"/>
    <w:rsid w:val="004219F6"/>
    <w:rsid w:val="0042397E"/>
    <w:rsid w:val="00423DA3"/>
    <w:rsid w:val="00424A51"/>
    <w:rsid w:val="00424A7D"/>
    <w:rsid w:val="00424BAA"/>
    <w:rsid w:val="00424DDB"/>
    <w:rsid w:val="00424FCC"/>
    <w:rsid w:val="00425059"/>
    <w:rsid w:val="0042677C"/>
    <w:rsid w:val="00426BA7"/>
    <w:rsid w:val="00426F05"/>
    <w:rsid w:val="00426F5C"/>
    <w:rsid w:val="00427EE0"/>
    <w:rsid w:val="004301A4"/>
    <w:rsid w:val="0043046B"/>
    <w:rsid w:val="004307D4"/>
    <w:rsid w:val="004307EC"/>
    <w:rsid w:val="004315AA"/>
    <w:rsid w:val="0043286E"/>
    <w:rsid w:val="004335BD"/>
    <w:rsid w:val="00434711"/>
    <w:rsid w:val="0043471A"/>
    <w:rsid w:val="004347C8"/>
    <w:rsid w:val="00434851"/>
    <w:rsid w:val="0043534C"/>
    <w:rsid w:val="00435512"/>
    <w:rsid w:val="00436720"/>
    <w:rsid w:val="0043703E"/>
    <w:rsid w:val="004379E1"/>
    <w:rsid w:val="00437D7A"/>
    <w:rsid w:val="00440196"/>
    <w:rsid w:val="00440519"/>
    <w:rsid w:val="00441008"/>
    <w:rsid w:val="004418A1"/>
    <w:rsid w:val="00441F6E"/>
    <w:rsid w:val="004424E4"/>
    <w:rsid w:val="00443555"/>
    <w:rsid w:val="004435E6"/>
    <w:rsid w:val="00443681"/>
    <w:rsid w:val="004436DC"/>
    <w:rsid w:val="00443B2A"/>
    <w:rsid w:val="00443FEB"/>
    <w:rsid w:val="00444AE6"/>
    <w:rsid w:val="00444D22"/>
    <w:rsid w:val="00446CE9"/>
    <w:rsid w:val="004474EE"/>
    <w:rsid w:val="00447B53"/>
    <w:rsid w:val="00450377"/>
    <w:rsid w:val="00450AA5"/>
    <w:rsid w:val="00450AB3"/>
    <w:rsid w:val="00450B76"/>
    <w:rsid w:val="004512DB"/>
    <w:rsid w:val="00451774"/>
    <w:rsid w:val="00451BF1"/>
    <w:rsid w:val="00451D43"/>
    <w:rsid w:val="00452053"/>
    <w:rsid w:val="00452142"/>
    <w:rsid w:val="00452163"/>
    <w:rsid w:val="004527F5"/>
    <w:rsid w:val="004533DD"/>
    <w:rsid w:val="0045392D"/>
    <w:rsid w:val="00453C26"/>
    <w:rsid w:val="00453DCD"/>
    <w:rsid w:val="0045450A"/>
    <w:rsid w:val="004549F2"/>
    <w:rsid w:val="0045595E"/>
    <w:rsid w:val="00455ADF"/>
    <w:rsid w:val="00455FAC"/>
    <w:rsid w:val="0045657D"/>
    <w:rsid w:val="0045664F"/>
    <w:rsid w:val="00457B5A"/>
    <w:rsid w:val="004602DB"/>
    <w:rsid w:val="0046180F"/>
    <w:rsid w:val="00462234"/>
    <w:rsid w:val="00462F1A"/>
    <w:rsid w:val="004635BC"/>
    <w:rsid w:val="00464A3D"/>
    <w:rsid w:val="0046616D"/>
    <w:rsid w:val="00466934"/>
    <w:rsid w:val="00466C30"/>
    <w:rsid w:val="00467795"/>
    <w:rsid w:val="00467853"/>
    <w:rsid w:val="00467C35"/>
    <w:rsid w:val="00471088"/>
    <w:rsid w:val="004710DC"/>
    <w:rsid w:val="004713FB"/>
    <w:rsid w:val="004717DA"/>
    <w:rsid w:val="00472157"/>
    <w:rsid w:val="0047283F"/>
    <w:rsid w:val="00472D67"/>
    <w:rsid w:val="0047336D"/>
    <w:rsid w:val="00473562"/>
    <w:rsid w:val="00473C1A"/>
    <w:rsid w:val="00474022"/>
    <w:rsid w:val="00474271"/>
    <w:rsid w:val="00474678"/>
    <w:rsid w:val="00475790"/>
    <w:rsid w:val="00476B7C"/>
    <w:rsid w:val="00476FD5"/>
    <w:rsid w:val="004775EA"/>
    <w:rsid w:val="00477A99"/>
    <w:rsid w:val="00477C68"/>
    <w:rsid w:val="00480421"/>
    <w:rsid w:val="0048102A"/>
    <w:rsid w:val="0048149E"/>
    <w:rsid w:val="004833B0"/>
    <w:rsid w:val="00483D85"/>
    <w:rsid w:val="00483E04"/>
    <w:rsid w:val="004842F4"/>
    <w:rsid w:val="00484AD7"/>
    <w:rsid w:val="0048569C"/>
    <w:rsid w:val="00485B0F"/>
    <w:rsid w:val="00486CB3"/>
    <w:rsid w:val="00486CFC"/>
    <w:rsid w:val="004870CC"/>
    <w:rsid w:val="0049064B"/>
    <w:rsid w:val="004907D1"/>
    <w:rsid w:val="00490AF4"/>
    <w:rsid w:val="00490BA7"/>
    <w:rsid w:val="00491018"/>
    <w:rsid w:val="0049205D"/>
    <w:rsid w:val="00492067"/>
    <w:rsid w:val="00492425"/>
    <w:rsid w:val="00492463"/>
    <w:rsid w:val="004926DA"/>
    <w:rsid w:val="00492EB9"/>
    <w:rsid w:val="004933D2"/>
    <w:rsid w:val="00493C98"/>
    <w:rsid w:val="00494020"/>
    <w:rsid w:val="00494835"/>
    <w:rsid w:val="00494DD1"/>
    <w:rsid w:val="00494EC3"/>
    <w:rsid w:val="004956CC"/>
    <w:rsid w:val="0049660C"/>
    <w:rsid w:val="00496719"/>
    <w:rsid w:val="00496763"/>
    <w:rsid w:val="0049678A"/>
    <w:rsid w:val="004969AE"/>
    <w:rsid w:val="004969EE"/>
    <w:rsid w:val="00497673"/>
    <w:rsid w:val="004A07FA"/>
    <w:rsid w:val="004A0939"/>
    <w:rsid w:val="004A23B2"/>
    <w:rsid w:val="004A264D"/>
    <w:rsid w:val="004A338B"/>
    <w:rsid w:val="004A43DA"/>
    <w:rsid w:val="004A461F"/>
    <w:rsid w:val="004A4AB5"/>
    <w:rsid w:val="004A4DFB"/>
    <w:rsid w:val="004A5350"/>
    <w:rsid w:val="004A656A"/>
    <w:rsid w:val="004B02FE"/>
    <w:rsid w:val="004B12CF"/>
    <w:rsid w:val="004B1D4E"/>
    <w:rsid w:val="004B1F72"/>
    <w:rsid w:val="004B20C7"/>
    <w:rsid w:val="004B219F"/>
    <w:rsid w:val="004B22BC"/>
    <w:rsid w:val="004B2654"/>
    <w:rsid w:val="004B32DC"/>
    <w:rsid w:val="004B358F"/>
    <w:rsid w:val="004B3949"/>
    <w:rsid w:val="004B3D4D"/>
    <w:rsid w:val="004B3E8C"/>
    <w:rsid w:val="004B3FFE"/>
    <w:rsid w:val="004B44A6"/>
    <w:rsid w:val="004B46C5"/>
    <w:rsid w:val="004B4930"/>
    <w:rsid w:val="004B4C8A"/>
    <w:rsid w:val="004B4F96"/>
    <w:rsid w:val="004B6600"/>
    <w:rsid w:val="004B71EE"/>
    <w:rsid w:val="004B7424"/>
    <w:rsid w:val="004B74AD"/>
    <w:rsid w:val="004B78F0"/>
    <w:rsid w:val="004B7C17"/>
    <w:rsid w:val="004C0A5C"/>
    <w:rsid w:val="004C1447"/>
    <w:rsid w:val="004C14AD"/>
    <w:rsid w:val="004C1619"/>
    <w:rsid w:val="004C1641"/>
    <w:rsid w:val="004C1A4B"/>
    <w:rsid w:val="004C1A50"/>
    <w:rsid w:val="004C1FF5"/>
    <w:rsid w:val="004C231A"/>
    <w:rsid w:val="004C30F9"/>
    <w:rsid w:val="004C311E"/>
    <w:rsid w:val="004C318D"/>
    <w:rsid w:val="004C3533"/>
    <w:rsid w:val="004C42D4"/>
    <w:rsid w:val="004C4352"/>
    <w:rsid w:val="004C43FF"/>
    <w:rsid w:val="004C4C01"/>
    <w:rsid w:val="004C51D9"/>
    <w:rsid w:val="004C5C45"/>
    <w:rsid w:val="004C5EA5"/>
    <w:rsid w:val="004C70EC"/>
    <w:rsid w:val="004C7495"/>
    <w:rsid w:val="004C7C1E"/>
    <w:rsid w:val="004C7CF5"/>
    <w:rsid w:val="004C7DB5"/>
    <w:rsid w:val="004D0A0E"/>
    <w:rsid w:val="004D1B3C"/>
    <w:rsid w:val="004D1C18"/>
    <w:rsid w:val="004D234A"/>
    <w:rsid w:val="004D277D"/>
    <w:rsid w:val="004D284B"/>
    <w:rsid w:val="004D2C68"/>
    <w:rsid w:val="004D30DD"/>
    <w:rsid w:val="004D320E"/>
    <w:rsid w:val="004D3CAE"/>
    <w:rsid w:val="004D48C4"/>
    <w:rsid w:val="004D5006"/>
    <w:rsid w:val="004D5880"/>
    <w:rsid w:val="004D6560"/>
    <w:rsid w:val="004D753C"/>
    <w:rsid w:val="004D7889"/>
    <w:rsid w:val="004D7FE4"/>
    <w:rsid w:val="004E0492"/>
    <w:rsid w:val="004E076E"/>
    <w:rsid w:val="004E0C02"/>
    <w:rsid w:val="004E11CD"/>
    <w:rsid w:val="004E1ED1"/>
    <w:rsid w:val="004E1F32"/>
    <w:rsid w:val="004E26C1"/>
    <w:rsid w:val="004E30DC"/>
    <w:rsid w:val="004E34A5"/>
    <w:rsid w:val="004E436B"/>
    <w:rsid w:val="004E4B89"/>
    <w:rsid w:val="004E4F0A"/>
    <w:rsid w:val="004E5EDA"/>
    <w:rsid w:val="004E6741"/>
    <w:rsid w:val="004E6A5C"/>
    <w:rsid w:val="004E6E25"/>
    <w:rsid w:val="004E6F2B"/>
    <w:rsid w:val="004E71AE"/>
    <w:rsid w:val="004E7A7C"/>
    <w:rsid w:val="004F0058"/>
    <w:rsid w:val="004F0137"/>
    <w:rsid w:val="004F01CA"/>
    <w:rsid w:val="004F0551"/>
    <w:rsid w:val="004F0640"/>
    <w:rsid w:val="004F072B"/>
    <w:rsid w:val="004F0AF4"/>
    <w:rsid w:val="004F13DC"/>
    <w:rsid w:val="004F1779"/>
    <w:rsid w:val="004F198C"/>
    <w:rsid w:val="004F23EF"/>
    <w:rsid w:val="004F3A56"/>
    <w:rsid w:val="004F3C61"/>
    <w:rsid w:val="004F488A"/>
    <w:rsid w:val="004F5276"/>
    <w:rsid w:val="004F5AEA"/>
    <w:rsid w:val="004F5B85"/>
    <w:rsid w:val="004F5C5E"/>
    <w:rsid w:val="004F6B88"/>
    <w:rsid w:val="004F6E88"/>
    <w:rsid w:val="004F6EE8"/>
    <w:rsid w:val="00500BE3"/>
    <w:rsid w:val="00501FD8"/>
    <w:rsid w:val="00502343"/>
    <w:rsid w:val="00502E79"/>
    <w:rsid w:val="005034BD"/>
    <w:rsid w:val="0050352C"/>
    <w:rsid w:val="005035E2"/>
    <w:rsid w:val="00503803"/>
    <w:rsid w:val="0050387B"/>
    <w:rsid w:val="00503C1C"/>
    <w:rsid w:val="005041D3"/>
    <w:rsid w:val="005046DF"/>
    <w:rsid w:val="005048A3"/>
    <w:rsid w:val="00504E24"/>
    <w:rsid w:val="00505611"/>
    <w:rsid w:val="00505799"/>
    <w:rsid w:val="005058EB"/>
    <w:rsid w:val="00506216"/>
    <w:rsid w:val="005068EF"/>
    <w:rsid w:val="00506B30"/>
    <w:rsid w:val="00506D37"/>
    <w:rsid w:val="0050780D"/>
    <w:rsid w:val="00507AA9"/>
    <w:rsid w:val="0051127D"/>
    <w:rsid w:val="005112B9"/>
    <w:rsid w:val="00512B88"/>
    <w:rsid w:val="00512EA2"/>
    <w:rsid w:val="00513FAC"/>
    <w:rsid w:val="00514795"/>
    <w:rsid w:val="00514B9B"/>
    <w:rsid w:val="00514E24"/>
    <w:rsid w:val="00516216"/>
    <w:rsid w:val="0051635D"/>
    <w:rsid w:val="00516672"/>
    <w:rsid w:val="005167F3"/>
    <w:rsid w:val="00516995"/>
    <w:rsid w:val="00517A92"/>
    <w:rsid w:val="00520368"/>
    <w:rsid w:val="00520437"/>
    <w:rsid w:val="00520489"/>
    <w:rsid w:val="00522096"/>
    <w:rsid w:val="005220C6"/>
    <w:rsid w:val="005222DD"/>
    <w:rsid w:val="005228B8"/>
    <w:rsid w:val="00522AC5"/>
    <w:rsid w:val="00522F09"/>
    <w:rsid w:val="005230D1"/>
    <w:rsid w:val="00524487"/>
    <w:rsid w:val="00524841"/>
    <w:rsid w:val="005253BF"/>
    <w:rsid w:val="005253FC"/>
    <w:rsid w:val="005261B5"/>
    <w:rsid w:val="00526576"/>
    <w:rsid w:val="005266C7"/>
    <w:rsid w:val="005270EE"/>
    <w:rsid w:val="00527EF2"/>
    <w:rsid w:val="00530243"/>
    <w:rsid w:val="00530B60"/>
    <w:rsid w:val="005328CB"/>
    <w:rsid w:val="00532A7E"/>
    <w:rsid w:val="00532BE7"/>
    <w:rsid w:val="00533225"/>
    <w:rsid w:val="0053334A"/>
    <w:rsid w:val="00533593"/>
    <w:rsid w:val="005337E8"/>
    <w:rsid w:val="00533C8E"/>
    <w:rsid w:val="00534769"/>
    <w:rsid w:val="0053561F"/>
    <w:rsid w:val="00535700"/>
    <w:rsid w:val="00540390"/>
    <w:rsid w:val="00540639"/>
    <w:rsid w:val="00540D2B"/>
    <w:rsid w:val="0054116E"/>
    <w:rsid w:val="00541600"/>
    <w:rsid w:val="005418C8"/>
    <w:rsid w:val="00541E47"/>
    <w:rsid w:val="00543B47"/>
    <w:rsid w:val="005441CC"/>
    <w:rsid w:val="005442CC"/>
    <w:rsid w:val="00544BB9"/>
    <w:rsid w:val="00544DBC"/>
    <w:rsid w:val="00545F4B"/>
    <w:rsid w:val="005467CB"/>
    <w:rsid w:val="005479AB"/>
    <w:rsid w:val="00547F37"/>
    <w:rsid w:val="00551850"/>
    <w:rsid w:val="0055198B"/>
    <w:rsid w:val="0055236E"/>
    <w:rsid w:val="005525D7"/>
    <w:rsid w:val="005526FA"/>
    <w:rsid w:val="00552949"/>
    <w:rsid w:val="00552DB7"/>
    <w:rsid w:val="00553652"/>
    <w:rsid w:val="00553A42"/>
    <w:rsid w:val="00553ABF"/>
    <w:rsid w:val="00553AE7"/>
    <w:rsid w:val="00554020"/>
    <w:rsid w:val="00554B1E"/>
    <w:rsid w:val="005553E5"/>
    <w:rsid w:val="00555ABA"/>
    <w:rsid w:val="005565D4"/>
    <w:rsid w:val="00556994"/>
    <w:rsid w:val="005569D1"/>
    <w:rsid w:val="00556F2E"/>
    <w:rsid w:val="00557271"/>
    <w:rsid w:val="00557B3F"/>
    <w:rsid w:val="00557CCB"/>
    <w:rsid w:val="00557F07"/>
    <w:rsid w:val="0056013E"/>
    <w:rsid w:val="00560316"/>
    <w:rsid w:val="00560486"/>
    <w:rsid w:val="005607CA"/>
    <w:rsid w:val="00561290"/>
    <w:rsid w:val="00561432"/>
    <w:rsid w:val="0056170E"/>
    <w:rsid w:val="00561766"/>
    <w:rsid w:val="0056232C"/>
    <w:rsid w:val="005627FE"/>
    <w:rsid w:val="00562AE3"/>
    <w:rsid w:val="00562B5B"/>
    <w:rsid w:val="00563FC7"/>
    <w:rsid w:val="0056490B"/>
    <w:rsid w:val="0056499B"/>
    <w:rsid w:val="00564A4C"/>
    <w:rsid w:val="005653E4"/>
    <w:rsid w:val="005653F8"/>
    <w:rsid w:val="00566638"/>
    <w:rsid w:val="005668F2"/>
    <w:rsid w:val="005669A4"/>
    <w:rsid w:val="00566BC8"/>
    <w:rsid w:val="00566D67"/>
    <w:rsid w:val="00566F66"/>
    <w:rsid w:val="00567685"/>
    <w:rsid w:val="00567A72"/>
    <w:rsid w:val="00567B4C"/>
    <w:rsid w:val="005708A9"/>
    <w:rsid w:val="005708D4"/>
    <w:rsid w:val="00570CCD"/>
    <w:rsid w:val="00570E34"/>
    <w:rsid w:val="00571096"/>
    <w:rsid w:val="00571644"/>
    <w:rsid w:val="00571B5A"/>
    <w:rsid w:val="00571BDE"/>
    <w:rsid w:val="0057202E"/>
    <w:rsid w:val="00572DD8"/>
    <w:rsid w:val="00572E76"/>
    <w:rsid w:val="00572EFC"/>
    <w:rsid w:val="00573C0E"/>
    <w:rsid w:val="005741D5"/>
    <w:rsid w:val="005745FE"/>
    <w:rsid w:val="0057478F"/>
    <w:rsid w:val="005749F2"/>
    <w:rsid w:val="00574FB6"/>
    <w:rsid w:val="005753B3"/>
    <w:rsid w:val="0057651A"/>
    <w:rsid w:val="005767E1"/>
    <w:rsid w:val="00577108"/>
    <w:rsid w:val="005771C5"/>
    <w:rsid w:val="00577A69"/>
    <w:rsid w:val="00580E46"/>
    <w:rsid w:val="00582C7A"/>
    <w:rsid w:val="00583222"/>
    <w:rsid w:val="00583DE4"/>
    <w:rsid w:val="00583FFA"/>
    <w:rsid w:val="005851CE"/>
    <w:rsid w:val="005852D7"/>
    <w:rsid w:val="00586C50"/>
    <w:rsid w:val="00586C67"/>
    <w:rsid w:val="00587057"/>
    <w:rsid w:val="005879FD"/>
    <w:rsid w:val="00587C4F"/>
    <w:rsid w:val="00590493"/>
    <w:rsid w:val="00590A20"/>
    <w:rsid w:val="00591F83"/>
    <w:rsid w:val="005946B9"/>
    <w:rsid w:val="0059487D"/>
    <w:rsid w:val="0059526C"/>
    <w:rsid w:val="00595AA9"/>
    <w:rsid w:val="0059658B"/>
    <w:rsid w:val="00596E08"/>
    <w:rsid w:val="005977B4"/>
    <w:rsid w:val="00597C8E"/>
    <w:rsid w:val="00597DD7"/>
    <w:rsid w:val="005A1158"/>
    <w:rsid w:val="005A139C"/>
    <w:rsid w:val="005A1523"/>
    <w:rsid w:val="005A1824"/>
    <w:rsid w:val="005A1A56"/>
    <w:rsid w:val="005A1B61"/>
    <w:rsid w:val="005A1D1F"/>
    <w:rsid w:val="005A241E"/>
    <w:rsid w:val="005A26F3"/>
    <w:rsid w:val="005A3718"/>
    <w:rsid w:val="005A47A7"/>
    <w:rsid w:val="005A4B61"/>
    <w:rsid w:val="005A53E0"/>
    <w:rsid w:val="005A5C73"/>
    <w:rsid w:val="005A5EBD"/>
    <w:rsid w:val="005A665F"/>
    <w:rsid w:val="005A683D"/>
    <w:rsid w:val="005A6C13"/>
    <w:rsid w:val="005A6DB7"/>
    <w:rsid w:val="005B0119"/>
    <w:rsid w:val="005B1108"/>
    <w:rsid w:val="005B1133"/>
    <w:rsid w:val="005B11FC"/>
    <w:rsid w:val="005B19D9"/>
    <w:rsid w:val="005B1A14"/>
    <w:rsid w:val="005B1F1F"/>
    <w:rsid w:val="005B2215"/>
    <w:rsid w:val="005B27BD"/>
    <w:rsid w:val="005B2A08"/>
    <w:rsid w:val="005B2C13"/>
    <w:rsid w:val="005B2CA5"/>
    <w:rsid w:val="005B2ED7"/>
    <w:rsid w:val="005B3CA9"/>
    <w:rsid w:val="005B4856"/>
    <w:rsid w:val="005B4ACD"/>
    <w:rsid w:val="005B4FEA"/>
    <w:rsid w:val="005B4FED"/>
    <w:rsid w:val="005B53DB"/>
    <w:rsid w:val="005B5A1A"/>
    <w:rsid w:val="005B7AC4"/>
    <w:rsid w:val="005C0763"/>
    <w:rsid w:val="005C0B3C"/>
    <w:rsid w:val="005C0D16"/>
    <w:rsid w:val="005C0E6B"/>
    <w:rsid w:val="005C1268"/>
    <w:rsid w:val="005C1546"/>
    <w:rsid w:val="005C2176"/>
    <w:rsid w:val="005C221A"/>
    <w:rsid w:val="005C362A"/>
    <w:rsid w:val="005C38BE"/>
    <w:rsid w:val="005C3952"/>
    <w:rsid w:val="005C3C21"/>
    <w:rsid w:val="005C4283"/>
    <w:rsid w:val="005C4622"/>
    <w:rsid w:val="005C4BBC"/>
    <w:rsid w:val="005C5728"/>
    <w:rsid w:val="005C57DB"/>
    <w:rsid w:val="005C64AC"/>
    <w:rsid w:val="005C7079"/>
    <w:rsid w:val="005C75B7"/>
    <w:rsid w:val="005C7801"/>
    <w:rsid w:val="005C785D"/>
    <w:rsid w:val="005C7EE5"/>
    <w:rsid w:val="005C7F39"/>
    <w:rsid w:val="005D0442"/>
    <w:rsid w:val="005D0750"/>
    <w:rsid w:val="005D11B0"/>
    <w:rsid w:val="005D152A"/>
    <w:rsid w:val="005D2465"/>
    <w:rsid w:val="005D27E5"/>
    <w:rsid w:val="005D2C9F"/>
    <w:rsid w:val="005D32C5"/>
    <w:rsid w:val="005D3C96"/>
    <w:rsid w:val="005D4430"/>
    <w:rsid w:val="005D5098"/>
    <w:rsid w:val="005D51F5"/>
    <w:rsid w:val="005D52FE"/>
    <w:rsid w:val="005D5585"/>
    <w:rsid w:val="005D561E"/>
    <w:rsid w:val="005D57C5"/>
    <w:rsid w:val="005D5B59"/>
    <w:rsid w:val="005D5D44"/>
    <w:rsid w:val="005E0309"/>
    <w:rsid w:val="005E0C84"/>
    <w:rsid w:val="005E0DC0"/>
    <w:rsid w:val="005E108C"/>
    <w:rsid w:val="005E1110"/>
    <w:rsid w:val="005E2377"/>
    <w:rsid w:val="005E2808"/>
    <w:rsid w:val="005E29AC"/>
    <w:rsid w:val="005E2EF0"/>
    <w:rsid w:val="005E350B"/>
    <w:rsid w:val="005E3511"/>
    <w:rsid w:val="005E384E"/>
    <w:rsid w:val="005E40EB"/>
    <w:rsid w:val="005E4507"/>
    <w:rsid w:val="005E4F22"/>
    <w:rsid w:val="005E5D33"/>
    <w:rsid w:val="005E5FFF"/>
    <w:rsid w:val="005E6818"/>
    <w:rsid w:val="005E6A6B"/>
    <w:rsid w:val="005E6BA2"/>
    <w:rsid w:val="005E6BB1"/>
    <w:rsid w:val="005E6BF9"/>
    <w:rsid w:val="005E7200"/>
    <w:rsid w:val="005E7BA1"/>
    <w:rsid w:val="005F0BF9"/>
    <w:rsid w:val="005F0C35"/>
    <w:rsid w:val="005F0E34"/>
    <w:rsid w:val="005F114C"/>
    <w:rsid w:val="005F13EE"/>
    <w:rsid w:val="005F14E3"/>
    <w:rsid w:val="005F1658"/>
    <w:rsid w:val="005F1BC2"/>
    <w:rsid w:val="005F2B4D"/>
    <w:rsid w:val="005F3A36"/>
    <w:rsid w:val="005F3AEF"/>
    <w:rsid w:val="005F3D56"/>
    <w:rsid w:val="005F43DF"/>
    <w:rsid w:val="005F460A"/>
    <w:rsid w:val="005F4941"/>
    <w:rsid w:val="005F4A8A"/>
    <w:rsid w:val="005F52B5"/>
    <w:rsid w:val="005F6444"/>
    <w:rsid w:val="005F6916"/>
    <w:rsid w:val="005F6973"/>
    <w:rsid w:val="005F7A55"/>
    <w:rsid w:val="00600005"/>
    <w:rsid w:val="00600B5D"/>
    <w:rsid w:val="00600FC0"/>
    <w:rsid w:val="006010CC"/>
    <w:rsid w:val="0060141D"/>
    <w:rsid w:val="00601683"/>
    <w:rsid w:val="006020EF"/>
    <w:rsid w:val="0060223B"/>
    <w:rsid w:val="006022C0"/>
    <w:rsid w:val="00602609"/>
    <w:rsid w:val="00603343"/>
    <w:rsid w:val="00603EC7"/>
    <w:rsid w:val="00604369"/>
    <w:rsid w:val="006047E2"/>
    <w:rsid w:val="0060556C"/>
    <w:rsid w:val="00605BBD"/>
    <w:rsid w:val="006062FA"/>
    <w:rsid w:val="006065E5"/>
    <w:rsid w:val="00607570"/>
    <w:rsid w:val="0061022B"/>
    <w:rsid w:val="00610A63"/>
    <w:rsid w:val="00611279"/>
    <w:rsid w:val="00611374"/>
    <w:rsid w:val="006114A6"/>
    <w:rsid w:val="00611650"/>
    <w:rsid w:val="00611B4B"/>
    <w:rsid w:val="00612C83"/>
    <w:rsid w:val="00613156"/>
    <w:rsid w:val="006134D6"/>
    <w:rsid w:val="00613B27"/>
    <w:rsid w:val="00614067"/>
    <w:rsid w:val="00614CE7"/>
    <w:rsid w:val="00615D85"/>
    <w:rsid w:val="00615E04"/>
    <w:rsid w:val="00616D69"/>
    <w:rsid w:val="00617138"/>
    <w:rsid w:val="00617A0A"/>
    <w:rsid w:val="00620B30"/>
    <w:rsid w:val="00620E6C"/>
    <w:rsid w:val="006212A4"/>
    <w:rsid w:val="0062132E"/>
    <w:rsid w:val="00621D57"/>
    <w:rsid w:val="00621DC9"/>
    <w:rsid w:val="00622179"/>
    <w:rsid w:val="00623802"/>
    <w:rsid w:val="00623F9D"/>
    <w:rsid w:val="00623FBF"/>
    <w:rsid w:val="00624624"/>
    <w:rsid w:val="00624B10"/>
    <w:rsid w:val="006251CF"/>
    <w:rsid w:val="0062521E"/>
    <w:rsid w:val="00625436"/>
    <w:rsid w:val="0062597D"/>
    <w:rsid w:val="00625C5D"/>
    <w:rsid w:val="00625DBE"/>
    <w:rsid w:val="006264D8"/>
    <w:rsid w:val="00626FF5"/>
    <w:rsid w:val="00627095"/>
    <w:rsid w:val="00627A78"/>
    <w:rsid w:val="0063061C"/>
    <w:rsid w:val="00631F40"/>
    <w:rsid w:val="00632488"/>
    <w:rsid w:val="006324E6"/>
    <w:rsid w:val="00632545"/>
    <w:rsid w:val="006325D5"/>
    <w:rsid w:val="00632859"/>
    <w:rsid w:val="00633EB8"/>
    <w:rsid w:val="00633FEE"/>
    <w:rsid w:val="0063492A"/>
    <w:rsid w:val="006352A7"/>
    <w:rsid w:val="00635B11"/>
    <w:rsid w:val="006371AC"/>
    <w:rsid w:val="00637248"/>
    <w:rsid w:val="00640168"/>
    <w:rsid w:val="00640458"/>
    <w:rsid w:val="006405DF"/>
    <w:rsid w:val="00640BE0"/>
    <w:rsid w:val="00642453"/>
    <w:rsid w:val="0064380A"/>
    <w:rsid w:val="00643F1F"/>
    <w:rsid w:val="00644004"/>
    <w:rsid w:val="00644AC7"/>
    <w:rsid w:val="00645148"/>
    <w:rsid w:val="00645225"/>
    <w:rsid w:val="00645730"/>
    <w:rsid w:val="00646EF2"/>
    <w:rsid w:val="006470A4"/>
    <w:rsid w:val="006475F0"/>
    <w:rsid w:val="00647811"/>
    <w:rsid w:val="00650743"/>
    <w:rsid w:val="00651070"/>
    <w:rsid w:val="00651BA4"/>
    <w:rsid w:val="00651DCE"/>
    <w:rsid w:val="00652665"/>
    <w:rsid w:val="0065295B"/>
    <w:rsid w:val="0065318E"/>
    <w:rsid w:val="006531A7"/>
    <w:rsid w:val="0065404C"/>
    <w:rsid w:val="0065406D"/>
    <w:rsid w:val="0065429A"/>
    <w:rsid w:val="0065492E"/>
    <w:rsid w:val="006552D9"/>
    <w:rsid w:val="00657D9C"/>
    <w:rsid w:val="00660918"/>
    <w:rsid w:val="00661422"/>
    <w:rsid w:val="0066158A"/>
    <w:rsid w:val="00661CC8"/>
    <w:rsid w:val="006620D0"/>
    <w:rsid w:val="00662793"/>
    <w:rsid w:val="006631E3"/>
    <w:rsid w:val="00663C49"/>
    <w:rsid w:val="006644BC"/>
    <w:rsid w:val="006647A9"/>
    <w:rsid w:val="00664EDC"/>
    <w:rsid w:val="00664FA9"/>
    <w:rsid w:val="006659AE"/>
    <w:rsid w:val="006664D4"/>
    <w:rsid w:val="00666664"/>
    <w:rsid w:val="00666D61"/>
    <w:rsid w:val="00667110"/>
    <w:rsid w:val="006672B7"/>
    <w:rsid w:val="00667346"/>
    <w:rsid w:val="006701E2"/>
    <w:rsid w:val="00670338"/>
    <w:rsid w:val="0067076C"/>
    <w:rsid w:val="00670C2C"/>
    <w:rsid w:val="00670DE0"/>
    <w:rsid w:val="006726E0"/>
    <w:rsid w:val="006730CF"/>
    <w:rsid w:val="00673126"/>
    <w:rsid w:val="00673256"/>
    <w:rsid w:val="00673823"/>
    <w:rsid w:val="0067383E"/>
    <w:rsid w:val="00674381"/>
    <w:rsid w:val="0067455B"/>
    <w:rsid w:val="0067470F"/>
    <w:rsid w:val="006749AC"/>
    <w:rsid w:val="0067512E"/>
    <w:rsid w:val="00675195"/>
    <w:rsid w:val="00675436"/>
    <w:rsid w:val="00675A87"/>
    <w:rsid w:val="00675CA7"/>
    <w:rsid w:val="00675FCE"/>
    <w:rsid w:val="006764A5"/>
    <w:rsid w:val="00676A46"/>
    <w:rsid w:val="00676BB0"/>
    <w:rsid w:val="0067757D"/>
    <w:rsid w:val="006778D6"/>
    <w:rsid w:val="00680472"/>
    <w:rsid w:val="00680AD3"/>
    <w:rsid w:val="00681BDA"/>
    <w:rsid w:val="00681C00"/>
    <w:rsid w:val="00681DFD"/>
    <w:rsid w:val="00681F02"/>
    <w:rsid w:val="00682333"/>
    <w:rsid w:val="00682604"/>
    <w:rsid w:val="00682C45"/>
    <w:rsid w:val="00682CB8"/>
    <w:rsid w:val="0068310C"/>
    <w:rsid w:val="00683A15"/>
    <w:rsid w:val="00684038"/>
    <w:rsid w:val="00684084"/>
    <w:rsid w:val="00684166"/>
    <w:rsid w:val="00684B9E"/>
    <w:rsid w:val="00684D67"/>
    <w:rsid w:val="0068526C"/>
    <w:rsid w:val="006856F3"/>
    <w:rsid w:val="00685F9B"/>
    <w:rsid w:val="00687E92"/>
    <w:rsid w:val="00690494"/>
    <w:rsid w:val="00690AF2"/>
    <w:rsid w:val="0069167B"/>
    <w:rsid w:val="00691DE4"/>
    <w:rsid w:val="00691E5D"/>
    <w:rsid w:val="00692057"/>
    <w:rsid w:val="0069237B"/>
    <w:rsid w:val="00692D33"/>
    <w:rsid w:val="0069393D"/>
    <w:rsid w:val="00693C39"/>
    <w:rsid w:val="00694501"/>
    <w:rsid w:val="0069498F"/>
    <w:rsid w:val="00694BA3"/>
    <w:rsid w:val="00695017"/>
    <w:rsid w:val="00695F2A"/>
    <w:rsid w:val="006961C5"/>
    <w:rsid w:val="00696B6E"/>
    <w:rsid w:val="00697560"/>
    <w:rsid w:val="006976DA"/>
    <w:rsid w:val="0069792D"/>
    <w:rsid w:val="006A0021"/>
    <w:rsid w:val="006A07CD"/>
    <w:rsid w:val="006A0ABF"/>
    <w:rsid w:val="006A0E2A"/>
    <w:rsid w:val="006A0E71"/>
    <w:rsid w:val="006A11C9"/>
    <w:rsid w:val="006A2517"/>
    <w:rsid w:val="006A3412"/>
    <w:rsid w:val="006A39CE"/>
    <w:rsid w:val="006A3F92"/>
    <w:rsid w:val="006A5889"/>
    <w:rsid w:val="006A644C"/>
    <w:rsid w:val="006A69E4"/>
    <w:rsid w:val="006A7045"/>
    <w:rsid w:val="006A730F"/>
    <w:rsid w:val="006A79C1"/>
    <w:rsid w:val="006B01BA"/>
    <w:rsid w:val="006B1034"/>
    <w:rsid w:val="006B1449"/>
    <w:rsid w:val="006B2815"/>
    <w:rsid w:val="006B327E"/>
    <w:rsid w:val="006B38E4"/>
    <w:rsid w:val="006B53A9"/>
    <w:rsid w:val="006B5501"/>
    <w:rsid w:val="006B573D"/>
    <w:rsid w:val="006B5AC7"/>
    <w:rsid w:val="006B5FAF"/>
    <w:rsid w:val="006B675C"/>
    <w:rsid w:val="006B69AD"/>
    <w:rsid w:val="006B6C81"/>
    <w:rsid w:val="006B74A5"/>
    <w:rsid w:val="006B7567"/>
    <w:rsid w:val="006C0325"/>
    <w:rsid w:val="006C18D4"/>
    <w:rsid w:val="006C1CD5"/>
    <w:rsid w:val="006C1F74"/>
    <w:rsid w:val="006C2188"/>
    <w:rsid w:val="006C2B51"/>
    <w:rsid w:val="006C324A"/>
    <w:rsid w:val="006C3283"/>
    <w:rsid w:val="006C347F"/>
    <w:rsid w:val="006C34E5"/>
    <w:rsid w:val="006C35C2"/>
    <w:rsid w:val="006C365B"/>
    <w:rsid w:val="006C42A1"/>
    <w:rsid w:val="006C4460"/>
    <w:rsid w:val="006C4A11"/>
    <w:rsid w:val="006C4CF8"/>
    <w:rsid w:val="006C505C"/>
    <w:rsid w:val="006C62C4"/>
    <w:rsid w:val="006C645E"/>
    <w:rsid w:val="006C6E5F"/>
    <w:rsid w:val="006D024B"/>
    <w:rsid w:val="006D0FF7"/>
    <w:rsid w:val="006D23D2"/>
    <w:rsid w:val="006D243D"/>
    <w:rsid w:val="006D253B"/>
    <w:rsid w:val="006D2C00"/>
    <w:rsid w:val="006D4762"/>
    <w:rsid w:val="006D4919"/>
    <w:rsid w:val="006D4973"/>
    <w:rsid w:val="006D5C5A"/>
    <w:rsid w:val="006D6073"/>
    <w:rsid w:val="006D6266"/>
    <w:rsid w:val="006D729B"/>
    <w:rsid w:val="006D7A66"/>
    <w:rsid w:val="006E055E"/>
    <w:rsid w:val="006E0795"/>
    <w:rsid w:val="006E0CEF"/>
    <w:rsid w:val="006E0E6C"/>
    <w:rsid w:val="006E1030"/>
    <w:rsid w:val="006E129E"/>
    <w:rsid w:val="006E1EE2"/>
    <w:rsid w:val="006E2CA5"/>
    <w:rsid w:val="006E39B1"/>
    <w:rsid w:val="006E4108"/>
    <w:rsid w:val="006E5041"/>
    <w:rsid w:val="006E6687"/>
    <w:rsid w:val="006E6A72"/>
    <w:rsid w:val="006E6BF7"/>
    <w:rsid w:val="006E7597"/>
    <w:rsid w:val="006E7F5D"/>
    <w:rsid w:val="006F08ED"/>
    <w:rsid w:val="006F0A27"/>
    <w:rsid w:val="006F12C4"/>
    <w:rsid w:val="006F2587"/>
    <w:rsid w:val="006F2FDC"/>
    <w:rsid w:val="006F3204"/>
    <w:rsid w:val="006F3637"/>
    <w:rsid w:val="006F37D9"/>
    <w:rsid w:val="006F3D8B"/>
    <w:rsid w:val="006F4409"/>
    <w:rsid w:val="006F4CCF"/>
    <w:rsid w:val="006F4E59"/>
    <w:rsid w:val="006F4F97"/>
    <w:rsid w:val="006F6119"/>
    <w:rsid w:val="006F630B"/>
    <w:rsid w:val="006F6E18"/>
    <w:rsid w:val="006F78AA"/>
    <w:rsid w:val="006F7909"/>
    <w:rsid w:val="006F7CDE"/>
    <w:rsid w:val="007002DB"/>
    <w:rsid w:val="0070031F"/>
    <w:rsid w:val="00700796"/>
    <w:rsid w:val="00700AF7"/>
    <w:rsid w:val="007010AF"/>
    <w:rsid w:val="0070126D"/>
    <w:rsid w:val="00702957"/>
    <w:rsid w:val="00702959"/>
    <w:rsid w:val="00702D7C"/>
    <w:rsid w:val="00703BB1"/>
    <w:rsid w:val="0070404B"/>
    <w:rsid w:val="007042D7"/>
    <w:rsid w:val="007044CB"/>
    <w:rsid w:val="00704933"/>
    <w:rsid w:val="00704AEB"/>
    <w:rsid w:val="00704D31"/>
    <w:rsid w:val="0070569C"/>
    <w:rsid w:val="00706660"/>
    <w:rsid w:val="00706725"/>
    <w:rsid w:val="0070673C"/>
    <w:rsid w:val="00706F60"/>
    <w:rsid w:val="00707599"/>
    <w:rsid w:val="0070763A"/>
    <w:rsid w:val="00707BD7"/>
    <w:rsid w:val="007103C9"/>
    <w:rsid w:val="00710ABF"/>
    <w:rsid w:val="00711079"/>
    <w:rsid w:val="00711D57"/>
    <w:rsid w:val="007124D9"/>
    <w:rsid w:val="00713F7A"/>
    <w:rsid w:val="00714246"/>
    <w:rsid w:val="00714338"/>
    <w:rsid w:val="00714FD2"/>
    <w:rsid w:val="007155A4"/>
    <w:rsid w:val="007155D1"/>
    <w:rsid w:val="00716462"/>
    <w:rsid w:val="0071718C"/>
    <w:rsid w:val="00717C5D"/>
    <w:rsid w:val="007202B0"/>
    <w:rsid w:val="007203A6"/>
    <w:rsid w:val="00720AB6"/>
    <w:rsid w:val="00720AE7"/>
    <w:rsid w:val="007210C3"/>
    <w:rsid w:val="00722087"/>
    <w:rsid w:val="00722224"/>
    <w:rsid w:val="007230EE"/>
    <w:rsid w:val="007246A2"/>
    <w:rsid w:val="007248BD"/>
    <w:rsid w:val="00725AB4"/>
    <w:rsid w:val="00725C76"/>
    <w:rsid w:val="00725F3D"/>
    <w:rsid w:val="00726449"/>
    <w:rsid w:val="007271AD"/>
    <w:rsid w:val="00730155"/>
    <w:rsid w:val="007304EE"/>
    <w:rsid w:val="007305CD"/>
    <w:rsid w:val="00731627"/>
    <w:rsid w:val="00731F89"/>
    <w:rsid w:val="00732965"/>
    <w:rsid w:val="00732CFE"/>
    <w:rsid w:val="0073317C"/>
    <w:rsid w:val="007340C2"/>
    <w:rsid w:val="00734F08"/>
    <w:rsid w:val="0073539A"/>
    <w:rsid w:val="00735F6C"/>
    <w:rsid w:val="00736A48"/>
    <w:rsid w:val="00736CFD"/>
    <w:rsid w:val="00736D72"/>
    <w:rsid w:val="00736ECE"/>
    <w:rsid w:val="00736F55"/>
    <w:rsid w:val="00737164"/>
    <w:rsid w:val="00737AFE"/>
    <w:rsid w:val="00737EA5"/>
    <w:rsid w:val="00740942"/>
    <w:rsid w:val="00740A2A"/>
    <w:rsid w:val="00741539"/>
    <w:rsid w:val="00742636"/>
    <w:rsid w:val="00742881"/>
    <w:rsid w:val="00742A9A"/>
    <w:rsid w:val="00742F34"/>
    <w:rsid w:val="007433D5"/>
    <w:rsid w:val="007435B5"/>
    <w:rsid w:val="00743B5D"/>
    <w:rsid w:val="00744128"/>
    <w:rsid w:val="00745576"/>
    <w:rsid w:val="0074585A"/>
    <w:rsid w:val="00745E39"/>
    <w:rsid w:val="00746BCF"/>
    <w:rsid w:val="007473DD"/>
    <w:rsid w:val="007478E0"/>
    <w:rsid w:val="00747B28"/>
    <w:rsid w:val="00747F2D"/>
    <w:rsid w:val="0075038C"/>
    <w:rsid w:val="00750BE5"/>
    <w:rsid w:val="00750C9E"/>
    <w:rsid w:val="007512FA"/>
    <w:rsid w:val="007513D9"/>
    <w:rsid w:val="007514A3"/>
    <w:rsid w:val="007515B3"/>
    <w:rsid w:val="007521E9"/>
    <w:rsid w:val="007522BE"/>
    <w:rsid w:val="0075240D"/>
    <w:rsid w:val="00752C10"/>
    <w:rsid w:val="007536B4"/>
    <w:rsid w:val="00754711"/>
    <w:rsid w:val="00754B6E"/>
    <w:rsid w:val="007551D4"/>
    <w:rsid w:val="007554B0"/>
    <w:rsid w:val="007578B1"/>
    <w:rsid w:val="00757CBA"/>
    <w:rsid w:val="00757E52"/>
    <w:rsid w:val="0076039F"/>
    <w:rsid w:val="00760C9F"/>
    <w:rsid w:val="007612FB"/>
    <w:rsid w:val="00761DDC"/>
    <w:rsid w:val="00762513"/>
    <w:rsid w:val="00762548"/>
    <w:rsid w:val="0076311E"/>
    <w:rsid w:val="00763194"/>
    <w:rsid w:val="007631E9"/>
    <w:rsid w:val="0076418A"/>
    <w:rsid w:val="0076419D"/>
    <w:rsid w:val="007642CB"/>
    <w:rsid w:val="00764904"/>
    <w:rsid w:val="00765226"/>
    <w:rsid w:val="00765520"/>
    <w:rsid w:val="0076553E"/>
    <w:rsid w:val="0076567E"/>
    <w:rsid w:val="00766879"/>
    <w:rsid w:val="00766B98"/>
    <w:rsid w:val="007673C7"/>
    <w:rsid w:val="00767CC0"/>
    <w:rsid w:val="00767EE6"/>
    <w:rsid w:val="00770F29"/>
    <w:rsid w:val="007713DD"/>
    <w:rsid w:val="007724ED"/>
    <w:rsid w:val="00772B8E"/>
    <w:rsid w:val="00773A6C"/>
    <w:rsid w:val="00773DC2"/>
    <w:rsid w:val="00773DF8"/>
    <w:rsid w:val="007740D5"/>
    <w:rsid w:val="007742FE"/>
    <w:rsid w:val="00774873"/>
    <w:rsid w:val="00774DFB"/>
    <w:rsid w:val="00776047"/>
    <w:rsid w:val="0077635B"/>
    <w:rsid w:val="0077660A"/>
    <w:rsid w:val="007768FA"/>
    <w:rsid w:val="00777549"/>
    <w:rsid w:val="0078001A"/>
    <w:rsid w:val="007804C7"/>
    <w:rsid w:val="00780BC3"/>
    <w:rsid w:val="00780EEC"/>
    <w:rsid w:val="00781E0C"/>
    <w:rsid w:val="007820C9"/>
    <w:rsid w:val="00782244"/>
    <w:rsid w:val="007830A3"/>
    <w:rsid w:val="00783E9A"/>
    <w:rsid w:val="007848A7"/>
    <w:rsid w:val="0078549F"/>
    <w:rsid w:val="00785EFF"/>
    <w:rsid w:val="0078636B"/>
    <w:rsid w:val="00787652"/>
    <w:rsid w:val="00787A2C"/>
    <w:rsid w:val="007905E1"/>
    <w:rsid w:val="00790689"/>
    <w:rsid w:val="00790BEF"/>
    <w:rsid w:val="007911C3"/>
    <w:rsid w:val="00791919"/>
    <w:rsid w:val="0079197D"/>
    <w:rsid w:val="00791B1A"/>
    <w:rsid w:val="00791BFC"/>
    <w:rsid w:val="00792077"/>
    <w:rsid w:val="00792124"/>
    <w:rsid w:val="007929AB"/>
    <w:rsid w:val="007929EC"/>
    <w:rsid w:val="00792B5B"/>
    <w:rsid w:val="00793126"/>
    <w:rsid w:val="0079312B"/>
    <w:rsid w:val="00793F1F"/>
    <w:rsid w:val="0079416A"/>
    <w:rsid w:val="007947CC"/>
    <w:rsid w:val="00794847"/>
    <w:rsid w:val="00794881"/>
    <w:rsid w:val="00794C2B"/>
    <w:rsid w:val="00795162"/>
    <w:rsid w:val="00795852"/>
    <w:rsid w:val="007962DF"/>
    <w:rsid w:val="00796905"/>
    <w:rsid w:val="00796DB9"/>
    <w:rsid w:val="0079711A"/>
    <w:rsid w:val="00797132"/>
    <w:rsid w:val="00797605"/>
    <w:rsid w:val="00797950"/>
    <w:rsid w:val="007A0004"/>
    <w:rsid w:val="007A0294"/>
    <w:rsid w:val="007A095F"/>
    <w:rsid w:val="007A0994"/>
    <w:rsid w:val="007A0BE0"/>
    <w:rsid w:val="007A1269"/>
    <w:rsid w:val="007A251E"/>
    <w:rsid w:val="007A268A"/>
    <w:rsid w:val="007A2F43"/>
    <w:rsid w:val="007A2F71"/>
    <w:rsid w:val="007A2FA2"/>
    <w:rsid w:val="007A329B"/>
    <w:rsid w:val="007A36B4"/>
    <w:rsid w:val="007A3F3A"/>
    <w:rsid w:val="007A455D"/>
    <w:rsid w:val="007A474A"/>
    <w:rsid w:val="007A4FF7"/>
    <w:rsid w:val="007A5A02"/>
    <w:rsid w:val="007A5FEE"/>
    <w:rsid w:val="007A6388"/>
    <w:rsid w:val="007A6F89"/>
    <w:rsid w:val="007A77BB"/>
    <w:rsid w:val="007A7B91"/>
    <w:rsid w:val="007B048F"/>
    <w:rsid w:val="007B0534"/>
    <w:rsid w:val="007B0906"/>
    <w:rsid w:val="007B098D"/>
    <w:rsid w:val="007B0C60"/>
    <w:rsid w:val="007B15F4"/>
    <w:rsid w:val="007B1679"/>
    <w:rsid w:val="007B1C2B"/>
    <w:rsid w:val="007B202B"/>
    <w:rsid w:val="007B2B34"/>
    <w:rsid w:val="007B2E63"/>
    <w:rsid w:val="007B4BF7"/>
    <w:rsid w:val="007B516D"/>
    <w:rsid w:val="007B5E5D"/>
    <w:rsid w:val="007B6414"/>
    <w:rsid w:val="007B6772"/>
    <w:rsid w:val="007B6AC6"/>
    <w:rsid w:val="007B727D"/>
    <w:rsid w:val="007B781B"/>
    <w:rsid w:val="007B7A42"/>
    <w:rsid w:val="007B7D81"/>
    <w:rsid w:val="007C01F0"/>
    <w:rsid w:val="007C021A"/>
    <w:rsid w:val="007C07F2"/>
    <w:rsid w:val="007C0BB5"/>
    <w:rsid w:val="007C1FD7"/>
    <w:rsid w:val="007C2471"/>
    <w:rsid w:val="007C2500"/>
    <w:rsid w:val="007C25FB"/>
    <w:rsid w:val="007C3B19"/>
    <w:rsid w:val="007C49A1"/>
    <w:rsid w:val="007C4D8A"/>
    <w:rsid w:val="007C5142"/>
    <w:rsid w:val="007C51CD"/>
    <w:rsid w:val="007C520A"/>
    <w:rsid w:val="007C562B"/>
    <w:rsid w:val="007C6B6F"/>
    <w:rsid w:val="007D025A"/>
    <w:rsid w:val="007D086E"/>
    <w:rsid w:val="007D099B"/>
    <w:rsid w:val="007D0F6C"/>
    <w:rsid w:val="007D2B50"/>
    <w:rsid w:val="007D3688"/>
    <w:rsid w:val="007D3931"/>
    <w:rsid w:val="007D3B67"/>
    <w:rsid w:val="007D4A7A"/>
    <w:rsid w:val="007D4A88"/>
    <w:rsid w:val="007D5362"/>
    <w:rsid w:val="007D5F66"/>
    <w:rsid w:val="007D6FCD"/>
    <w:rsid w:val="007D706B"/>
    <w:rsid w:val="007E09AC"/>
    <w:rsid w:val="007E1442"/>
    <w:rsid w:val="007E24ED"/>
    <w:rsid w:val="007E41FC"/>
    <w:rsid w:val="007E436B"/>
    <w:rsid w:val="007E4C43"/>
    <w:rsid w:val="007E4DE4"/>
    <w:rsid w:val="007E53AE"/>
    <w:rsid w:val="007E5AC5"/>
    <w:rsid w:val="007E5D1E"/>
    <w:rsid w:val="007E63B3"/>
    <w:rsid w:val="007E6EF2"/>
    <w:rsid w:val="007F0038"/>
    <w:rsid w:val="007F090E"/>
    <w:rsid w:val="007F11B3"/>
    <w:rsid w:val="007F1E4B"/>
    <w:rsid w:val="007F1E6E"/>
    <w:rsid w:val="007F2112"/>
    <w:rsid w:val="007F21F9"/>
    <w:rsid w:val="007F225F"/>
    <w:rsid w:val="007F2946"/>
    <w:rsid w:val="007F38A4"/>
    <w:rsid w:val="007F3E20"/>
    <w:rsid w:val="007F3FBC"/>
    <w:rsid w:val="007F4862"/>
    <w:rsid w:val="007F6CA9"/>
    <w:rsid w:val="007F6E70"/>
    <w:rsid w:val="007F6EB7"/>
    <w:rsid w:val="007F6EFC"/>
    <w:rsid w:val="007F76F3"/>
    <w:rsid w:val="007F7B7C"/>
    <w:rsid w:val="007F7D75"/>
    <w:rsid w:val="007F7E32"/>
    <w:rsid w:val="00800306"/>
    <w:rsid w:val="008008CF"/>
    <w:rsid w:val="00800C54"/>
    <w:rsid w:val="00800FA6"/>
    <w:rsid w:val="00801E7C"/>
    <w:rsid w:val="00801E9D"/>
    <w:rsid w:val="0080326D"/>
    <w:rsid w:val="008034F5"/>
    <w:rsid w:val="008040A5"/>
    <w:rsid w:val="008041ED"/>
    <w:rsid w:val="00804B70"/>
    <w:rsid w:val="00804C27"/>
    <w:rsid w:val="00804F2C"/>
    <w:rsid w:val="00805FAF"/>
    <w:rsid w:val="008060A0"/>
    <w:rsid w:val="00806C71"/>
    <w:rsid w:val="008071AE"/>
    <w:rsid w:val="00807B6E"/>
    <w:rsid w:val="00810204"/>
    <w:rsid w:val="0081089E"/>
    <w:rsid w:val="008112A0"/>
    <w:rsid w:val="0081313A"/>
    <w:rsid w:val="00813825"/>
    <w:rsid w:val="008143E1"/>
    <w:rsid w:val="008145F9"/>
    <w:rsid w:val="0081478E"/>
    <w:rsid w:val="00814AC3"/>
    <w:rsid w:val="00814BCA"/>
    <w:rsid w:val="008150E1"/>
    <w:rsid w:val="00815C6C"/>
    <w:rsid w:val="00815F1D"/>
    <w:rsid w:val="0081610C"/>
    <w:rsid w:val="0081611E"/>
    <w:rsid w:val="008161CC"/>
    <w:rsid w:val="008162AF"/>
    <w:rsid w:val="00816643"/>
    <w:rsid w:val="00816D05"/>
    <w:rsid w:val="00817104"/>
    <w:rsid w:val="00817DE3"/>
    <w:rsid w:val="00817F49"/>
    <w:rsid w:val="008204D7"/>
    <w:rsid w:val="00820E30"/>
    <w:rsid w:val="00821B58"/>
    <w:rsid w:val="0082256B"/>
    <w:rsid w:val="00823086"/>
    <w:rsid w:val="0082344F"/>
    <w:rsid w:val="0082390A"/>
    <w:rsid w:val="00823F60"/>
    <w:rsid w:val="00824204"/>
    <w:rsid w:val="00824427"/>
    <w:rsid w:val="00825B5A"/>
    <w:rsid w:val="00825BA6"/>
    <w:rsid w:val="00825C24"/>
    <w:rsid w:val="008263B2"/>
    <w:rsid w:val="008264E2"/>
    <w:rsid w:val="0082679B"/>
    <w:rsid w:val="0082698E"/>
    <w:rsid w:val="00826C35"/>
    <w:rsid w:val="0082783B"/>
    <w:rsid w:val="00827A4B"/>
    <w:rsid w:val="00827F25"/>
    <w:rsid w:val="00830436"/>
    <w:rsid w:val="008307B9"/>
    <w:rsid w:val="00830F28"/>
    <w:rsid w:val="0083163F"/>
    <w:rsid w:val="008316AD"/>
    <w:rsid w:val="0083177A"/>
    <w:rsid w:val="00831880"/>
    <w:rsid w:val="00831E32"/>
    <w:rsid w:val="00832277"/>
    <w:rsid w:val="008322FC"/>
    <w:rsid w:val="00833EA4"/>
    <w:rsid w:val="00833FBE"/>
    <w:rsid w:val="00834162"/>
    <w:rsid w:val="00834974"/>
    <w:rsid w:val="00835F95"/>
    <w:rsid w:val="00836765"/>
    <w:rsid w:val="00836A7E"/>
    <w:rsid w:val="00837786"/>
    <w:rsid w:val="008378DD"/>
    <w:rsid w:val="00837CFF"/>
    <w:rsid w:val="00840DF1"/>
    <w:rsid w:val="00841C4C"/>
    <w:rsid w:val="00842111"/>
    <w:rsid w:val="00842960"/>
    <w:rsid w:val="00842A4D"/>
    <w:rsid w:val="00842B54"/>
    <w:rsid w:val="00843002"/>
    <w:rsid w:val="0084374B"/>
    <w:rsid w:val="00843B5F"/>
    <w:rsid w:val="0084480F"/>
    <w:rsid w:val="0084505D"/>
    <w:rsid w:val="008451E2"/>
    <w:rsid w:val="00845ACD"/>
    <w:rsid w:val="00845BBD"/>
    <w:rsid w:val="008460EF"/>
    <w:rsid w:val="008465DA"/>
    <w:rsid w:val="00846676"/>
    <w:rsid w:val="008466EA"/>
    <w:rsid w:val="00846D9A"/>
    <w:rsid w:val="0085011D"/>
    <w:rsid w:val="008503F5"/>
    <w:rsid w:val="00850743"/>
    <w:rsid w:val="008511D1"/>
    <w:rsid w:val="00851985"/>
    <w:rsid w:val="008519C5"/>
    <w:rsid w:val="008519CF"/>
    <w:rsid w:val="00851FCD"/>
    <w:rsid w:val="00852AA7"/>
    <w:rsid w:val="00853AC0"/>
    <w:rsid w:val="00854A1A"/>
    <w:rsid w:val="0085555A"/>
    <w:rsid w:val="008572BC"/>
    <w:rsid w:val="00861F86"/>
    <w:rsid w:val="00862444"/>
    <w:rsid w:val="00862888"/>
    <w:rsid w:val="0086386A"/>
    <w:rsid w:val="00863B5E"/>
    <w:rsid w:val="00863B8C"/>
    <w:rsid w:val="008643D1"/>
    <w:rsid w:val="0086489A"/>
    <w:rsid w:val="00864C92"/>
    <w:rsid w:val="00865187"/>
    <w:rsid w:val="008659CD"/>
    <w:rsid w:val="00865A65"/>
    <w:rsid w:val="00865B30"/>
    <w:rsid w:val="00866D8B"/>
    <w:rsid w:val="00867317"/>
    <w:rsid w:val="00867553"/>
    <w:rsid w:val="00867624"/>
    <w:rsid w:val="00867675"/>
    <w:rsid w:val="00867A97"/>
    <w:rsid w:val="00867BA0"/>
    <w:rsid w:val="00867CA8"/>
    <w:rsid w:val="00867D0B"/>
    <w:rsid w:val="00870785"/>
    <w:rsid w:val="00871524"/>
    <w:rsid w:val="00872401"/>
    <w:rsid w:val="00872592"/>
    <w:rsid w:val="008737B1"/>
    <w:rsid w:val="00873EC1"/>
    <w:rsid w:val="00874018"/>
    <w:rsid w:val="00874E5B"/>
    <w:rsid w:val="00874F43"/>
    <w:rsid w:val="00875109"/>
    <w:rsid w:val="00875323"/>
    <w:rsid w:val="008755A7"/>
    <w:rsid w:val="008756F8"/>
    <w:rsid w:val="00875B10"/>
    <w:rsid w:val="008769E9"/>
    <w:rsid w:val="00876B4B"/>
    <w:rsid w:val="00876D71"/>
    <w:rsid w:val="00876D80"/>
    <w:rsid w:val="008772DD"/>
    <w:rsid w:val="0088007B"/>
    <w:rsid w:val="0088008D"/>
    <w:rsid w:val="00880C66"/>
    <w:rsid w:val="008815D9"/>
    <w:rsid w:val="00882021"/>
    <w:rsid w:val="008827CE"/>
    <w:rsid w:val="00883242"/>
    <w:rsid w:val="0088329E"/>
    <w:rsid w:val="00883A2F"/>
    <w:rsid w:val="00883A57"/>
    <w:rsid w:val="00883EDC"/>
    <w:rsid w:val="00883F38"/>
    <w:rsid w:val="00884328"/>
    <w:rsid w:val="008848AA"/>
    <w:rsid w:val="008848AB"/>
    <w:rsid w:val="00885439"/>
    <w:rsid w:val="00885573"/>
    <w:rsid w:val="00886F80"/>
    <w:rsid w:val="00887070"/>
    <w:rsid w:val="00887A9E"/>
    <w:rsid w:val="00887AC3"/>
    <w:rsid w:val="00887B6D"/>
    <w:rsid w:val="00890314"/>
    <w:rsid w:val="00890F0F"/>
    <w:rsid w:val="008916ED"/>
    <w:rsid w:val="00891F1B"/>
    <w:rsid w:val="0089245A"/>
    <w:rsid w:val="00893A5C"/>
    <w:rsid w:val="00893BED"/>
    <w:rsid w:val="00894F3E"/>
    <w:rsid w:val="008956B9"/>
    <w:rsid w:val="008964B9"/>
    <w:rsid w:val="00896AED"/>
    <w:rsid w:val="00896E31"/>
    <w:rsid w:val="00897A23"/>
    <w:rsid w:val="00897EA1"/>
    <w:rsid w:val="008A09D7"/>
    <w:rsid w:val="008A0AAC"/>
    <w:rsid w:val="008A1384"/>
    <w:rsid w:val="008A190E"/>
    <w:rsid w:val="008A19A2"/>
    <w:rsid w:val="008A19F0"/>
    <w:rsid w:val="008A1C18"/>
    <w:rsid w:val="008A2077"/>
    <w:rsid w:val="008A2F69"/>
    <w:rsid w:val="008A39A9"/>
    <w:rsid w:val="008A43FD"/>
    <w:rsid w:val="008A48B2"/>
    <w:rsid w:val="008A4998"/>
    <w:rsid w:val="008A4B98"/>
    <w:rsid w:val="008A504D"/>
    <w:rsid w:val="008A50E3"/>
    <w:rsid w:val="008A5136"/>
    <w:rsid w:val="008A5ED1"/>
    <w:rsid w:val="008A6459"/>
    <w:rsid w:val="008A6D3E"/>
    <w:rsid w:val="008A72C9"/>
    <w:rsid w:val="008A78A8"/>
    <w:rsid w:val="008B0780"/>
    <w:rsid w:val="008B0E68"/>
    <w:rsid w:val="008B0FA9"/>
    <w:rsid w:val="008B101A"/>
    <w:rsid w:val="008B1777"/>
    <w:rsid w:val="008B284B"/>
    <w:rsid w:val="008B2978"/>
    <w:rsid w:val="008B29DB"/>
    <w:rsid w:val="008B2E0E"/>
    <w:rsid w:val="008B2F60"/>
    <w:rsid w:val="008B35B7"/>
    <w:rsid w:val="008B397F"/>
    <w:rsid w:val="008B3A4F"/>
    <w:rsid w:val="008B3EF1"/>
    <w:rsid w:val="008B5293"/>
    <w:rsid w:val="008B5414"/>
    <w:rsid w:val="008B56A8"/>
    <w:rsid w:val="008B6096"/>
    <w:rsid w:val="008B62C8"/>
    <w:rsid w:val="008B645C"/>
    <w:rsid w:val="008B6FCA"/>
    <w:rsid w:val="008B7492"/>
    <w:rsid w:val="008B76E8"/>
    <w:rsid w:val="008B7714"/>
    <w:rsid w:val="008B7D10"/>
    <w:rsid w:val="008B7DFA"/>
    <w:rsid w:val="008C0427"/>
    <w:rsid w:val="008C046A"/>
    <w:rsid w:val="008C06B9"/>
    <w:rsid w:val="008C0821"/>
    <w:rsid w:val="008C21DA"/>
    <w:rsid w:val="008C2C50"/>
    <w:rsid w:val="008C34B5"/>
    <w:rsid w:val="008C3AFC"/>
    <w:rsid w:val="008C47BB"/>
    <w:rsid w:val="008C4959"/>
    <w:rsid w:val="008C4C42"/>
    <w:rsid w:val="008C4F08"/>
    <w:rsid w:val="008C4FD5"/>
    <w:rsid w:val="008C587E"/>
    <w:rsid w:val="008C5A14"/>
    <w:rsid w:val="008C5B10"/>
    <w:rsid w:val="008C5B2F"/>
    <w:rsid w:val="008C6213"/>
    <w:rsid w:val="008C6BCA"/>
    <w:rsid w:val="008C6F40"/>
    <w:rsid w:val="008C7013"/>
    <w:rsid w:val="008C7401"/>
    <w:rsid w:val="008D00DC"/>
    <w:rsid w:val="008D0391"/>
    <w:rsid w:val="008D10A4"/>
    <w:rsid w:val="008D1455"/>
    <w:rsid w:val="008D21C1"/>
    <w:rsid w:val="008D22AA"/>
    <w:rsid w:val="008D2921"/>
    <w:rsid w:val="008D2C83"/>
    <w:rsid w:val="008D3764"/>
    <w:rsid w:val="008D3769"/>
    <w:rsid w:val="008D3981"/>
    <w:rsid w:val="008D3FD4"/>
    <w:rsid w:val="008D4443"/>
    <w:rsid w:val="008D62A9"/>
    <w:rsid w:val="008D6488"/>
    <w:rsid w:val="008D6C5C"/>
    <w:rsid w:val="008D7AD5"/>
    <w:rsid w:val="008E16E6"/>
    <w:rsid w:val="008E1748"/>
    <w:rsid w:val="008E1E6E"/>
    <w:rsid w:val="008E2080"/>
    <w:rsid w:val="008E21A5"/>
    <w:rsid w:val="008E277F"/>
    <w:rsid w:val="008E307B"/>
    <w:rsid w:val="008E34E9"/>
    <w:rsid w:val="008E3DC8"/>
    <w:rsid w:val="008E3E97"/>
    <w:rsid w:val="008E4818"/>
    <w:rsid w:val="008E5172"/>
    <w:rsid w:val="008E59D0"/>
    <w:rsid w:val="008E5E96"/>
    <w:rsid w:val="008E6168"/>
    <w:rsid w:val="008E65FA"/>
    <w:rsid w:val="008E7DBA"/>
    <w:rsid w:val="008F0671"/>
    <w:rsid w:val="008F0AD9"/>
    <w:rsid w:val="008F218C"/>
    <w:rsid w:val="008F24A4"/>
    <w:rsid w:val="008F2B43"/>
    <w:rsid w:val="008F2B74"/>
    <w:rsid w:val="008F3498"/>
    <w:rsid w:val="008F3878"/>
    <w:rsid w:val="008F4209"/>
    <w:rsid w:val="008F4815"/>
    <w:rsid w:val="008F497E"/>
    <w:rsid w:val="008F4A6D"/>
    <w:rsid w:val="008F5879"/>
    <w:rsid w:val="008F5D21"/>
    <w:rsid w:val="008F617C"/>
    <w:rsid w:val="008F6C23"/>
    <w:rsid w:val="008F7169"/>
    <w:rsid w:val="008F7247"/>
    <w:rsid w:val="008F73C6"/>
    <w:rsid w:val="008F766D"/>
    <w:rsid w:val="008F77DF"/>
    <w:rsid w:val="00900693"/>
    <w:rsid w:val="00900896"/>
    <w:rsid w:val="00900958"/>
    <w:rsid w:val="009011A5"/>
    <w:rsid w:val="009013FF"/>
    <w:rsid w:val="009042B7"/>
    <w:rsid w:val="009042CF"/>
    <w:rsid w:val="0090559F"/>
    <w:rsid w:val="00905AFB"/>
    <w:rsid w:val="00906D1A"/>
    <w:rsid w:val="00906DCA"/>
    <w:rsid w:val="0090724B"/>
    <w:rsid w:val="00907A53"/>
    <w:rsid w:val="00910067"/>
    <w:rsid w:val="0091036B"/>
    <w:rsid w:val="00910431"/>
    <w:rsid w:val="00910CE2"/>
    <w:rsid w:val="00911589"/>
    <w:rsid w:val="009120EC"/>
    <w:rsid w:val="00912347"/>
    <w:rsid w:val="0091328B"/>
    <w:rsid w:val="00914542"/>
    <w:rsid w:val="00914BEF"/>
    <w:rsid w:val="00915C84"/>
    <w:rsid w:val="00915F52"/>
    <w:rsid w:val="00916542"/>
    <w:rsid w:val="00916FA7"/>
    <w:rsid w:val="00917421"/>
    <w:rsid w:val="00917521"/>
    <w:rsid w:val="0091763D"/>
    <w:rsid w:val="009177C2"/>
    <w:rsid w:val="00917FD0"/>
    <w:rsid w:val="009201C2"/>
    <w:rsid w:val="00920803"/>
    <w:rsid w:val="0092087B"/>
    <w:rsid w:val="00921105"/>
    <w:rsid w:val="00922001"/>
    <w:rsid w:val="009222BF"/>
    <w:rsid w:val="00922943"/>
    <w:rsid w:val="00922A37"/>
    <w:rsid w:val="00924420"/>
    <w:rsid w:val="00924B13"/>
    <w:rsid w:val="0092544F"/>
    <w:rsid w:val="00925973"/>
    <w:rsid w:val="00925CCB"/>
    <w:rsid w:val="009301BD"/>
    <w:rsid w:val="00931300"/>
    <w:rsid w:val="00931CDA"/>
    <w:rsid w:val="00932C86"/>
    <w:rsid w:val="0093387C"/>
    <w:rsid w:val="00934027"/>
    <w:rsid w:val="00934665"/>
    <w:rsid w:val="009349F5"/>
    <w:rsid w:val="00934D6B"/>
    <w:rsid w:val="009362F1"/>
    <w:rsid w:val="0093647D"/>
    <w:rsid w:val="00936933"/>
    <w:rsid w:val="00936959"/>
    <w:rsid w:val="00937B12"/>
    <w:rsid w:val="00940B39"/>
    <w:rsid w:val="00940FD9"/>
    <w:rsid w:val="00940FE8"/>
    <w:rsid w:val="00941922"/>
    <w:rsid w:val="009420D8"/>
    <w:rsid w:val="00942296"/>
    <w:rsid w:val="009427FA"/>
    <w:rsid w:val="00943072"/>
    <w:rsid w:val="00943926"/>
    <w:rsid w:val="0094430D"/>
    <w:rsid w:val="00945D30"/>
    <w:rsid w:val="00946362"/>
    <w:rsid w:val="009468DB"/>
    <w:rsid w:val="009470F9"/>
    <w:rsid w:val="00947B08"/>
    <w:rsid w:val="00947DD6"/>
    <w:rsid w:val="00951338"/>
    <w:rsid w:val="0095157D"/>
    <w:rsid w:val="009516B4"/>
    <w:rsid w:val="00951A9F"/>
    <w:rsid w:val="00951CDE"/>
    <w:rsid w:val="00951D1B"/>
    <w:rsid w:val="00952D0C"/>
    <w:rsid w:val="0095324B"/>
    <w:rsid w:val="0095334A"/>
    <w:rsid w:val="00953799"/>
    <w:rsid w:val="00954490"/>
    <w:rsid w:val="009547C9"/>
    <w:rsid w:val="00957311"/>
    <w:rsid w:val="0095750F"/>
    <w:rsid w:val="00960970"/>
    <w:rsid w:val="00960B69"/>
    <w:rsid w:val="00960C19"/>
    <w:rsid w:val="00960CC3"/>
    <w:rsid w:val="00961302"/>
    <w:rsid w:val="00961624"/>
    <w:rsid w:val="00961C27"/>
    <w:rsid w:val="00961FD5"/>
    <w:rsid w:val="0096217C"/>
    <w:rsid w:val="00962A4A"/>
    <w:rsid w:val="00962E0D"/>
    <w:rsid w:val="009638C1"/>
    <w:rsid w:val="0096453B"/>
    <w:rsid w:val="00964581"/>
    <w:rsid w:val="009645F4"/>
    <w:rsid w:val="0096738C"/>
    <w:rsid w:val="00970643"/>
    <w:rsid w:val="0097070A"/>
    <w:rsid w:val="00970DEC"/>
    <w:rsid w:val="009717C1"/>
    <w:rsid w:val="00971AE0"/>
    <w:rsid w:val="00971E4F"/>
    <w:rsid w:val="00971F72"/>
    <w:rsid w:val="0097206F"/>
    <w:rsid w:val="00972495"/>
    <w:rsid w:val="00972507"/>
    <w:rsid w:val="009727BF"/>
    <w:rsid w:val="009738EF"/>
    <w:rsid w:val="00973FB1"/>
    <w:rsid w:val="009743E2"/>
    <w:rsid w:val="0097457C"/>
    <w:rsid w:val="00974625"/>
    <w:rsid w:val="009747D5"/>
    <w:rsid w:val="0097483B"/>
    <w:rsid w:val="009753C9"/>
    <w:rsid w:val="00975961"/>
    <w:rsid w:val="00975CFE"/>
    <w:rsid w:val="00975D9A"/>
    <w:rsid w:val="0097631B"/>
    <w:rsid w:val="00976660"/>
    <w:rsid w:val="00976927"/>
    <w:rsid w:val="009772B7"/>
    <w:rsid w:val="00977610"/>
    <w:rsid w:val="009776CC"/>
    <w:rsid w:val="00977785"/>
    <w:rsid w:val="00977EC0"/>
    <w:rsid w:val="00977EEB"/>
    <w:rsid w:val="00980623"/>
    <w:rsid w:val="00980896"/>
    <w:rsid w:val="009809F6"/>
    <w:rsid w:val="009829F3"/>
    <w:rsid w:val="00983003"/>
    <w:rsid w:val="00983498"/>
    <w:rsid w:val="009835A7"/>
    <w:rsid w:val="00983FFF"/>
    <w:rsid w:val="009840B9"/>
    <w:rsid w:val="00984B63"/>
    <w:rsid w:val="00985046"/>
    <w:rsid w:val="009853D6"/>
    <w:rsid w:val="009862E4"/>
    <w:rsid w:val="00986312"/>
    <w:rsid w:val="009865A0"/>
    <w:rsid w:val="00986A8B"/>
    <w:rsid w:val="00986D62"/>
    <w:rsid w:val="009876CF"/>
    <w:rsid w:val="009878BC"/>
    <w:rsid w:val="00987EFD"/>
    <w:rsid w:val="009903E2"/>
    <w:rsid w:val="00991195"/>
    <w:rsid w:val="00991438"/>
    <w:rsid w:val="009918BF"/>
    <w:rsid w:val="00991B68"/>
    <w:rsid w:val="00991F04"/>
    <w:rsid w:val="00991FC3"/>
    <w:rsid w:val="009920DB"/>
    <w:rsid w:val="009923DA"/>
    <w:rsid w:val="00992A7E"/>
    <w:rsid w:val="00992E68"/>
    <w:rsid w:val="00993107"/>
    <w:rsid w:val="009935A6"/>
    <w:rsid w:val="00994830"/>
    <w:rsid w:val="00995104"/>
    <w:rsid w:val="009958E4"/>
    <w:rsid w:val="00995BAB"/>
    <w:rsid w:val="00995BD7"/>
    <w:rsid w:val="0099601E"/>
    <w:rsid w:val="009960D5"/>
    <w:rsid w:val="0099657E"/>
    <w:rsid w:val="009968B8"/>
    <w:rsid w:val="00996ED8"/>
    <w:rsid w:val="0099761E"/>
    <w:rsid w:val="00997F18"/>
    <w:rsid w:val="009A0675"/>
    <w:rsid w:val="009A09F1"/>
    <w:rsid w:val="009A1A4A"/>
    <w:rsid w:val="009A1B15"/>
    <w:rsid w:val="009A1DC3"/>
    <w:rsid w:val="009A2BF1"/>
    <w:rsid w:val="009A2D53"/>
    <w:rsid w:val="009A2F84"/>
    <w:rsid w:val="009A3572"/>
    <w:rsid w:val="009A3656"/>
    <w:rsid w:val="009A530F"/>
    <w:rsid w:val="009A549A"/>
    <w:rsid w:val="009A643E"/>
    <w:rsid w:val="009A6782"/>
    <w:rsid w:val="009A6947"/>
    <w:rsid w:val="009A6B02"/>
    <w:rsid w:val="009A718E"/>
    <w:rsid w:val="009A7DCB"/>
    <w:rsid w:val="009B00FB"/>
    <w:rsid w:val="009B07F4"/>
    <w:rsid w:val="009B10CE"/>
    <w:rsid w:val="009B1685"/>
    <w:rsid w:val="009B1EB7"/>
    <w:rsid w:val="009B3A9B"/>
    <w:rsid w:val="009B45BA"/>
    <w:rsid w:val="009B4983"/>
    <w:rsid w:val="009B50FC"/>
    <w:rsid w:val="009B51C0"/>
    <w:rsid w:val="009B53A2"/>
    <w:rsid w:val="009B5460"/>
    <w:rsid w:val="009B5880"/>
    <w:rsid w:val="009B5B37"/>
    <w:rsid w:val="009B61F7"/>
    <w:rsid w:val="009B6F65"/>
    <w:rsid w:val="009B7A42"/>
    <w:rsid w:val="009C08D0"/>
    <w:rsid w:val="009C0EF6"/>
    <w:rsid w:val="009C15E2"/>
    <w:rsid w:val="009C1CBE"/>
    <w:rsid w:val="009C20A6"/>
    <w:rsid w:val="009C27D9"/>
    <w:rsid w:val="009C2FC4"/>
    <w:rsid w:val="009C34E8"/>
    <w:rsid w:val="009C3A8D"/>
    <w:rsid w:val="009C44D0"/>
    <w:rsid w:val="009C4983"/>
    <w:rsid w:val="009C4E4E"/>
    <w:rsid w:val="009C4EF5"/>
    <w:rsid w:val="009C5298"/>
    <w:rsid w:val="009C53C4"/>
    <w:rsid w:val="009C5A0B"/>
    <w:rsid w:val="009C5B29"/>
    <w:rsid w:val="009C621C"/>
    <w:rsid w:val="009C73F8"/>
    <w:rsid w:val="009C7C49"/>
    <w:rsid w:val="009C7E58"/>
    <w:rsid w:val="009C7EDF"/>
    <w:rsid w:val="009D063C"/>
    <w:rsid w:val="009D0BA7"/>
    <w:rsid w:val="009D29E9"/>
    <w:rsid w:val="009D3992"/>
    <w:rsid w:val="009D3DB6"/>
    <w:rsid w:val="009D4FA1"/>
    <w:rsid w:val="009D5550"/>
    <w:rsid w:val="009D636E"/>
    <w:rsid w:val="009D64A6"/>
    <w:rsid w:val="009D6762"/>
    <w:rsid w:val="009D75E8"/>
    <w:rsid w:val="009D76F3"/>
    <w:rsid w:val="009D7B10"/>
    <w:rsid w:val="009E0848"/>
    <w:rsid w:val="009E125D"/>
    <w:rsid w:val="009E131E"/>
    <w:rsid w:val="009E159E"/>
    <w:rsid w:val="009E1F2D"/>
    <w:rsid w:val="009E23AE"/>
    <w:rsid w:val="009E2818"/>
    <w:rsid w:val="009E2FB5"/>
    <w:rsid w:val="009E2FBC"/>
    <w:rsid w:val="009E35B1"/>
    <w:rsid w:val="009E3AD7"/>
    <w:rsid w:val="009E40C0"/>
    <w:rsid w:val="009E40C8"/>
    <w:rsid w:val="009E4AFF"/>
    <w:rsid w:val="009E6B41"/>
    <w:rsid w:val="009F073A"/>
    <w:rsid w:val="009F1FE8"/>
    <w:rsid w:val="009F2502"/>
    <w:rsid w:val="009F2D55"/>
    <w:rsid w:val="009F3A22"/>
    <w:rsid w:val="009F3E3C"/>
    <w:rsid w:val="009F4258"/>
    <w:rsid w:val="009F428E"/>
    <w:rsid w:val="009F5202"/>
    <w:rsid w:val="009F55E1"/>
    <w:rsid w:val="009F6BC2"/>
    <w:rsid w:val="009F6F95"/>
    <w:rsid w:val="009F769B"/>
    <w:rsid w:val="009F771F"/>
    <w:rsid w:val="009F782F"/>
    <w:rsid w:val="00A00373"/>
    <w:rsid w:val="00A01088"/>
    <w:rsid w:val="00A015C3"/>
    <w:rsid w:val="00A015DA"/>
    <w:rsid w:val="00A01CBC"/>
    <w:rsid w:val="00A01FA9"/>
    <w:rsid w:val="00A02174"/>
    <w:rsid w:val="00A022E5"/>
    <w:rsid w:val="00A0247E"/>
    <w:rsid w:val="00A032E7"/>
    <w:rsid w:val="00A03472"/>
    <w:rsid w:val="00A034E1"/>
    <w:rsid w:val="00A03A7B"/>
    <w:rsid w:val="00A03AE4"/>
    <w:rsid w:val="00A04350"/>
    <w:rsid w:val="00A04351"/>
    <w:rsid w:val="00A061CE"/>
    <w:rsid w:val="00A06AAD"/>
    <w:rsid w:val="00A06B51"/>
    <w:rsid w:val="00A06B7C"/>
    <w:rsid w:val="00A071B7"/>
    <w:rsid w:val="00A07E03"/>
    <w:rsid w:val="00A108A5"/>
    <w:rsid w:val="00A10DC3"/>
    <w:rsid w:val="00A10EE1"/>
    <w:rsid w:val="00A1119B"/>
    <w:rsid w:val="00A124F5"/>
    <w:rsid w:val="00A126CE"/>
    <w:rsid w:val="00A12EEA"/>
    <w:rsid w:val="00A13C7C"/>
    <w:rsid w:val="00A13FAD"/>
    <w:rsid w:val="00A14511"/>
    <w:rsid w:val="00A14558"/>
    <w:rsid w:val="00A1461F"/>
    <w:rsid w:val="00A1490D"/>
    <w:rsid w:val="00A14E4B"/>
    <w:rsid w:val="00A151F3"/>
    <w:rsid w:val="00A1602A"/>
    <w:rsid w:val="00A160F7"/>
    <w:rsid w:val="00A16793"/>
    <w:rsid w:val="00A16802"/>
    <w:rsid w:val="00A178A9"/>
    <w:rsid w:val="00A17FDD"/>
    <w:rsid w:val="00A20192"/>
    <w:rsid w:val="00A20307"/>
    <w:rsid w:val="00A20612"/>
    <w:rsid w:val="00A207F6"/>
    <w:rsid w:val="00A20A82"/>
    <w:rsid w:val="00A20B4E"/>
    <w:rsid w:val="00A21135"/>
    <w:rsid w:val="00A214BD"/>
    <w:rsid w:val="00A21797"/>
    <w:rsid w:val="00A21DF7"/>
    <w:rsid w:val="00A21E94"/>
    <w:rsid w:val="00A22035"/>
    <w:rsid w:val="00A221AB"/>
    <w:rsid w:val="00A222B6"/>
    <w:rsid w:val="00A234B6"/>
    <w:rsid w:val="00A23F19"/>
    <w:rsid w:val="00A24290"/>
    <w:rsid w:val="00A244DE"/>
    <w:rsid w:val="00A24E4E"/>
    <w:rsid w:val="00A25CC7"/>
    <w:rsid w:val="00A26E4F"/>
    <w:rsid w:val="00A2731B"/>
    <w:rsid w:val="00A27413"/>
    <w:rsid w:val="00A30A2E"/>
    <w:rsid w:val="00A30B9A"/>
    <w:rsid w:val="00A31A2D"/>
    <w:rsid w:val="00A31BEC"/>
    <w:rsid w:val="00A3206F"/>
    <w:rsid w:val="00A3295A"/>
    <w:rsid w:val="00A32B9B"/>
    <w:rsid w:val="00A3311D"/>
    <w:rsid w:val="00A339D7"/>
    <w:rsid w:val="00A35211"/>
    <w:rsid w:val="00A363BA"/>
    <w:rsid w:val="00A36A02"/>
    <w:rsid w:val="00A36E26"/>
    <w:rsid w:val="00A37C18"/>
    <w:rsid w:val="00A40213"/>
    <w:rsid w:val="00A40BFE"/>
    <w:rsid w:val="00A41031"/>
    <w:rsid w:val="00A4221F"/>
    <w:rsid w:val="00A42385"/>
    <w:rsid w:val="00A4262A"/>
    <w:rsid w:val="00A430BD"/>
    <w:rsid w:val="00A448EB"/>
    <w:rsid w:val="00A44FE1"/>
    <w:rsid w:val="00A45324"/>
    <w:rsid w:val="00A45331"/>
    <w:rsid w:val="00A45FA9"/>
    <w:rsid w:val="00A46412"/>
    <w:rsid w:val="00A47178"/>
    <w:rsid w:val="00A47633"/>
    <w:rsid w:val="00A50466"/>
    <w:rsid w:val="00A51FCE"/>
    <w:rsid w:val="00A52074"/>
    <w:rsid w:val="00A52359"/>
    <w:rsid w:val="00A53128"/>
    <w:rsid w:val="00A53AF3"/>
    <w:rsid w:val="00A53D94"/>
    <w:rsid w:val="00A54E31"/>
    <w:rsid w:val="00A54ECD"/>
    <w:rsid w:val="00A554C3"/>
    <w:rsid w:val="00A555DB"/>
    <w:rsid w:val="00A55659"/>
    <w:rsid w:val="00A55870"/>
    <w:rsid w:val="00A56ACC"/>
    <w:rsid w:val="00A56E6F"/>
    <w:rsid w:val="00A57BBD"/>
    <w:rsid w:val="00A60EE5"/>
    <w:rsid w:val="00A61393"/>
    <w:rsid w:val="00A615C6"/>
    <w:rsid w:val="00A6215C"/>
    <w:rsid w:val="00A62284"/>
    <w:rsid w:val="00A6234E"/>
    <w:rsid w:val="00A6290B"/>
    <w:rsid w:val="00A62ADA"/>
    <w:rsid w:val="00A62B5B"/>
    <w:rsid w:val="00A62BFF"/>
    <w:rsid w:val="00A62E4E"/>
    <w:rsid w:val="00A62FE0"/>
    <w:rsid w:val="00A63FE4"/>
    <w:rsid w:val="00A64060"/>
    <w:rsid w:val="00A6424F"/>
    <w:rsid w:val="00A64AA5"/>
    <w:rsid w:val="00A6517C"/>
    <w:rsid w:val="00A6554E"/>
    <w:rsid w:val="00A6561B"/>
    <w:rsid w:val="00A662A9"/>
    <w:rsid w:val="00A665C0"/>
    <w:rsid w:val="00A6701C"/>
    <w:rsid w:val="00A674FF"/>
    <w:rsid w:val="00A67E5C"/>
    <w:rsid w:val="00A67E85"/>
    <w:rsid w:val="00A7000F"/>
    <w:rsid w:val="00A70A19"/>
    <w:rsid w:val="00A714F0"/>
    <w:rsid w:val="00A71500"/>
    <w:rsid w:val="00A7171F"/>
    <w:rsid w:val="00A72448"/>
    <w:rsid w:val="00A72545"/>
    <w:rsid w:val="00A72B21"/>
    <w:rsid w:val="00A747CE"/>
    <w:rsid w:val="00A74C1D"/>
    <w:rsid w:val="00A75125"/>
    <w:rsid w:val="00A751F3"/>
    <w:rsid w:val="00A7636B"/>
    <w:rsid w:val="00A77801"/>
    <w:rsid w:val="00A77B05"/>
    <w:rsid w:val="00A77D5B"/>
    <w:rsid w:val="00A80E4F"/>
    <w:rsid w:val="00A81627"/>
    <w:rsid w:val="00A82135"/>
    <w:rsid w:val="00A82D57"/>
    <w:rsid w:val="00A83640"/>
    <w:rsid w:val="00A84C14"/>
    <w:rsid w:val="00A85844"/>
    <w:rsid w:val="00A85D52"/>
    <w:rsid w:val="00A86291"/>
    <w:rsid w:val="00A867A9"/>
    <w:rsid w:val="00A86BDF"/>
    <w:rsid w:val="00A86CEC"/>
    <w:rsid w:val="00A87456"/>
    <w:rsid w:val="00A87471"/>
    <w:rsid w:val="00A8770E"/>
    <w:rsid w:val="00A907DE"/>
    <w:rsid w:val="00A90DAC"/>
    <w:rsid w:val="00A90FC5"/>
    <w:rsid w:val="00A919A7"/>
    <w:rsid w:val="00A9338E"/>
    <w:rsid w:val="00A938C7"/>
    <w:rsid w:val="00A93AC0"/>
    <w:rsid w:val="00A93AE4"/>
    <w:rsid w:val="00A9446D"/>
    <w:rsid w:val="00A94719"/>
    <w:rsid w:val="00A94B1F"/>
    <w:rsid w:val="00A955D6"/>
    <w:rsid w:val="00A95EB0"/>
    <w:rsid w:val="00A967FD"/>
    <w:rsid w:val="00A96B24"/>
    <w:rsid w:val="00A96C4B"/>
    <w:rsid w:val="00A97281"/>
    <w:rsid w:val="00A97716"/>
    <w:rsid w:val="00A97C8B"/>
    <w:rsid w:val="00AA0280"/>
    <w:rsid w:val="00AA04E0"/>
    <w:rsid w:val="00AA1E13"/>
    <w:rsid w:val="00AA33C6"/>
    <w:rsid w:val="00AA3B54"/>
    <w:rsid w:val="00AA46EF"/>
    <w:rsid w:val="00AA4AA4"/>
    <w:rsid w:val="00AA5FE5"/>
    <w:rsid w:val="00AA640B"/>
    <w:rsid w:val="00AA653F"/>
    <w:rsid w:val="00AA76E9"/>
    <w:rsid w:val="00AA799C"/>
    <w:rsid w:val="00AA7BEB"/>
    <w:rsid w:val="00AB05A1"/>
    <w:rsid w:val="00AB0A4D"/>
    <w:rsid w:val="00AB0CB2"/>
    <w:rsid w:val="00AB1B11"/>
    <w:rsid w:val="00AB2C4A"/>
    <w:rsid w:val="00AB4A75"/>
    <w:rsid w:val="00AB4B81"/>
    <w:rsid w:val="00AB54E3"/>
    <w:rsid w:val="00AB565A"/>
    <w:rsid w:val="00AB5A67"/>
    <w:rsid w:val="00AB6717"/>
    <w:rsid w:val="00AB6E47"/>
    <w:rsid w:val="00AC0A59"/>
    <w:rsid w:val="00AC0BEF"/>
    <w:rsid w:val="00AC1E9A"/>
    <w:rsid w:val="00AC2267"/>
    <w:rsid w:val="00AC3B2B"/>
    <w:rsid w:val="00AC429A"/>
    <w:rsid w:val="00AC4956"/>
    <w:rsid w:val="00AC4F40"/>
    <w:rsid w:val="00AC5332"/>
    <w:rsid w:val="00AC613B"/>
    <w:rsid w:val="00AC721F"/>
    <w:rsid w:val="00AC78CA"/>
    <w:rsid w:val="00AC7ABD"/>
    <w:rsid w:val="00AD0D9F"/>
    <w:rsid w:val="00AD11FD"/>
    <w:rsid w:val="00AD1202"/>
    <w:rsid w:val="00AD237F"/>
    <w:rsid w:val="00AD2BDC"/>
    <w:rsid w:val="00AD3CA9"/>
    <w:rsid w:val="00AD43E2"/>
    <w:rsid w:val="00AD5B59"/>
    <w:rsid w:val="00AD5D5A"/>
    <w:rsid w:val="00AD6811"/>
    <w:rsid w:val="00AD7467"/>
    <w:rsid w:val="00AD79E7"/>
    <w:rsid w:val="00AD7D4D"/>
    <w:rsid w:val="00AE015B"/>
    <w:rsid w:val="00AE087D"/>
    <w:rsid w:val="00AE243C"/>
    <w:rsid w:val="00AE2D6C"/>
    <w:rsid w:val="00AE2FF3"/>
    <w:rsid w:val="00AE387D"/>
    <w:rsid w:val="00AE3A5F"/>
    <w:rsid w:val="00AE43EF"/>
    <w:rsid w:val="00AE4A2C"/>
    <w:rsid w:val="00AE4A93"/>
    <w:rsid w:val="00AE4C45"/>
    <w:rsid w:val="00AE5606"/>
    <w:rsid w:val="00AE562C"/>
    <w:rsid w:val="00AE6B76"/>
    <w:rsid w:val="00AE727D"/>
    <w:rsid w:val="00AE7304"/>
    <w:rsid w:val="00AE7A10"/>
    <w:rsid w:val="00AF0A0B"/>
    <w:rsid w:val="00AF1890"/>
    <w:rsid w:val="00AF1DDE"/>
    <w:rsid w:val="00AF1F50"/>
    <w:rsid w:val="00AF1FA0"/>
    <w:rsid w:val="00AF2B12"/>
    <w:rsid w:val="00AF317E"/>
    <w:rsid w:val="00AF3A80"/>
    <w:rsid w:val="00AF3D19"/>
    <w:rsid w:val="00AF3E34"/>
    <w:rsid w:val="00AF4BC8"/>
    <w:rsid w:val="00AF50AE"/>
    <w:rsid w:val="00AF57CF"/>
    <w:rsid w:val="00AF5F1C"/>
    <w:rsid w:val="00AF6740"/>
    <w:rsid w:val="00AF6CFD"/>
    <w:rsid w:val="00AF70D3"/>
    <w:rsid w:val="00AF7CBF"/>
    <w:rsid w:val="00B00513"/>
    <w:rsid w:val="00B00A03"/>
    <w:rsid w:val="00B00DD6"/>
    <w:rsid w:val="00B00F74"/>
    <w:rsid w:val="00B01069"/>
    <w:rsid w:val="00B01341"/>
    <w:rsid w:val="00B01463"/>
    <w:rsid w:val="00B01644"/>
    <w:rsid w:val="00B017A1"/>
    <w:rsid w:val="00B0186E"/>
    <w:rsid w:val="00B03960"/>
    <w:rsid w:val="00B03C19"/>
    <w:rsid w:val="00B0438F"/>
    <w:rsid w:val="00B04872"/>
    <w:rsid w:val="00B04967"/>
    <w:rsid w:val="00B05CAC"/>
    <w:rsid w:val="00B06B0A"/>
    <w:rsid w:val="00B06D33"/>
    <w:rsid w:val="00B071E3"/>
    <w:rsid w:val="00B0734A"/>
    <w:rsid w:val="00B07B75"/>
    <w:rsid w:val="00B07CBE"/>
    <w:rsid w:val="00B07F0B"/>
    <w:rsid w:val="00B1046F"/>
    <w:rsid w:val="00B1061F"/>
    <w:rsid w:val="00B10A5C"/>
    <w:rsid w:val="00B10D17"/>
    <w:rsid w:val="00B10E47"/>
    <w:rsid w:val="00B11129"/>
    <w:rsid w:val="00B11557"/>
    <w:rsid w:val="00B11A00"/>
    <w:rsid w:val="00B12165"/>
    <w:rsid w:val="00B123DC"/>
    <w:rsid w:val="00B123DD"/>
    <w:rsid w:val="00B126C5"/>
    <w:rsid w:val="00B127D9"/>
    <w:rsid w:val="00B12CFD"/>
    <w:rsid w:val="00B1452D"/>
    <w:rsid w:val="00B1499F"/>
    <w:rsid w:val="00B14A2C"/>
    <w:rsid w:val="00B14AC0"/>
    <w:rsid w:val="00B150A1"/>
    <w:rsid w:val="00B15689"/>
    <w:rsid w:val="00B1697D"/>
    <w:rsid w:val="00B16FC9"/>
    <w:rsid w:val="00B17178"/>
    <w:rsid w:val="00B1781C"/>
    <w:rsid w:val="00B2187B"/>
    <w:rsid w:val="00B22EE9"/>
    <w:rsid w:val="00B236EE"/>
    <w:rsid w:val="00B237E4"/>
    <w:rsid w:val="00B24CD3"/>
    <w:rsid w:val="00B25034"/>
    <w:rsid w:val="00B2625A"/>
    <w:rsid w:val="00B2661E"/>
    <w:rsid w:val="00B26963"/>
    <w:rsid w:val="00B26C8B"/>
    <w:rsid w:val="00B26FEF"/>
    <w:rsid w:val="00B27812"/>
    <w:rsid w:val="00B30304"/>
    <w:rsid w:val="00B309B6"/>
    <w:rsid w:val="00B30D62"/>
    <w:rsid w:val="00B316AE"/>
    <w:rsid w:val="00B31D55"/>
    <w:rsid w:val="00B31EFF"/>
    <w:rsid w:val="00B340BC"/>
    <w:rsid w:val="00B36412"/>
    <w:rsid w:val="00B36ECA"/>
    <w:rsid w:val="00B37256"/>
    <w:rsid w:val="00B3753F"/>
    <w:rsid w:val="00B379FC"/>
    <w:rsid w:val="00B37DFD"/>
    <w:rsid w:val="00B4136C"/>
    <w:rsid w:val="00B4166E"/>
    <w:rsid w:val="00B4197F"/>
    <w:rsid w:val="00B41D4D"/>
    <w:rsid w:val="00B425FB"/>
    <w:rsid w:val="00B4286A"/>
    <w:rsid w:val="00B42B53"/>
    <w:rsid w:val="00B42BC6"/>
    <w:rsid w:val="00B43372"/>
    <w:rsid w:val="00B433E9"/>
    <w:rsid w:val="00B43CFE"/>
    <w:rsid w:val="00B43E0A"/>
    <w:rsid w:val="00B43EBF"/>
    <w:rsid w:val="00B43F70"/>
    <w:rsid w:val="00B44C60"/>
    <w:rsid w:val="00B4656B"/>
    <w:rsid w:val="00B46606"/>
    <w:rsid w:val="00B47221"/>
    <w:rsid w:val="00B47721"/>
    <w:rsid w:val="00B4794B"/>
    <w:rsid w:val="00B479B0"/>
    <w:rsid w:val="00B47C52"/>
    <w:rsid w:val="00B505D0"/>
    <w:rsid w:val="00B5078B"/>
    <w:rsid w:val="00B51375"/>
    <w:rsid w:val="00B528EA"/>
    <w:rsid w:val="00B53478"/>
    <w:rsid w:val="00B54B6E"/>
    <w:rsid w:val="00B54EFE"/>
    <w:rsid w:val="00B552D5"/>
    <w:rsid w:val="00B55490"/>
    <w:rsid w:val="00B55BEB"/>
    <w:rsid w:val="00B564AA"/>
    <w:rsid w:val="00B60194"/>
    <w:rsid w:val="00B6034B"/>
    <w:rsid w:val="00B60E8B"/>
    <w:rsid w:val="00B617FC"/>
    <w:rsid w:val="00B6212C"/>
    <w:rsid w:val="00B6242E"/>
    <w:rsid w:val="00B6271C"/>
    <w:rsid w:val="00B63278"/>
    <w:rsid w:val="00B632A1"/>
    <w:rsid w:val="00B64B7E"/>
    <w:rsid w:val="00B64D66"/>
    <w:rsid w:val="00B65122"/>
    <w:rsid w:val="00B6640A"/>
    <w:rsid w:val="00B66541"/>
    <w:rsid w:val="00B66A18"/>
    <w:rsid w:val="00B66EAE"/>
    <w:rsid w:val="00B67511"/>
    <w:rsid w:val="00B71156"/>
    <w:rsid w:val="00B7300D"/>
    <w:rsid w:val="00B73DF8"/>
    <w:rsid w:val="00B7445D"/>
    <w:rsid w:val="00B74EB4"/>
    <w:rsid w:val="00B75DFB"/>
    <w:rsid w:val="00B763EA"/>
    <w:rsid w:val="00B7706D"/>
    <w:rsid w:val="00B77E82"/>
    <w:rsid w:val="00B809A0"/>
    <w:rsid w:val="00B812E3"/>
    <w:rsid w:val="00B81592"/>
    <w:rsid w:val="00B817BA"/>
    <w:rsid w:val="00B81B6D"/>
    <w:rsid w:val="00B82B00"/>
    <w:rsid w:val="00B85311"/>
    <w:rsid w:val="00B8609B"/>
    <w:rsid w:val="00B86F76"/>
    <w:rsid w:val="00B87308"/>
    <w:rsid w:val="00B87CCA"/>
    <w:rsid w:val="00B90BC8"/>
    <w:rsid w:val="00B915C1"/>
    <w:rsid w:val="00B91B8A"/>
    <w:rsid w:val="00B923BC"/>
    <w:rsid w:val="00B9311E"/>
    <w:rsid w:val="00B93130"/>
    <w:rsid w:val="00B93212"/>
    <w:rsid w:val="00B936C7"/>
    <w:rsid w:val="00B93772"/>
    <w:rsid w:val="00B937ED"/>
    <w:rsid w:val="00B938C1"/>
    <w:rsid w:val="00B93E5E"/>
    <w:rsid w:val="00B95247"/>
    <w:rsid w:val="00B95292"/>
    <w:rsid w:val="00B95ECA"/>
    <w:rsid w:val="00B96EBA"/>
    <w:rsid w:val="00B9781B"/>
    <w:rsid w:val="00B97B7A"/>
    <w:rsid w:val="00BA01ED"/>
    <w:rsid w:val="00BA0AB9"/>
    <w:rsid w:val="00BA291C"/>
    <w:rsid w:val="00BA30ED"/>
    <w:rsid w:val="00BA360A"/>
    <w:rsid w:val="00BA3F94"/>
    <w:rsid w:val="00BA42B4"/>
    <w:rsid w:val="00BA4DF3"/>
    <w:rsid w:val="00BA5720"/>
    <w:rsid w:val="00BA5EB2"/>
    <w:rsid w:val="00BA6AF9"/>
    <w:rsid w:val="00BA6CD2"/>
    <w:rsid w:val="00BA6E9B"/>
    <w:rsid w:val="00BA6F24"/>
    <w:rsid w:val="00BA7052"/>
    <w:rsid w:val="00BA76D8"/>
    <w:rsid w:val="00BA76DA"/>
    <w:rsid w:val="00BA77B1"/>
    <w:rsid w:val="00BB0092"/>
    <w:rsid w:val="00BB051E"/>
    <w:rsid w:val="00BB064E"/>
    <w:rsid w:val="00BB0F34"/>
    <w:rsid w:val="00BB189F"/>
    <w:rsid w:val="00BB2D41"/>
    <w:rsid w:val="00BB2DB1"/>
    <w:rsid w:val="00BB3537"/>
    <w:rsid w:val="00BB4553"/>
    <w:rsid w:val="00BB48C3"/>
    <w:rsid w:val="00BB4E49"/>
    <w:rsid w:val="00BB55E9"/>
    <w:rsid w:val="00BB6998"/>
    <w:rsid w:val="00BB755E"/>
    <w:rsid w:val="00BB780A"/>
    <w:rsid w:val="00BC02CD"/>
    <w:rsid w:val="00BC099D"/>
    <w:rsid w:val="00BC0A0F"/>
    <w:rsid w:val="00BC0ABA"/>
    <w:rsid w:val="00BC0E63"/>
    <w:rsid w:val="00BC1019"/>
    <w:rsid w:val="00BC1612"/>
    <w:rsid w:val="00BC249A"/>
    <w:rsid w:val="00BC33F2"/>
    <w:rsid w:val="00BC4751"/>
    <w:rsid w:val="00BC4850"/>
    <w:rsid w:val="00BC534D"/>
    <w:rsid w:val="00BC5671"/>
    <w:rsid w:val="00BC5898"/>
    <w:rsid w:val="00BC61C9"/>
    <w:rsid w:val="00BC629E"/>
    <w:rsid w:val="00BC6565"/>
    <w:rsid w:val="00BC65EE"/>
    <w:rsid w:val="00BC6C37"/>
    <w:rsid w:val="00BC7C9B"/>
    <w:rsid w:val="00BD03FB"/>
    <w:rsid w:val="00BD04CF"/>
    <w:rsid w:val="00BD0830"/>
    <w:rsid w:val="00BD0C0B"/>
    <w:rsid w:val="00BD13AB"/>
    <w:rsid w:val="00BD30BC"/>
    <w:rsid w:val="00BD330E"/>
    <w:rsid w:val="00BD38AE"/>
    <w:rsid w:val="00BD41E7"/>
    <w:rsid w:val="00BD48DD"/>
    <w:rsid w:val="00BD55C6"/>
    <w:rsid w:val="00BD65FB"/>
    <w:rsid w:val="00BD6C40"/>
    <w:rsid w:val="00BE0163"/>
    <w:rsid w:val="00BE07E5"/>
    <w:rsid w:val="00BE0FD5"/>
    <w:rsid w:val="00BE15DD"/>
    <w:rsid w:val="00BE1E7E"/>
    <w:rsid w:val="00BE355B"/>
    <w:rsid w:val="00BE3D3C"/>
    <w:rsid w:val="00BE4B48"/>
    <w:rsid w:val="00BE4B4A"/>
    <w:rsid w:val="00BE4E30"/>
    <w:rsid w:val="00BE4EF2"/>
    <w:rsid w:val="00BE50E9"/>
    <w:rsid w:val="00BE52AF"/>
    <w:rsid w:val="00BE591D"/>
    <w:rsid w:val="00BE6943"/>
    <w:rsid w:val="00BE7329"/>
    <w:rsid w:val="00BE7B24"/>
    <w:rsid w:val="00BF018B"/>
    <w:rsid w:val="00BF141A"/>
    <w:rsid w:val="00BF1596"/>
    <w:rsid w:val="00BF1A68"/>
    <w:rsid w:val="00BF201A"/>
    <w:rsid w:val="00BF2229"/>
    <w:rsid w:val="00BF25FB"/>
    <w:rsid w:val="00BF2F84"/>
    <w:rsid w:val="00BF30EC"/>
    <w:rsid w:val="00BF4453"/>
    <w:rsid w:val="00BF4DCF"/>
    <w:rsid w:val="00BF51CF"/>
    <w:rsid w:val="00BF58E4"/>
    <w:rsid w:val="00BF5BDE"/>
    <w:rsid w:val="00BF5D7C"/>
    <w:rsid w:val="00BF6C0C"/>
    <w:rsid w:val="00BF75C0"/>
    <w:rsid w:val="00BF78F8"/>
    <w:rsid w:val="00BF7985"/>
    <w:rsid w:val="00BF7CA7"/>
    <w:rsid w:val="00BF7CC4"/>
    <w:rsid w:val="00C00194"/>
    <w:rsid w:val="00C004AE"/>
    <w:rsid w:val="00C0092B"/>
    <w:rsid w:val="00C01007"/>
    <w:rsid w:val="00C01A0F"/>
    <w:rsid w:val="00C0295B"/>
    <w:rsid w:val="00C03062"/>
    <w:rsid w:val="00C0341A"/>
    <w:rsid w:val="00C0351C"/>
    <w:rsid w:val="00C038AD"/>
    <w:rsid w:val="00C05336"/>
    <w:rsid w:val="00C05379"/>
    <w:rsid w:val="00C057A6"/>
    <w:rsid w:val="00C05C8A"/>
    <w:rsid w:val="00C06350"/>
    <w:rsid w:val="00C0749E"/>
    <w:rsid w:val="00C07A67"/>
    <w:rsid w:val="00C07BE3"/>
    <w:rsid w:val="00C07EB2"/>
    <w:rsid w:val="00C10D66"/>
    <w:rsid w:val="00C10E3C"/>
    <w:rsid w:val="00C12049"/>
    <w:rsid w:val="00C12091"/>
    <w:rsid w:val="00C12516"/>
    <w:rsid w:val="00C12A3F"/>
    <w:rsid w:val="00C12C99"/>
    <w:rsid w:val="00C12CFA"/>
    <w:rsid w:val="00C132E5"/>
    <w:rsid w:val="00C135CB"/>
    <w:rsid w:val="00C13620"/>
    <w:rsid w:val="00C13C8C"/>
    <w:rsid w:val="00C13DCF"/>
    <w:rsid w:val="00C141B3"/>
    <w:rsid w:val="00C14777"/>
    <w:rsid w:val="00C1484F"/>
    <w:rsid w:val="00C14C21"/>
    <w:rsid w:val="00C15642"/>
    <w:rsid w:val="00C17EB3"/>
    <w:rsid w:val="00C21264"/>
    <w:rsid w:val="00C21323"/>
    <w:rsid w:val="00C21C5B"/>
    <w:rsid w:val="00C22114"/>
    <w:rsid w:val="00C2252C"/>
    <w:rsid w:val="00C231A3"/>
    <w:rsid w:val="00C23407"/>
    <w:rsid w:val="00C2348B"/>
    <w:rsid w:val="00C23769"/>
    <w:rsid w:val="00C23A3B"/>
    <w:rsid w:val="00C23B79"/>
    <w:rsid w:val="00C23EC0"/>
    <w:rsid w:val="00C24113"/>
    <w:rsid w:val="00C248CA"/>
    <w:rsid w:val="00C24AE9"/>
    <w:rsid w:val="00C25268"/>
    <w:rsid w:val="00C256AC"/>
    <w:rsid w:val="00C26432"/>
    <w:rsid w:val="00C26718"/>
    <w:rsid w:val="00C26CFC"/>
    <w:rsid w:val="00C26DA7"/>
    <w:rsid w:val="00C27D70"/>
    <w:rsid w:val="00C30026"/>
    <w:rsid w:val="00C30037"/>
    <w:rsid w:val="00C300B1"/>
    <w:rsid w:val="00C305E9"/>
    <w:rsid w:val="00C306CB"/>
    <w:rsid w:val="00C30988"/>
    <w:rsid w:val="00C311C3"/>
    <w:rsid w:val="00C32728"/>
    <w:rsid w:val="00C3342A"/>
    <w:rsid w:val="00C3350E"/>
    <w:rsid w:val="00C33E7C"/>
    <w:rsid w:val="00C34B53"/>
    <w:rsid w:val="00C354C4"/>
    <w:rsid w:val="00C35E53"/>
    <w:rsid w:val="00C36AB6"/>
    <w:rsid w:val="00C36C7C"/>
    <w:rsid w:val="00C40FED"/>
    <w:rsid w:val="00C4113C"/>
    <w:rsid w:val="00C414DB"/>
    <w:rsid w:val="00C4198C"/>
    <w:rsid w:val="00C41B0D"/>
    <w:rsid w:val="00C41E38"/>
    <w:rsid w:val="00C42311"/>
    <w:rsid w:val="00C4252F"/>
    <w:rsid w:val="00C433D5"/>
    <w:rsid w:val="00C43474"/>
    <w:rsid w:val="00C4380F"/>
    <w:rsid w:val="00C439AA"/>
    <w:rsid w:val="00C44916"/>
    <w:rsid w:val="00C44F0F"/>
    <w:rsid w:val="00C4690E"/>
    <w:rsid w:val="00C46A57"/>
    <w:rsid w:val="00C47A67"/>
    <w:rsid w:val="00C47C59"/>
    <w:rsid w:val="00C50340"/>
    <w:rsid w:val="00C506A8"/>
    <w:rsid w:val="00C50DEF"/>
    <w:rsid w:val="00C51235"/>
    <w:rsid w:val="00C531AF"/>
    <w:rsid w:val="00C53E75"/>
    <w:rsid w:val="00C544EF"/>
    <w:rsid w:val="00C54A40"/>
    <w:rsid w:val="00C55842"/>
    <w:rsid w:val="00C55C8C"/>
    <w:rsid w:val="00C560E8"/>
    <w:rsid w:val="00C5634D"/>
    <w:rsid w:val="00C56C95"/>
    <w:rsid w:val="00C56D2B"/>
    <w:rsid w:val="00C56DB8"/>
    <w:rsid w:val="00C57029"/>
    <w:rsid w:val="00C5755C"/>
    <w:rsid w:val="00C576D0"/>
    <w:rsid w:val="00C60C17"/>
    <w:rsid w:val="00C60C39"/>
    <w:rsid w:val="00C61231"/>
    <w:rsid w:val="00C616E5"/>
    <w:rsid w:val="00C621CD"/>
    <w:rsid w:val="00C629A3"/>
    <w:rsid w:val="00C639DB"/>
    <w:rsid w:val="00C64009"/>
    <w:rsid w:val="00C64CAF"/>
    <w:rsid w:val="00C64F7C"/>
    <w:rsid w:val="00C6635B"/>
    <w:rsid w:val="00C6663A"/>
    <w:rsid w:val="00C66C63"/>
    <w:rsid w:val="00C66C8A"/>
    <w:rsid w:val="00C67396"/>
    <w:rsid w:val="00C6758C"/>
    <w:rsid w:val="00C677DB"/>
    <w:rsid w:val="00C67B46"/>
    <w:rsid w:val="00C67EED"/>
    <w:rsid w:val="00C706C2"/>
    <w:rsid w:val="00C7150B"/>
    <w:rsid w:val="00C715B4"/>
    <w:rsid w:val="00C7167F"/>
    <w:rsid w:val="00C71AF1"/>
    <w:rsid w:val="00C744E0"/>
    <w:rsid w:val="00C7450A"/>
    <w:rsid w:val="00C745B9"/>
    <w:rsid w:val="00C74772"/>
    <w:rsid w:val="00C74883"/>
    <w:rsid w:val="00C74EBE"/>
    <w:rsid w:val="00C75173"/>
    <w:rsid w:val="00C7529F"/>
    <w:rsid w:val="00C759BC"/>
    <w:rsid w:val="00C75E4C"/>
    <w:rsid w:val="00C7624A"/>
    <w:rsid w:val="00C768D1"/>
    <w:rsid w:val="00C7693C"/>
    <w:rsid w:val="00C77BCF"/>
    <w:rsid w:val="00C80C3E"/>
    <w:rsid w:val="00C818DD"/>
    <w:rsid w:val="00C81C68"/>
    <w:rsid w:val="00C82041"/>
    <w:rsid w:val="00C82605"/>
    <w:rsid w:val="00C82966"/>
    <w:rsid w:val="00C82982"/>
    <w:rsid w:val="00C83227"/>
    <w:rsid w:val="00C841AF"/>
    <w:rsid w:val="00C8466A"/>
    <w:rsid w:val="00C847C0"/>
    <w:rsid w:val="00C8481E"/>
    <w:rsid w:val="00C848EB"/>
    <w:rsid w:val="00C850AE"/>
    <w:rsid w:val="00C85A52"/>
    <w:rsid w:val="00C85CB1"/>
    <w:rsid w:val="00C864CE"/>
    <w:rsid w:val="00C91224"/>
    <w:rsid w:val="00C922AD"/>
    <w:rsid w:val="00C93071"/>
    <w:rsid w:val="00C950D4"/>
    <w:rsid w:val="00C952D5"/>
    <w:rsid w:val="00C9574D"/>
    <w:rsid w:val="00C95B82"/>
    <w:rsid w:val="00C97C7B"/>
    <w:rsid w:val="00CA01C4"/>
    <w:rsid w:val="00CA0311"/>
    <w:rsid w:val="00CA0ABC"/>
    <w:rsid w:val="00CA16A2"/>
    <w:rsid w:val="00CA1914"/>
    <w:rsid w:val="00CA207B"/>
    <w:rsid w:val="00CA24CB"/>
    <w:rsid w:val="00CA3056"/>
    <w:rsid w:val="00CA309D"/>
    <w:rsid w:val="00CA3D0D"/>
    <w:rsid w:val="00CA3D1C"/>
    <w:rsid w:val="00CA3E6A"/>
    <w:rsid w:val="00CA4DE7"/>
    <w:rsid w:val="00CA54AA"/>
    <w:rsid w:val="00CA5B46"/>
    <w:rsid w:val="00CA5CFF"/>
    <w:rsid w:val="00CA6017"/>
    <w:rsid w:val="00CA6B5E"/>
    <w:rsid w:val="00CA6CAE"/>
    <w:rsid w:val="00CA7956"/>
    <w:rsid w:val="00CB0551"/>
    <w:rsid w:val="00CB0CA1"/>
    <w:rsid w:val="00CB0CCF"/>
    <w:rsid w:val="00CB0CE3"/>
    <w:rsid w:val="00CB1005"/>
    <w:rsid w:val="00CB13B8"/>
    <w:rsid w:val="00CB177D"/>
    <w:rsid w:val="00CB1A2B"/>
    <w:rsid w:val="00CB1ECC"/>
    <w:rsid w:val="00CB2C69"/>
    <w:rsid w:val="00CB3987"/>
    <w:rsid w:val="00CB3A3D"/>
    <w:rsid w:val="00CB48B4"/>
    <w:rsid w:val="00CB5479"/>
    <w:rsid w:val="00CB5F37"/>
    <w:rsid w:val="00CB6925"/>
    <w:rsid w:val="00CB7DA7"/>
    <w:rsid w:val="00CC0620"/>
    <w:rsid w:val="00CC089A"/>
    <w:rsid w:val="00CC1C59"/>
    <w:rsid w:val="00CC20BD"/>
    <w:rsid w:val="00CC3520"/>
    <w:rsid w:val="00CC395E"/>
    <w:rsid w:val="00CC4544"/>
    <w:rsid w:val="00CC4D86"/>
    <w:rsid w:val="00CC52B2"/>
    <w:rsid w:val="00CC5549"/>
    <w:rsid w:val="00CC5851"/>
    <w:rsid w:val="00CC5909"/>
    <w:rsid w:val="00CC6CF9"/>
    <w:rsid w:val="00CC74EB"/>
    <w:rsid w:val="00CC79FC"/>
    <w:rsid w:val="00CC7FD9"/>
    <w:rsid w:val="00CD123C"/>
    <w:rsid w:val="00CD26E3"/>
    <w:rsid w:val="00CD297F"/>
    <w:rsid w:val="00CD2EC3"/>
    <w:rsid w:val="00CD2FF6"/>
    <w:rsid w:val="00CD36C8"/>
    <w:rsid w:val="00CD3769"/>
    <w:rsid w:val="00CD4445"/>
    <w:rsid w:val="00CD5981"/>
    <w:rsid w:val="00CD7050"/>
    <w:rsid w:val="00CD70A9"/>
    <w:rsid w:val="00CE0298"/>
    <w:rsid w:val="00CE13FA"/>
    <w:rsid w:val="00CE1897"/>
    <w:rsid w:val="00CE1C8B"/>
    <w:rsid w:val="00CE2081"/>
    <w:rsid w:val="00CE22AD"/>
    <w:rsid w:val="00CE2694"/>
    <w:rsid w:val="00CE3587"/>
    <w:rsid w:val="00CE3D44"/>
    <w:rsid w:val="00CE411E"/>
    <w:rsid w:val="00CE45B6"/>
    <w:rsid w:val="00CE4789"/>
    <w:rsid w:val="00CE520B"/>
    <w:rsid w:val="00CE6C61"/>
    <w:rsid w:val="00CE6F6D"/>
    <w:rsid w:val="00CE700B"/>
    <w:rsid w:val="00CE77F6"/>
    <w:rsid w:val="00CE792A"/>
    <w:rsid w:val="00CE7C68"/>
    <w:rsid w:val="00CF008D"/>
    <w:rsid w:val="00CF093B"/>
    <w:rsid w:val="00CF0A13"/>
    <w:rsid w:val="00CF1114"/>
    <w:rsid w:val="00CF141E"/>
    <w:rsid w:val="00CF248A"/>
    <w:rsid w:val="00CF31F4"/>
    <w:rsid w:val="00CF337F"/>
    <w:rsid w:val="00CF3F9E"/>
    <w:rsid w:val="00CF3FAF"/>
    <w:rsid w:val="00CF4A55"/>
    <w:rsid w:val="00CF4CF0"/>
    <w:rsid w:val="00CF5105"/>
    <w:rsid w:val="00CF59C1"/>
    <w:rsid w:val="00CF6CB7"/>
    <w:rsid w:val="00CF7312"/>
    <w:rsid w:val="00CF7769"/>
    <w:rsid w:val="00D00330"/>
    <w:rsid w:val="00D005DD"/>
    <w:rsid w:val="00D00938"/>
    <w:rsid w:val="00D00DEB"/>
    <w:rsid w:val="00D00F8A"/>
    <w:rsid w:val="00D02E54"/>
    <w:rsid w:val="00D03C6C"/>
    <w:rsid w:val="00D05ADA"/>
    <w:rsid w:val="00D05E2A"/>
    <w:rsid w:val="00D06985"/>
    <w:rsid w:val="00D06D31"/>
    <w:rsid w:val="00D06E4D"/>
    <w:rsid w:val="00D073E5"/>
    <w:rsid w:val="00D07B89"/>
    <w:rsid w:val="00D07DA9"/>
    <w:rsid w:val="00D10912"/>
    <w:rsid w:val="00D10DE5"/>
    <w:rsid w:val="00D10E65"/>
    <w:rsid w:val="00D110F8"/>
    <w:rsid w:val="00D1126A"/>
    <w:rsid w:val="00D119FA"/>
    <w:rsid w:val="00D12418"/>
    <w:rsid w:val="00D12548"/>
    <w:rsid w:val="00D126C6"/>
    <w:rsid w:val="00D12956"/>
    <w:rsid w:val="00D12F44"/>
    <w:rsid w:val="00D130E0"/>
    <w:rsid w:val="00D13D40"/>
    <w:rsid w:val="00D14C8C"/>
    <w:rsid w:val="00D16096"/>
    <w:rsid w:val="00D163C8"/>
    <w:rsid w:val="00D1706F"/>
    <w:rsid w:val="00D17416"/>
    <w:rsid w:val="00D1776E"/>
    <w:rsid w:val="00D17AFD"/>
    <w:rsid w:val="00D17CFC"/>
    <w:rsid w:val="00D2040D"/>
    <w:rsid w:val="00D20A81"/>
    <w:rsid w:val="00D216E6"/>
    <w:rsid w:val="00D2182C"/>
    <w:rsid w:val="00D224DA"/>
    <w:rsid w:val="00D23028"/>
    <w:rsid w:val="00D23966"/>
    <w:rsid w:val="00D239A1"/>
    <w:rsid w:val="00D23AB8"/>
    <w:rsid w:val="00D23CD8"/>
    <w:rsid w:val="00D2454F"/>
    <w:rsid w:val="00D247C0"/>
    <w:rsid w:val="00D248F9"/>
    <w:rsid w:val="00D2497A"/>
    <w:rsid w:val="00D2511C"/>
    <w:rsid w:val="00D25321"/>
    <w:rsid w:val="00D25544"/>
    <w:rsid w:val="00D255F0"/>
    <w:rsid w:val="00D256AD"/>
    <w:rsid w:val="00D25A92"/>
    <w:rsid w:val="00D263AC"/>
    <w:rsid w:val="00D26403"/>
    <w:rsid w:val="00D26982"/>
    <w:rsid w:val="00D26DFC"/>
    <w:rsid w:val="00D27710"/>
    <w:rsid w:val="00D31290"/>
    <w:rsid w:val="00D335F9"/>
    <w:rsid w:val="00D33B05"/>
    <w:rsid w:val="00D33F3E"/>
    <w:rsid w:val="00D34518"/>
    <w:rsid w:val="00D34B70"/>
    <w:rsid w:val="00D354E1"/>
    <w:rsid w:val="00D35562"/>
    <w:rsid w:val="00D35B5A"/>
    <w:rsid w:val="00D35B8A"/>
    <w:rsid w:val="00D36137"/>
    <w:rsid w:val="00D36ADA"/>
    <w:rsid w:val="00D36C62"/>
    <w:rsid w:val="00D40CF5"/>
    <w:rsid w:val="00D41461"/>
    <w:rsid w:val="00D418DE"/>
    <w:rsid w:val="00D4241A"/>
    <w:rsid w:val="00D4264E"/>
    <w:rsid w:val="00D43277"/>
    <w:rsid w:val="00D434A8"/>
    <w:rsid w:val="00D43EAB"/>
    <w:rsid w:val="00D441FE"/>
    <w:rsid w:val="00D44C6C"/>
    <w:rsid w:val="00D45124"/>
    <w:rsid w:val="00D45F83"/>
    <w:rsid w:val="00D4627A"/>
    <w:rsid w:val="00D462E4"/>
    <w:rsid w:val="00D4680A"/>
    <w:rsid w:val="00D4705C"/>
    <w:rsid w:val="00D479C1"/>
    <w:rsid w:val="00D47E66"/>
    <w:rsid w:val="00D50791"/>
    <w:rsid w:val="00D508BE"/>
    <w:rsid w:val="00D50BDF"/>
    <w:rsid w:val="00D51388"/>
    <w:rsid w:val="00D51CB3"/>
    <w:rsid w:val="00D52C83"/>
    <w:rsid w:val="00D52F3E"/>
    <w:rsid w:val="00D53510"/>
    <w:rsid w:val="00D53C82"/>
    <w:rsid w:val="00D5470D"/>
    <w:rsid w:val="00D5478A"/>
    <w:rsid w:val="00D5488D"/>
    <w:rsid w:val="00D556EB"/>
    <w:rsid w:val="00D566C4"/>
    <w:rsid w:val="00D6016F"/>
    <w:rsid w:val="00D6085F"/>
    <w:rsid w:val="00D62B63"/>
    <w:rsid w:val="00D62E6C"/>
    <w:rsid w:val="00D6377A"/>
    <w:rsid w:val="00D638FD"/>
    <w:rsid w:val="00D63BE1"/>
    <w:rsid w:val="00D6534C"/>
    <w:rsid w:val="00D653B3"/>
    <w:rsid w:val="00D65861"/>
    <w:rsid w:val="00D65D93"/>
    <w:rsid w:val="00D65E5E"/>
    <w:rsid w:val="00D66F67"/>
    <w:rsid w:val="00D67A4C"/>
    <w:rsid w:val="00D702C7"/>
    <w:rsid w:val="00D708D1"/>
    <w:rsid w:val="00D716D2"/>
    <w:rsid w:val="00D7195E"/>
    <w:rsid w:val="00D71BBC"/>
    <w:rsid w:val="00D71E16"/>
    <w:rsid w:val="00D72043"/>
    <w:rsid w:val="00D731B1"/>
    <w:rsid w:val="00D736B7"/>
    <w:rsid w:val="00D73FFA"/>
    <w:rsid w:val="00D747A8"/>
    <w:rsid w:val="00D74F98"/>
    <w:rsid w:val="00D755D2"/>
    <w:rsid w:val="00D75CB3"/>
    <w:rsid w:val="00D75F0B"/>
    <w:rsid w:val="00D768BB"/>
    <w:rsid w:val="00D76A0D"/>
    <w:rsid w:val="00D76BAE"/>
    <w:rsid w:val="00D771C1"/>
    <w:rsid w:val="00D771ED"/>
    <w:rsid w:val="00D77C98"/>
    <w:rsid w:val="00D77ECC"/>
    <w:rsid w:val="00D77FCD"/>
    <w:rsid w:val="00D80C54"/>
    <w:rsid w:val="00D81183"/>
    <w:rsid w:val="00D8178A"/>
    <w:rsid w:val="00D817A1"/>
    <w:rsid w:val="00D819BE"/>
    <w:rsid w:val="00D81DB8"/>
    <w:rsid w:val="00D82115"/>
    <w:rsid w:val="00D84166"/>
    <w:rsid w:val="00D84D7E"/>
    <w:rsid w:val="00D8509B"/>
    <w:rsid w:val="00D85166"/>
    <w:rsid w:val="00D85680"/>
    <w:rsid w:val="00D856B2"/>
    <w:rsid w:val="00D856EB"/>
    <w:rsid w:val="00D857EE"/>
    <w:rsid w:val="00D87443"/>
    <w:rsid w:val="00D904B1"/>
    <w:rsid w:val="00D90712"/>
    <w:rsid w:val="00D90802"/>
    <w:rsid w:val="00D90D0D"/>
    <w:rsid w:val="00D92CAA"/>
    <w:rsid w:val="00D92E35"/>
    <w:rsid w:val="00D94027"/>
    <w:rsid w:val="00D944D8"/>
    <w:rsid w:val="00D945AA"/>
    <w:rsid w:val="00D95190"/>
    <w:rsid w:val="00D95ACB"/>
    <w:rsid w:val="00D95FCA"/>
    <w:rsid w:val="00D96571"/>
    <w:rsid w:val="00D96C6E"/>
    <w:rsid w:val="00D976C1"/>
    <w:rsid w:val="00D977E3"/>
    <w:rsid w:val="00D97A16"/>
    <w:rsid w:val="00D97DEE"/>
    <w:rsid w:val="00DA0289"/>
    <w:rsid w:val="00DA0444"/>
    <w:rsid w:val="00DA106E"/>
    <w:rsid w:val="00DA1AD9"/>
    <w:rsid w:val="00DA2201"/>
    <w:rsid w:val="00DA2A5D"/>
    <w:rsid w:val="00DA2B44"/>
    <w:rsid w:val="00DA2D2A"/>
    <w:rsid w:val="00DA303C"/>
    <w:rsid w:val="00DA304F"/>
    <w:rsid w:val="00DA37BC"/>
    <w:rsid w:val="00DA454B"/>
    <w:rsid w:val="00DA46AF"/>
    <w:rsid w:val="00DA4F32"/>
    <w:rsid w:val="00DA547C"/>
    <w:rsid w:val="00DA5EE8"/>
    <w:rsid w:val="00DA5EFA"/>
    <w:rsid w:val="00DA6C7F"/>
    <w:rsid w:val="00DA6CFF"/>
    <w:rsid w:val="00DA753F"/>
    <w:rsid w:val="00DA7552"/>
    <w:rsid w:val="00DA7625"/>
    <w:rsid w:val="00DA7793"/>
    <w:rsid w:val="00DA79A9"/>
    <w:rsid w:val="00DA7B9F"/>
    <w:rsid w:val="00DB04E5"/>
    <w:rsid w:val="00DB07F8"/>
    <w:rsid w:val="00DB0C6F"/>
    <w:rsid w:val="00DB1118"/>
    <w:rsid w:val="00DB19A6"/>
    <w:rsid w:val="00DB304A"/>
    <w:rsid w:val="00DB4101"/>
    <w:rsid w:val="00DB4920"/>
    <w:rsid w:val="00DB4A0A"/>
    <w:rsid w:val="00DB58CC"/>
    <w:rsid w:val="00DB6738"/>
    <w:rsid w:val="00DB7205"/>
    <w:rsid w:val="00DB792A"/>
    <w:rsid w:val="00DB7E60"/>
    <w:rsid w:val="00DC058C"/>
    <w:rsid w:val="00DC0B70"/>
    <w:rsid w:val="00DC142E"/>
    <w:rsid w:val="00DC19F1"/>
    <w:rsid w:val="00DC2641"/>
    <w:rsid w:val="00DC2EC5"/>
    <w:rsid w:val="00DC3AC9"/>
    <w:rsid w:val="00DC3F05"/>
    <w:rsid w:val="00DC440C"/>
    <w:rsid w:val="00DC4DD5"/>
    <w:rsid w:val="00DC6012"/>
    <w:rsid w:val="00DC7345"/>
    <w:rsid w:val="00DC7822"/>
    <w:rsid w:val="00DD050D"/>
    <w:rsid w:val="00DD055E"/>
    <w:rsid w:val="00DD0708"/>
    <w:rsid w:val="00DD0CC0"/>
    <w:rsid w:val="00DD14D3"/>
    <w:rsid w:val="00DD248B"/>
    <w:rsid w:val="00DD273B"/>
    <w:rsid w:val="00DD2A65"/>
    <w:rsid w:val="00DD3294"/>
    <w:rsid w:val="00DD3320"/>
    <w:rsid w:val="00DD3D94"/>
    <w:rsid w:val="00DD488A"/>
    <w:rsid w:val="00DD4F20"/>
    <w:rsid w:val="00DD59C0"/>
    <w:rsid w:val="00DD61FC"/>
    <w:rsid w:val="00DD65E3"/>
    <w:rsid w:val="00DD6655"/>
    <w:rsid w:val="00DD6F3A"/>
    <w:rsid w:val="00DD717C"/>
    <w:rsid w:val="00DD7DC6"/>
    <w:rsid w:val="00DE14EE"/>
    <w:rsid w:val="00DE1627"/>
    <w:rsid w:val="00DE2149"/>
    <w:rsid w:val="00DE2854"/>
    <w:rsid w:val="00DE29C2"/>
    <w:rsid w:val="00DE3167"/>
    <w:rsid w:val="00DE326A"/>
    <w:rsid w:val="00DE4C33"/>
    <w:rsid w:val="00DE52BF"/>
    <w:rsid w:val="00DE5417"/>
    <w:rsid w:val="00DE778C"/>
    <w:rsid w:val="00DE7D00"/>
    <w:rsid w:val="00DF09E2"/>
    <w:rsid w:val="00DF1B64"/>
    <w:rsid w:val="00DF28D1"/>
    <w:rsid w:val="00DF3165"/>
    <w:rsid w:val="00DF371E"/>
    <w:rsid w:val="00DF6407"/>
    <w:rsid w:val="00DF6561"/>
    <w:rsid w:val="00DF6613"/>
    <w:rsid w:val="00DF6C59"/>
    <w:rsid w:val="00DF7B29"/>
    <w:rsid w:val="00E002D6"/>
    <w:rsid w:val="00E00C8F"/>
    <w:rsid w:val="00E018FD"/>
    <w:rsid w:val="00E01B71"/>
    <w:rsid w:val="00E02FAA"/>
    <w:rsid w:val="00E0306D"/>
    <w:rsid w:val="00E03154"/>
    <w:rsid w:val="00E03652"/>
    <w:rsid w:val="00E039D5"/>
    <w:rsid w:val="00E04E9E"/>
    <w:rsid w:val="00E052B7"/>
    <w:rsid w:val="00E062A4"/>
    <w:rsid w:val="00E06A70"/>
    <w:rsid w:val="00E06B66"/>
    <w:rsid w:val="00E06BA3"/>
    <w:rsid w:val="00E07C12"/>
    <w:rsid w:val="00E107BF"/>
    <w:rsid w:val="00E10C58"/>
    <w:rsid w:val="00E10E99"/>
    <w:rsid w:val="00E1132C"/>
    <w:rsid w:val="00E1138F"/>
    <w:rsid w:val="00E11C2A"/>
    <w:rsid w:val="00E1232F"/>
    <w:rsid w:val="00E1334F"/>
    <w:rsid w:val="00E1356C"/>
    <w:rsid w:val="00E138CB"/>
    <w:rsid w:val="00E144AA"/>
    <w:rsid w:val="00E1484B"/>
    <w:rsid w:val="00E150E0"/>
    <w:rsid w:val="00E1518B"/>
    <w:rsid w:val="00E15B0E"/>
    <w:rsid w:val="00E15F79"/>
    <w:rsid w:val="00E16012"/>
    <w:rsid w:val="00E17C9B"/>
    <w:rsid w:val="00E20324"/>
    <w:rsid w:val="00E20A1E"/>
    <w:rsid w:val="00E20A4B"/>
    <w:rsid w:val="00E2111A"/>
    <w:rsid w:val="00E21E50"/>
    <w:rsid w:val="00E22CCC"/>
    <w:rsid w:val="00E23105"/>
    <w:rsid w:val="00E233BA"/>
    <w:rsid w:val="00E235BD"/>
    <w:rsid w:val="00E2397C"/>
    <w:rsid w:val="00E23D92"/>
    <w:rsid w:val="00E25B03"/>
    <w:rsid w:val="00E26A3B"/>
    <w:rsid w:val="00E305BA"/>
    <w:rsid w:val="00E30654"/>
    <w:rsid w:val="00E30E61"/>
    <w:rsid w:val="00E30EF0"/>
    <w:rsid w:val="00E31A5F"/>
    <w:rsid w:val="00E31BF6"/>
    <w:rsid w:val="00E31C05"/>
    <w:rsid w:val="00E31CEF"/>
    <w:rsid w:val="00E327F1"/>
    <w:rsid w:val="00E33A01"/>
    <w:rsid w:val="00E33E47"/>
    <w:rsid w:val="00E33F7B"/>
    <w:rsid w:val="00E3415C"/>
    <w:rsid w:val="00E3428C"/>
    <w:rsid w:val="00E34C71"/>
    <w:rsid w:val="00E36C12"/>
    <w:rsid w:val="00E37226"/>
    <w:rsid w:val="00E3735D"/>
    <w:rsid w:val="00E37670"/>
    <w:rsid w:val="00E4018E"/>
    <w:rsid w:val="00E41301"/>
    <w:rsid w:val="00E4132D"/>
    <w:rsid w:val="00E4155B"/>
    <w:rsid w:val="00E419B8"/>
    <w:rsid w:val="00E41B41"/>
    <w:rsid w:val="00E421FB"/>
    <w:rsid w:val="00E425A2"/>
    <w:rsid w:val="00E43BC9"/>
    <w:rsid w:val="00E43FF6"/>
    <w:rsid w:val="00E44B6F"/>
    <w:rsid w:val="00E44CE1"/>
    <w:rsid w:val="00E44D7D"/>
    <w:rsid w:val="00E453B6"/>
    <w:rsid w:val="00E454BE"/>
    <w:rsid w:val="00E458C2"/>
    <w:rsid w:val="00E46DD1"/>
    <w:rsid w:val="00E46E9A"/>
    <w:rsid w:val="00E479DB"/>
    <w:rsid w:val="00E506BB"/>
    <w:rsid w:val="00E50C8B"/>
    <w:rsid w:val="00E5119D"/>
    <w:rsid w:val="00E5131B"/>
    <w:rsid w:val="00E5247D"/>
    <w:rsid w:val="00E524D4"/>
    <w:rsid w:val="00E52D70"/>
    <w:rsid w:val="00E52E52"/>
    <w:rsid w:val="00E53B66"/>
    <w:rsid w:val="00E54064"/>
    <w:rsid w:val="00E541AE"/>
    <w:rsid w:val="00E5437D"/>
    <w:rsid w:val="00E54678"/>
    <w:rsid w:val="00E54BAF"/>
    <w:rsid w:val="00E54C38"/>
    <w:rsid w:val="00E54CB2"/>
    <w:rsid w:val="00E550F7"/>
    <w:rsid w:val="00E551D5"/>
    <w:rsid w:val="00E55284"/>
    <w:rsid w:val="00E55B8B"/>
    <w:rsid w:val="00E577B1"/>
    <w:rsid w:val="00E579CA"/>
    <w:rsid w:val="00E57BB4"/>
    <w:rsid w:val="00E57F61"/>
    <w:rsid w:val="00E6062E"/>
    <w:rsid w:val="00E612F7"/>
    <w:rsid w:val="00E61C55"/>
    <w:rsid w:val="00E61DCD"/>
    <w:rsid w:val="00E62BF7"/>
    <w:rsid w:val="00E63EEA"/>
    <w:rsid w:val="00E64748"/>
    <w:rsid w:val="00E649E8"/>
    <w:rsid w:val="00E65F49"/>
    <w:rsid w:val="00E66396"/>
    <w:rsid w:val="00E6655E"/>
    <w:rsid w:val="00E66856"/>
    <w:rsid w:val="00E66D6D"/>
    <w:rsid w:val="00E70392"/>
    <w:rsid w:val="00E7159A"/>
    <w:rsid w:val="00E717F1"/>
    <w:rsid w:val="00E71846"/>
    <w:rsid w:val="00E71EF9"/>
    <w:rsid w:val="00E72455"/>
    <w:rsid w:val="00E727BF"/>
    <w:rsid w:val="00E733AA"/>
    <w:rsid w:val="00E73B90"/>
    <w:rsid w:val="00E73C85"/>
    <w:rsid w:val="00E740E7"/>
    <w:rsid w:val="00E74768"/>
    <w:rsid w:val="00E74797"/>
    <w:rsid w:val="00E749B1"/>
    <w:rsid w:val="00E74C43"/>
    <w:rsid w:val="00E754E7"/>
    <w:rsid w:val="00E75AEE"/>
    <w:rsid w:val="00E76750"/>
    <w:rsid w:val="00E8003A"/>
    <w:rsid w:val="00E80998"/>
    <w:rsid w:val="00E81472"/>
    <w:rsid w:val="00E81724"/>
    <w:rsid w:val="00E823C0"/>
    <w:rsid w:val="00E825C1"/>
    <w:rsid w:val="00E82641"/>
    <w:rsid w:val="00E82EEF"/>
    <w:rsid w:val="00E8313D"/>
    <w:rsid w:val="00E842B3"/>
    <w:rsid w:val="00E844CE"/>
    <w:rsid w:val="00E847A0"/>
    <w:rsid w:val="00E84F80"/>
    <w:rsid w:val="00E85634"/>
    <w:rsid w:val="00E858BC"/>
    <w:rsid w:val="00E85E39"/>
    <w:rsid w:val="00E86BD9"/>
    <w:rsid w:val="00E9031E"/>
    <w:rsid w:val="00E90E29"/>
    <w:rsid w:val="00E917F9"/>
    <w:rsid w:val="00E92156"/>
    <w:rsid w:val="00E922B6"/>
    <w:rsid w:val="00E92718"/>
    <w:rsid w:val="00E932E0"/>
    <w:rsid w:val="00E938A5"/>
    <w:rsid w:val="00E93A90"/>
    <w:rsid w:val="00E93CF1"/>
    <w:rsid w:val="00E94720"/>
    <w:rsid w:val="00E95E70"/>
    <w:rsid w:val="00E95FD6"/>
    <w:rsid w:val="00E96BBC"/>
    <w:rsid w:val="00E97DBE"/>
    <w:rsid w:val="00EA1342"/>
    <w:rsid w:val="00EA1BE6"/>
    <w:rsid w:val="00EA2015"/>
    <w:rsid w:val="00EA229A"/>
    <w:rsid w:val="00EA2DC7"/>
    <w:rsid w:val="00EA3C52"/>
    <w:rsid w:val="00EA5402"/>
    <w:rsid w:val="00EA5950"/>
    <w:rsid w:val="00EA660C"/>
    <w:rsid w:val="00EA6CF6"/>
    <w:rsid w:val="00EA7069"/>
    <w:rsid w:val="00EA70E2"/>
    <w:rsid w:val="00EA79DA"/>
    <w:rsid w:val="00EA7B24"/>
    <w:rsid w:val="00EB11A4"/>
    <w:rsid w:val="00EB2129"/>
    <w:rsid w:val="00EB2266"/>
    <w:rsid w:val="00EB3542"/>
    <w:rsid w:val="00EB3A7F"/>
    <w:rsid w:val="00EB4167"/>
    <w:rsid w:val="00EB5163"/>
    <w:rsid w:val="00EB6F0F"/>
    <w:rsid w:val="00EB7087"/>
    <w:rsid w:val="00EB7D49"/>
    <w:rsid w:val="00EC01C7"/>
    <w:rsid w:val="00EC06F4"/>
    <w:rsid w:val="00EC15DD"/>
    <w:rsid w:val="00EC18D3"/>
    <w:rsid w:val="00EC1B86"/>
    <w:rsid w:val="00EC2F3D"/>
    <w:rsid w:val="00EC46B4"/>
    <w:rsid w:val="00EC4F8F"/>
    <w:rsid w:val="00EC53F4"/>
    <w:rsid w:val="00EC5E60"/>
    <w:rsid w:val="00EC5EBA"/>
    <w:rsid w:val="00EC5F6D"/>
    <w:rsid w:val="00EC6A42"/>
    <w:rsid w:val="00EC7043"/>
    <w:rsid w:val="00EC7797"/>
    <w:rsid w:val="00EC7935"/>
    <w:rsid w:val="00EC7B7E"/>
    <w:rsid w:val="00EC7C11"/>
    <w:rsid w:val="00EC7FFE"/>
    <w:rsid w:val="00ED07EC"/>
    <w:rsid w:val="00ED0870"/>
    <w:rsid w:val="00ED1489"/>
    <w:rsid w:val="00ED1AED"/>
    <w:rsid w:val="00ED3627"/>
    <w:rsid w:val="00ED3E79"/>
    <w:rsid w:val="00ED4076"/>
    <w:rsid w:val="00ED45AA"/>
    <w:rsid w:val="00ED47E6"/>
    <w:rsid w:val="00ED4D3D"/>
    <w:rsid w:val="00ED55E1"/>
    <w:rsid w:val="00ED5806"/>
    <w:rsid w:val="00ED5D1C"/>
    <w:rsid w:val="00ED6B63"/>
    <w:rsid w:val="00ED736F"/>
    <w:rsid w:val="00ED7861"/>
    <w:rsid w:val="00ED7B66"/>
    <w:rsid w:val="00EE1FA3"/>
    <w:rsid w:val="00EE2725"/>
    <w:rsid w:val="00EE3968"/>
    <w:rsid w:val="00EE3C19"/>
    <w:rsid w:val="00EE403C"/>
    <w:rsid w:val="00EE4082"/>
    <w:rsid w:val="00EE4142"/>
    <w:rsid w:val="00EE4DF3"/>
    <w:rsid w:val="00EE581E"/>
    <w:rsid w:val="00EE5AC9"/>
    <w:rsid w:val="00EE6AA2"/>
    <w:rsid w:val="00EE7662"/>
    <w:rsid w:val="00EE77A0"/>
    <w:rsid w:val="00EE78A6"/>
    <w:rsid w:val="00EE7CB7"/>
    <w:rsid w:val="00EF0122"/>
    <w:rsid w:val="00EF0665"/>
    <w:rsid w:val="00EF0D5D"/>
    <w:rsid w:val="00EF0EC7"/>
    <w:rsid w:val="00EF2866"/>
    <w:rsid w:val="00EF298B"/>
    <w:rsid w:val="00EF2BA0"/>
    <w:rsid w:val="00EF2F36"/>
    <w:rsid w:val="00EF3238"/>
    <w:rsid w:val="00EF51F5"/>
    <w:rsid w:val="00EF615E"/>
    <w:rsid w:val="00EF6D0B"/>
    <w:rsid w:val="00EF6F25"/>
    <w:rsid w:val="00EF71D8"/>
    <w:rsid w:val="00F0010F"/>
    <w:rsid w:val="00F00265"/>
    <w:rsid w:val="00F00269"/>
    <w:rsid w:val="00F002C8"/>
    <w:rsid w:val="00F00670"/>
    <w:rsid w:val="00F01E41"/>
    <w:rsid w:val="00F024CC"/>
    <w:rsid w:val="00F02534"/>
    <w:rsid w:val="00F03DD8"/>
    <w:rsid w:val="00F05BBE"/>
    <w:rsid w:val="00F060C3"/>
    <w:rsid w:val="00F061E5"/>
    <w:rsid w:val="00F062AA"/>
    <w:rsid w:val="00F06D0B"/>
    <w:rsid w:val="00F0728A"/>
    <w:rsid w:val="00F07413"/>
    <w:rsid w:val="00F07551"/>
    <w:rsid w:val="00F10D1D"/>
    <w:rsid w:val="00F10F90"/>
    <w:rsid w:val="00F10FD5"/>
    <w:rsid w:val="00F12A2E"/>
    <w:rsid w:val="00F13BA3"/>
    <w:rsid w:val="00F13CC8"/>
    <w:rsid w:val="00F141CD"/>
    <w:rsid w:val="00F14B21"/>
    <w:rsid w:val="00F14CE2"/>
    <w:rsid w:val="00F160EB"/>
    <w:rsid w:val="00F16C9F"/>
    <w:rsid w:val="00F20359"/>
    <w:rsid w:val="00F207D9"/>
    <w:rsid w:val="00F20A84"/>
    <w:rsid w:val="00F2185C"/>
    <w:rsid w:val="00F21D1D"/>
    <w:rsid w:val="00F228FE"/>
    <w:rsid w:val="00F2299C"/>
    <w:rsid w:val="00F22A4D"/>
    <w:rsid w:val="00F23C75"/>
    <w:rsid w:val="00F24374"/>
    <w:rsid w:val="00F24D76"/>
    <w:rsid w:val="00F24E57"/>
    <w:rsid w:val="00F2634A"/>
    <w:rsid w:val="00F2715F"/>
    <w:rsid w:val="00F30232"/>
    <w:rsid w:val="00F31071"/>
    <w:rsid w:val="00F317E5"/>
    <w:rsid w:val="00F32231"/>
    <w:rsid w:val="00F32903"/>
    <w:rsid w:val="00F333B3"/>
    <w:rsid w:val="00F33DC6"/>
    <w:rsid w:val="00F34536"/>
    <w:rsid w:val="00F346B9"/>
    <w:rsid w:val="00F34B16"/>
    <w:rsid w:val="00F34C81"/>
    <w:rsid w:val="00F34FEC"/>
    <w:rsid w:val="00F350D3"/>
    <w:rsid w:val="00F35C9D"/>
    <w:rsid w:val="00F367BE"/>
    <w:rsid w:val="00F36ACF"/>
    <w:rsid w:val="00F36C6B"/>
    <w:rsid w:val="00F36EC8"/>
    <w:rsid w:val="00F37264"/>
    <w:rsid w:val="00F3794B"/>
    <w:rsid w:val="00F40981"/>
    <w:rsid w:val="00F4099A"/>
    <w:rsid w:val="00F40C56"/>
    <w:rsid w:val="00F40F12"/>
    <w:rsid w:val="00F412EB"/>
    <w:rsid w:val="00F413F0"/>
    <w:rsid w:val="00F41AE2"/>
    <w:rsid w:val="00F42206"/>
    <w:rsid w:val="00F424BA"/>
    <w:rsid w:val="00F42FA9"/>
    <w:rsid w:val="00F42FE2"/>
    <w:rsid w:val="00F43A41"/>
    <w:rsid w:val="00F43CCC"/>
    <w:rsid w:val="00F44304"/>
    <w:rsid w:val="00F4436D"/>
    <w:rsid w:val="00F449BB"/>
    <w:rsid w:val="00F44ADB"/>
    <w:rsid w:val="00F44B83"/>
    <w:rsid w:val="00F46684"/>
    <w:rsid w:val="00F466E5"/>
    <w:rsid w:val="00F46F21"/>
    <w:rsid w:val="00F46F9C"/>
    <w:rsid w:val="00F4731D"/>
    <w:rsid w:val="00F50285"/>
    <w:rsid w:val="00F50F86"/>
    <w:rsid w:val="00F51851"/>
    <w:rsid w:val="00F51E39"/>
    <w:rsid w:val="00F5214B"/>
    <w:rsid w:val="00F5365E"/>
    <w:rsid w:val="00F53D38"/>
    <w:rsid w:val="00F543FA"/>
    <w:rsid w:val="00F55F39"/>
    <w:rsid w:val="00F56048"/>
    <w:rsid w:val="00F563D4"/>
    <w:rsid w:val="00F5660C"/>
    <w:rsid w:val="00F567D8"/>
    <w:rsid w:val="00F578E1"/>
    <w:rsid w:val="00F57B22"/>
    <w:rsid w:val="00F60A14"/>
    <w:rsid w:val="00F60DD7"/>
    <w:rsid w:val="00F61DBB"/>
    <w:rsid w:val="00F62668"/>
    <w:rsid w:val="00F634A6"/>
    <w:rsid w:val="00F6520E"/>
    <w:rsid w:val="00F65FDF"/>
    <w:rsid w:val="00F660F2"/>
    <w:rsid w:val="00F6634C"/>
    <w:rsid w:val="00F666EB"/>
    <w:rsid w:val="00F66D33"/>
    <w:rsid w:val="00F67976"/>
    <w:rsid w:val="00F70822"/>
    <w:rsid w:val="00F720A6"/>
    <w:rsid w:val="00F721D9"/>
    <w:rsid w:val="00F722BE"/>
    <w:rsid w:val="00F726CD"/>
    <w:rsid w:val="00F72B67"/>
    <w:rsid w:val="00F730BF"/>
    <w:rsid w:val="00F7344F"/>
    <w:rsid w:val="00F74366"/>
    <w:rsid w:val="00F75C23"/>
    <w:rsid w:val="00F761A6"/>
    <w:rsid w:val="00F768CC"/>
    <w:rsid w:val="00F76E6E"/>
    <w:rsid w:val="00F771F6"/>
    <w:rsid w:val="00F777FC"/>
    <w:rsid w:val="00F7780B"/>
    <w:rsid w:val="00F779AA"/>
    <w:rsid w:val="00F803F4"/>
    <w:rsid w:val="00F82397"/>
    <w:rsid w:val="00F82441"/>
    <w:rsid w:val="00F83216"/>
    <w:rsid w:val="00F83AF8"/>
    <w:rsid w:val="00F84531"/>
    <w:rsid w:val="00F846E0"/>
    <w:rsid w:val="00F848AD"/>
    <w:rsid w:val="00F859C7"/>
    <w:rsid w:val="00F85AA7"/>
    <w:rsid w:val="00F86387"/>
    <w:rsid w:val="00F8653D"/>
    <w:rsid w:val="00F871CF"/>
    <w:rsid w:val="00F872C5"/>
    <w:rsid w:val="00F87A64"/>
    <w:rsid w:val="00F87CC3"/>
    <w:rsid w:val="00F87DF0"/>
    <w:rsid w:val="00F909DA"/>
    <w:rsid w:val="00F91C11"/>
    <w:rsid w:val="00F91D74"/>
    <w:rsid w:val="00F91EC5"/>
    <w:rsid w:val="00F92118"/>
    <w:rsid w:val="00F9309F"/>
    <w:rsid w:val="00F935BD"/>
    <w:rsid w:val="00F93836"/>
    <w:rsid w:val="00F93CE8"/>
    <w:rsid w:val="00F93F0D"/>
    <w:rsid w:val="00F9412C"/>
    <w:rsid w:val="00F944FF"/>
    <w:rsid w:val="00F95E24"/>
    <w:rsid w:val="00F96670"/>
    <w:rsid w:val="00F972F7"/>
    <w:rsid w:val="00FA00D6"/>
    <w:rsid w:val="00FA03BD"/>
    <w:rsid w:val="00FA05D9"/>
    <w:rsid w:val="00FA0820"/>
    <w:rsid w:val="00FA241E"/>
    <w:rsid w:val="00FA2488"/>
    <w:rsid w:val="00FA27A2"/>
    <w:rsid w:val="00FA2F35"/>
    <w:rsid w:val="00FA3406"/>
    <w:rsid w:val="00FA363C"/>
    <w:rsid w:val="00FA4149"/>
    <w:rsid w:val="00FA463B"/>
    <w:rsid w:val="00FA4814"/>
    <w:rsid w:val="00FA54FF"/>
    <w:rsid w:val="00FA7098"/>
    <w:rsid w:val="00FA7A5C"/>
    <w:rsid w:val="00FB05EF"/>
    <w:rsid w:val="00FB0F1C"/>
    <w:rsid w:val="00FB0FF6"/>
    <w:rsid w:val="00FB12BE"/>
    <w:rsid w:val="00FB18DC"/>
    <w:rsid w:val="00FB199E"/>
    <w:rsid w:val="00FB19F7"/>
    <w:rsid w:val="00FB2309"/>
    <w:rsid w:val="00FB23FC"/>
    <w:rsid w:val="00FB2D81"/>
    <w:rsid w:val="00FB325F"/>
    <w:rsid w:val="00FB3490"/>
    <w:rsid w:val="00FB3C60"/>
    <w:rsid w:val="00FB4D7F"/>
    <w:rsid w:val="00FB5522"/>
    <w:rsid w:val="00FB56C0"/>
    <w:rsid w:val="00FB5E34"/>
    <w:rsid w:val="00FB66EE"/>
    <w:rsid w:val="00FB6CEF"/>
    <w:rsid w:val="00FB7EF5"/>
    <w:rsid w:val="00FC12A8"/>
    <w:rsid w:val="00FC1876"/>
    <w:rsid w:val="00FC1B55"/>
    <w:rsid w:val="00FC1E0F"/>
    <w:rsid w:val="00FC2A1B"/>
    <w:rsid w:val="00FC33FC"/>
    <w:rsid w:val="00FC350A"/>
    <w:rsid w:val="00FC4064"/>
    <w:rsid w:val="00FC4218"/>
    <w:rsid w:val="00FC4470"/>
    <w:rsid w:val="00FC46B1"/>
    <w:rsid w:val="00FC4C3F"/>
    <w:rsid w:val="00FC52BA"/>
    <w:rsid w:val="00FC5A83"/>
    <w:rsid w:val="00FC5F75"/>
    <w:rsid w:val="00FC6358"/>
    <w:rsid w:val="00FC68A5"/>
    <w:rsid w:val="00FC6ED9"/>
    <w:rsid w:val="00FC6EF3"/>
    <w:rsid w:val="00FC70CC"/>
    <w:rsid w:val="00FC7666"/>
    <w:rsid w:val="00FC7715"/>
    <w:rsid w:val="00FC7CA9"/>
    <w:rsid w:val="00FC7DB6"/>
    <w:rsid w:val="00FD0173"/>
    <w:rsid w:val="00FD0B0E"/>
    <w:rsid w:val="00FD156B"/>
    <w:rsid w:val="00FD1A32"/>
    <w:rsid w:val="00FD23E8"/>
    <w:rsid w:val="00FD278D"/>
    <w:rsid w:val="00FD3623"/>
    <w:rsid w:val="00FD39C7"/>
    <w:rsid w:val="00FD4052"/>
    <w:rsid w:val="00FD47F8"/>
    <w:rsid w:val="00FD496E"/>
    <w:rsid w:val="00FD4A82"/>
    <w:rsid w:val="00FD548F"/>
    <w:rsid w:val="00FD577B"/>
    <w:rsid w:val="00FD6413"/>
    <w:rsid w:val="00FD756F"/>
    <w:rsid w:val="00FE0634"/>
    <w:rsid w:val="00FE2CC5"/>
    <w:rsid w:val="00FE35D2"/>
    <w:rsid w:val="00FE443D"/>
    <w:rsid w:val="00FE467B"/>
    <w:rsid w:val="00FE5265"/>
    <w:rsid w:val="00FE5424"/>
    <w:rsid w:val="00FE663C"/>
    <w:rsid w:val="00FE6646"/>
    <w:rsid w:val="00FE67B4"/>
    <w:rsid w:val="00FE694C"/>
    <w:rsid w:val="00FE6CC5"/>
    <w:rsid w:val="00FE7A1D"/>
    <w:rsid w:val="00FF082D"/>
    <w:rsid w:val="00FF08FE"/>
    <w:rsid w:val="00FF0B5C"/>
    <w:rsid w:val="00FF110E"/>
    <w:rsid w:val="00FF1C5F"/>
    <w:rsid w:val="00FF2443"/>
    <w:rsid w:val="00FF2451"/>
    <w:rsid w:val="00FF29A2"/>
    <w:rsid w:val="00FF2CA7"/>
    <w:rsid w:val="00FF3907"/>
    <w:rsid w:val="00FF3C2C"/>
    <w:rsid w:val="00FF40BD"/>
    <w:rsid w:val="00FF4518"/>
    <w:rsid w:val="00FF4547"/>
    <w:rsid w:val="00FF4603"/>
    <w:rsid w:val="00FF5332"/>
    <w:rsid w:val="00FF5C3B"/>
    <w:rsid w:val="00FF6CA9"/>
    <w:rsid w:val="00FF6ED8"/>
    <w:rsid w:val="00FF7EC5"/>
    <w:rsid w:val="46727FD9"/>
    <w:rsid w:val="622337D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B8D057"/>
  <w15:docId w15:val="{C1F1ED2B-CC2D-4373-A7FA-5B172245E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iPriority="25"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0" w:qFormat="1"/>
    <w:lsdException w:name="Intense Quote"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6" w:qFormat="1"/>
    <w:lsdException w:name="Intense Emphasis"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DA454B"/>
    <w:rPr>
      <w:color w:val="454545" w:themeColor="text1"/>
      <w:lang w:val="en-GB"/>
    </w:rPr>
  </w:style>
  <w:style w:type="paragraph" w:styleId="Heading1">
    <w:name w:val="heading 1"/>
    <w:basedOn w:val="Normal"/>
    <w:next w:val="BodyText"/>
    <w:link w:val="Heading1Char"/>
    <w:uiPriority w:val="9"/>
    <w:qFormat/>
    <w:rsid w:val="00DF7B29"/>
    <w:pPr>
      <w:keepNext/>
      <w:keepLines/>
      <w:numPr>
        <w:numId w:val="25"/>
      </w:numPr>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9"/>
    <w:qFormat/>
    <w:rsid w:val="00DF7B29"/>
    <w:pPr>
      <w:keepNext/>
      <w:keepLines/>
      <w:numPr>
        <w:ilvl w:val="1"/>
        <w:numId w:val="25"/>
      </w:numPr>
      <w:spacing w:before="240"/>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9"/>
    <w:qFormat/>
    <w:rsid w:val="008956B9"/>
    <w:pPr>
      <w:keepNext/>
      <w:keepLines/>
      <w:numPr>
        <w:ilvl w:val="2"/>
        <w:numId w:val="25"/>
      </w:numPr>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9"/>
    <w:qFormat/>
    <w:rsid w:val="00556994"/>
    <w:pPr>
      <w:keepNext/>
      <w:keepLines/>
      <w:numPr>
        <w:ilvl w:val="3"/>
        <w:numId w:val="25"/>
      </w:numPr>
      <w:spacing w:before="120"/>
      <w:ind w:left="1898" w:hanging="648"/>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5"/>
    <w:semiHidden/>
    <w:qFormat/>
    <w:rsid w:val="00182168"/>
    <w:pPr>
      <w:keepNext/>
      <w:keepLines/>
      <w:numPr>
        <w:ilvl w:val="4"/>
        <w:numId w:val="25"/>
      </w:numPr>
      <w:spacing w:before="40" w:after="0"/>
      <w:ind w:left="2402" w:hanging="792"/>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5"/>
    <w:semiHidden/>
    <w:qFormat/>
    <w:rsid w:val="007A0004"/>
    <w:pPr>
      <w:keepNext/>
      <w:keepLines/>
      <w:numPr>
        <w:ilvl w:val="5"/>
        <w:numId w:val="25"/>
      </w:numPr>
      <w:spacing w:before="40" w:after="0"/>
      <w:ind w:left="2906" w:hanging="936"/>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5"/>
    <w:semiHidden/>
    <w:qFormat/>
    <w:rsid w:val="007A0004"/>
    <w:pPr>
      <w:keepNext/>
      <w:keepLines/>
      <w:numPr>
        <w:ilvl w:val="6"/>
        <w:numId w:val="25"/>
      </w:numPr>
      <w:spacing w:before="40" w:after="0"/>
      <w:ind w:left="3410" w:hanging="108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5"/>
    <w:semiHidden/>
    <w:qFormat/>
    <w:rsid w:val="007A0004"/>
    <w:pPr>
      <w:keepNext/>
      <w:keepLines/>
      <w:numPr>
        <w:ilvl w:val="7"/>
        <w:numId w:val="25"/>
      </w:numPr>
      <w:spacing w:before="40" w:after="0"/>
      <w:ind w:left="3914" w:hanging="1224"/>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5"/>
    <w:semiHidden/>
    <w:qFormat/>
    <w:rsid w:val="007A0004"/>
    <w:pPr>
      <w:keepNext/>
      <w:keepLines/>
      <w:numPr>
        <w:ilvl w:val="8"/>
        <w:numId w:val="25"/>
      </w:numPr>
      <w:spacing w:before="40" w:after="0"/>
      <w:ind w:left="4490" w:hanging="144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BE3D3C"/>
    <w:pPr>
      <w:keepNext/>
      <w:pageBreakBefore/>
      <w:framePr w:w="6963" w:wrap="notBeside" w:vAnchor="page" w:hAnchor="page" w:x="3352" w:y="772" w:anchorLock="1"/>
      <w:spacing w:before="240"/>
      <w:outlineLvl w:val="0"/>
    </w:pPr>
    <w:rPr>
      <w:rFonts w:asciiTheme="majorHAnsi" w:hAnsiTheme="majorHAnsi"/>
      <w:b/>
      <w:color w:val="F26522" w:themeColor="accent1"/>
      <w:sz w:val="48"/>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Cover">
    <w:name w:val="Cover"/>
    <w:next w:val="CoverSubtitle"/>
    <w:uiPriority w:val="26"/>
    <w:qFormat/>
    <w:rsid w:val="00747F2D"/>
    <w:pPr>
      <w:framePr w:w="8108" w:wrap="notBeside" w:vAnchor="page" w:hAnchor="page" w:x="1589" w:y="1589" w:anchorLock="1"/>
      <w:spacing w:after="0"/>
      <w:ind w:right="306"/>
    </w:pPr>
    <w:rPr>
      <w:rFonts w:asciiTheme="majorHAnsi" w:hAnsiTheme="majorHAnsi"/>
      <w:b/>
      <w:color w:val="F26522" w:themeColor="accent1"/>
      <w:sz w:val="44"/>
      <w:lang w:val="en-GB"/>
    </w:rPr>
  </w:style>
  <w:style w:type="paragraph" w:styleId="Header">
    <w:name w:val="header"/>
    <w:basedOn w:val="Normal"/>
    <w:link w:val="HeaderChar"/>
    <w:uiPriority w:val="99"/>
    <w:unhideWhenUsed/>
    <w:rsid w:val="003727C1"/>
    <w:pPr>
      <w:tabs>
        <w:tab w:val="center" w:pos="4513"/>
        <w:tab w:val="right" w:pos="9026"/>
      </w:tabs>
      <w:spacing w:after="0"/>
    </w:pPr>
    <w:rPr>
      <w:color w:val="727274" w:themeColor="text2"/>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3727C1"/>
    <w:rPr>
      <w:color w:val="727274" w:themeColor="text2"/>
      <w:sz w:val="16"/>
      <w:lang w:val="en-GB"/>
    </w:rPr>
  </w:style>
  <w:style w:type="character" w:customStyle="1" w:styleId="Heading1Char">
    <w:name w:val="Heading 1 Char"/>
    <w:basedOn w:val="DefaultParagraphFont"/>
    <w:link w:val="Heading1"/>
    <w:uiPriority w:val="9"/>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9"/>
    <w:rsid w:val="008956B9"/>
    <w:rPr>
      <w:rFonts w:eastAsiaTheme="majorEastAsia" w:cstheme="majorBidi"/>
      <w:bCs/>
      <w:color w:val="F26522" w:themeColor="accent1"/>
      <w:sz w:val="28"/>
      <w:szCs w:val="26"/>
      <w:lang w:val="en-GB"/>
    </w:rPr>
  </w:style>
  <w:style w:type="table" w:styleId="TableGrid">
    <w:name w:val="Table Grid"/>
    <w:basedOn w:val="TableNormal"/>
    <w:uiPriority w:val="3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DF7B29"/>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unhideWhenUsed/>
    <w:rsid w:val="00343AF6"/>
  </w:style>
  <w:style w:type="character" w:customStyle="1" w:styleId="CommentTextChar">
    <w:name w:val="Comment Text Char"/>
    <w:basedOn w:val="DefaultParagraphFont"/>
    <w:link w:val="CommentText"/>
    <w:uiPriority w:val="99"/>
    <w:rsid w:val="00162ADF"/>
    <w:rPr>
      <w:color w:val="454545" w:themeColor="text1"/>
      <w:lang w:val="en-GB"/>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color w:val="454545" w:themeColor="text1"/>
      <w:sz w:val="20"/>
      <w:szCs w:val="20"/>
      <w:lang w:val="en-GB"/>
    </w:rPr>
  </w:style>
  <w:style w:type="character" w:styleId="Emphasis">
    <w:name w:val="Emphasis"/>
    <w:basedOn w:val="DefaultParagraphFont"/>
    <w:uiPriority w:val="20"/>
    <w:qFormat/>
    <w:rsid w:val="00110F32"/>
    <w:rPr>
      <w:i/>
      <w:iCs/>
    </w:rPr>
  </w:style>
  <w:style w:type="paragraph" w:customStyle="1" w:styleId="CoverSubtitle">
    <w:name w:val="Cover Subtitle"/>
    <w:basedOn w:val="Cover"/>
    <w:next w:val="CoverDate"/>
    <w:uiPriority w:val="26"/>
    <w:qFormat/>
    <w:rsid w:val="0030205D"/>
    <w:pPr>
      <w:framePr w:wrap="notBeside"/>
    </w:pPr>
    <w:rPr>
      <w:rFonts w:asciiTheme="minorHAnsi" w:hAnsiTheme="minorHAnsi"/>
      <w:b w:val="0"/>
    </w:rPr>
  </w:style>
  <w:style w:type="character" w:customStyle="1" w:styleId="Heading3Char">
    <w:name w:val="Heading 3 Char"/>
    <w:basedOn w:val="DefaultParagraphFont"/>
    <w:link w:val="Heading3"/>
    <w:uiPriority w:val="4"/>
    <w:rsid w:val="008956B9"/>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4"/>
      </w:numPr>
    </w:pPr>
  </w:style>
  <w:style w:type="paragraph" w:customStyle="1" w:styleId="Bullet2">
    <w:name w:val="Bullet 2"/>
    <w:basedOn w:val="BodyText"/>
    <w:uiPriority w:val="1"/>
    <w:qFormat/>
    <w:rsid w:val="001D26B9"/>
    <w:pPr>
      <w:numPr>
        <w:ilvl w:val="1"/>
        <w:numId w:val="14"/>
      </w:numPr>
    </w:pPr>
  </w:style>
  <w:style w:type="paragraph" w:customStyle="1" w:styleId="Bullet3">
    <w:name w:val="Bullet 3"/>
    <w:basedOn w:val="BodyText"/>
    <w:uiPriority w:val="1"/>
    <w:qFormat/>
    <w:rsid w:val="001D26B9"/>
    <w:pPr>
      <w:numPr>
        <w:ilvl w:val="2"/>
        <w:numId w:val="14"/>
      </w:numPr>
    </w:pPr>
  </w:style>
  <w:style w:type="paragraph" w:customStyle="1" w:styleId="NumberedBullet1">
    <w:name w:val="Numbered Bullet 1"/>
    <w:basedOn w:val="BodyText"/>
    <w:uiPriority w:val="5"/>
    <w:qFormat/>
    <w:rsid w:val="00DF7B29"/>
    <w:pPr>
      <w:numPr>
        <w:numId w:val="34"/>
      </w:numPr>
    </w:pPr>
  </w:style>
  <w:style w:type="paragraph" w:customStyle="1" w:styleId="NumberedBullet2">
    <w:name w:val="Numbered Bullet 2"/>
    <w:basedOn w:val="BodyText"/>
    <w:uiPriority w:val="5"/>
    <w:qFormat/>
    <w:rsid w:val="00DF7B29"/>
    <w:pPr>
      <w:numPr>
        <w:ilvl w:val="1"/>
        <w:numId w:val="34"/>
      </w:numPr>
    </w:pPr>
  </w:style>
  <w:style w:type="paragraph" w:customStyle="1" w:styleId="NumberedBullet3">
    <w:name w:val="Numbered Bullet 3"/>
    <w:basedOn w:val="BodyText"/>
    <w:uiPriority w:val="5"/>
    <w:qFormat/>
    <w:rsid w:val="00DF7B29"/>
    <w:pPr>
      <w:numPr>
        <w:ilvl w:val="2"/>
        <w:numId w:val="34"/>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AC7ABD"/>
    <w:pPr>
      <w:keepNext/>
      <w:keepLines/>
      <w:pBdr>
        <w:top w:val="single" w:sz="2" w:space="2" w:color="FFBF22" w:themeColor="accent6"/>
        <w:left w:val="single" w:sz="2" w:space="4" w:color="FFBF22" w:themeColor="accent6"/>
        <w:bottom w:val="single" w:sz="2" w:space="4" w:color="FFBF22" w:themeColor="accent6"/>
        <w:right w:val="single" w:sz="2" w:space="4" w:color="FFBF22" w:themeColor="accent6"/>
      </w:pBdr>
      <w:shd w:val="clear" w:color="auto" w:fill="FFBF22" w:themeFill="accent6"/>
      <w:spacing w:before="240"/>
      <w:ind w:left="113" w:right="113"/>
    </w:pPr>
    <w:rPr>
      <w:sz w:val="28"/>
    </w:rPr>
  </w:style>
  <w:style w:type="paragraph" w:customStyle="1" w:styleId="SectionNumber">
    <w:name w:val="Section Number"/>
    <w:basedOn w:val="Normal"/>
    <w:next w:val="SectionTitle"/>
    <w:uiPriority w:val="20"/>
    <w:qFormat/>
    <w:rsid w:val="00060FB6"/>
    <w:pPr>
      <w:numPr>
        <w:numId w:val="13"/>
      </w:numPr>
      <w:spacing w:before="9960" w:after="0"/>
    </w:pPr>
    <w:rPr>
      <w:rFonts w:asciiTheme="majorHAnsi" w:hAnsiTheme="majorHAnsi"/>
      <w:b/>
      <w:noProof/>
      <w:color w:val="F26522" w:themeColor="accent1"/>
      <w:sz w:val="152"/>
      <w:szCs w:val="152"/>
    </w:rPr>
  </w:style>
  <w:style w:type="paragraph" w:customStyle="1" w:styleId="SectionTitle">
    <w:name w:val="Section Title"/>
    <w:basedOn w:val="Normal"/>
    <w:next w:val="SectionSubheading"/>
    <w:uiPriority w:val="20"/>
    <w:qFormat/>
    <w:rsid w:val="00060FB6"/>
    <w:pPr>
      <w:ind w:left="-1814"/>
      <w:outlineLvl w:val="0"/>
    </w:pPr>
    <w:rPr>
      <w:rFonts w:asciiTheme="majorHAnsi" w:hAnsiTheme="majorHAnsi"/>
      <w:b/>
      <w:color w:val="F26522" w:themeColor="accent1"/>
      <w:sz w:val="52"/>
      <w:szCs w:val="36"/>
    </w:rPr>
  </w:style>
  <w:style w:type="character" w:customStyle="1" w:styleId="Heading4Char">
    <w:name w:val="Heading 4 Char"/>
    <w:aliases w:val="Heading 4 (table &amp; chart) Char"/>
    <w:basedOn w:val="DefaultParagraphFont"/>
    <w:link w:val="Heading4"/>
    <w:uiPriority w:val="25"/>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65318E"/>
    <w:pPr>
      <w:spacing w:before="60" w:after="60"/>
    </w:pPr>
    <w:tblPr>
      <w:tblBorders>
        <w:top w:val="single" w:sz="8" w:space="0" w:color="F26522" w:themeColor="accent1"/>
        <w:bottom w:val="single" w:sz="8"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8"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8" w:space="0" w:color="F26522" w:themeColor="accent1"/>
          <w:bottom w:val="single" w:sz="8"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aliases w:val="Numbered list"/>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rsid w:val="00533C8E"/>
    <w:pPr>
      <w:tabs>
        <w:tab w:val="right" w:leader="dot" w:pos="10194"/>
      </w:tabs>
      <w:spacing w:before="60" w:after="60"/>
    </w:pPr>
    <w:rPr>
      <w:noProof/>
    </w:rPr>
  </w:style>
  <w:style w:type="paragraph" w:styleId="TOC1">
    <w:name w:val="toc 1"/>
    <w:basedOn w:val="Normal"/>
    <w:next w:val="Normal"/>
    <w:autoRedefine/>
    <w:uiPriority w:val="39"/>
    <w:rsid w:val="00343AF6"/>
    <w:pPr>
      <w:tabs>
        <w:tab w:val="left" w:pos="660"/>
        <w:tab w:val="right" w:leader="dot" w:pos="10194"/>
      </w:tabs>
      <w:spacing w:before="240" w:after="0"/>
    </w:pPr>
    <w:rPr>
      <w:noProof/>
      <w:color w:val="F26522" w:themeColor="accent1"/>
      <w:sz w:val="24"/>
    </w:rPr>
  </w:style>
  <w:style w:type="paragraph" w:customStyle="1" w:styleId="Contents">
    <w:name w:val="Contents"/>
    <w:basedOn w:val="PageTitle"/>
    <w:next w:val="BodyText"/>
    <w:uiPriority w:val="99"/>
    <w:unhideWhenUsed/>
    <w:qFormat/>
    <w:rsid w:val="00BE3D3C"/>
    <w:pPr>
      <w:framePr w:wrap="notBeside"/>
    </w:pPr>
  </w:style>
  <w:style w:type="paragraph" w:customStyle="1" w:styleId="CoverDate">
    <w:name w:val="Cover Date"/>
    <w:basedOn w:val="CoverSubtitle"/>
    <w:next w:val="BodyText"/>
    <w:uiPriority w:val="27"/>
    <w:qFormat/>
    <w:rsid w:val="0030205D"/>
    <w:pPr>
      <w:framePr w:wrap="notBeside"/>
    </w:pPr>
    <w:rPr>
      <w:sz w:val="24"/>
    </w:r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8E277F"/>
    <w:pPr>
      <w:keepNext/>
      <w:keepLines/>
      <w:framePr w:w="2268" w:wrap="around" w:vAnchor="text" w:hAnchor="page" w:x="795"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paragraph" w:customStyle="1" w:styleId="AppendixPageTitle">
    <w:name w:val="Appendix Page Title"/>
    <w:basedOn w:val="PageTitle"/>
    <w:next w:val="BodyText"/>
    <w:uiPriority w:val="99"/>
    <w:qFormat/>
    <w:rsid w:val="00E54064"/>
    <w:pPr>
      <w:framePr w:wrap="notBeside"/>
    </w:pPr>
  </w:style>
  <w:style w:type="paragraph" w:customStyle="1" w:styleId="AppendixSectionTitle">
    <w:name w:val="Appendix Section Title"/>
    <w:basedOn w:val="SectionTitle"/>
    <w:next w:val="AppendixSubheading"/>
    <w:uiPriority w:val="99"/>
    <w:qFormat/>
    <w:rsid w:val="00D479C1"/>
    <w:rPr>
      <w:color w:val="FFFFFF" w:themeColor="background1"/>
    </w:rPr>
  </w:style>
  <w:style w:type="paragraph" w:customStyle="1" w:styleId="AppendixSectionNumber">
    <w:name w:val="Appendix Section Number"/>
    <w:next w:val="AppendixSectionTitle"/>
    <w:uiPriority w:val="99"/>
    <w:qFormat/>
    <w:rsid w:val="00060FB6"/>
    <w:pPr>
      <w:numPr>
        <w:numId w:val="15"/>
      </w:numPr>
      <w:spacing w:before="9960" w:after="0"/>
    </w:pPr>
    <w:rPr>
      <w:rFonts w:asciiTheme="majorHAnsi" w:hAnsiTheme="majorHAnsi"/>
      <w:b/>
      <w:color w:val="FFFFFF" w:themeColor="background1"/>
      <w:sz w:val="152"/>
      <w:szCs w:val="152"/>
      <w:lang w:val="en-GB"/>
      <w14:scene3d>
        <w14:camera w14:prst="orthographicFront"/>
        <w14:lightRig w14:rig="threePt" w14:dir="t">
          <w14:rot w14:lat="0" w14:lon="0" w14:rev="0"/>
        </w14:lightRig>
      </w14:scene3d>
    </w:rPr>
  </w:style>
  <w:style w:type="paragraph" w:customStyle="1" w:styleId="CVName">
    <w:name w:val="CV Name"/>
    <w:basedOn w:val="BodyText"/>
    <w:uiPriority w:val="99"/>
    <w:qFormat/>
    <w:rsid w:val="00E3415C"/>
    <w:pPr>
      <w:spacing w:after="0"/>
    </w:pPr>
    <w:rPr>
      <w:color w:val="F26522" w:themeColor="accent1"/>
      <w:sz w:val="22"/>
    </w:rPr>
  </w:style>
  <w:style w:type="paragraph" w:customStyle="1" w:styleId="CVLocation">
    <w:name w:val="CV Location"/>
    <w:basedOn w:val="BodyText"/>
    <w:uiPriority w:val="99"/>
    <w:qFormat/>
    <w:rsid w:val="00977EC0"/>
    <w:pPr>
      <w:spacing w:after="0"/>
    </w:pPr>
    <w:rPr>
      <w:sz w:val="18"/>
    </w:rPr>
  </w:style>
  <w:style w:type="paragraph" w:customStyle="1" w:styleId="CVTitle">
    <w:name w:val="CV Title"/>
    <w:basedOn w:val="BodyText"/>
    <w:uiPriority w:val="99"/>
    <w:qFormat/>
    <w:rsid w:val="00977EC0"/>
    <w:pPr>
      <w:spacing w:after="0"/>
    </w:pPr>
  </w:style>
  <w:style w:type="paragraph" w:customStyle="1" w:styleId="Backcoverdisclaimer">
    <w:name w:val="Back cover disclaimer"/>
    <w:basedOn w:val="Footer"/>
    <w:uiPriority w:val="99"/>
    <w:qFormat/>
    <w:rsid w:val="00FA363C"/>
    <w:pPr>
      <w:jc w:val="right"/>
    </w:pPr>
  </w:style>
  <w:style w:type="paragraph" w:customStyle="1" w:styleId="Disclaimertext">
    <w:name w:val="Disclaimer text"/>
    <w:basedOn w:val="Backcoverdisclaimer"/>
    <w:uiPriority w:val="99"/>
    <w:qFormat/>
    <w:rsid w:val="00EE3968"/>
  </w:style>
  <w:style w:type="paragraph" w:customStyle="1" w:styleId="SourceNotes">
    <w:name w:val="Source &amp; Notes"/>
    <w:basedOn w:val="BodyText"/>
    <w:uiPriority w:val="99"/>
    <w:qFormat/>
    <w:rsid w:val="00AD5D5A"/>
    <w:pPr>
      <w:tabs>
        <w:tab w:val="left" w:pos="709"/>
      </w:tabs>
      <w:ind w:left="1134" w:hanging="1134"/>
      <w:contextualSpacing/>
    </w:pPr>
    <w:rPr>
      <w:color w:val="auto"/>
      <w:sz w:val="16"/>
    </w:rPr>
  </w:style>
  <w:style w:type="paragraph" w:customStyle="1" w:styleId="CVEmail">
    <w:name w:val="CV Email"/>
    <w:basedOn w:val="BodyText"/>
    <w:uiPriority w:val="99"/>
    <w:qFormat/>
    <w:rsid w:val="003B2874"/>
    <w:pPr>
      <w:tabs>
        <w:tab w:val="center" w:pos="1438"/>
      </w:tabs>
      <w:spacing w:after="0"/>
    </w:pPr>
    <w:rPr>
      <w:color w:val="F26522" w:themeColor="accent1"/>
      <w:sz w:val="18"/>
    </w:rPr>
  </w:style>
  <w:style w:type="paragraph" w:customStyle="1" w:styleId="SectionSubheading">
    <w:name w:val="Section Subheading"/>
    <w:basedOn w:val="CoverSubtitle"/>
    <w:uiPriority w:val="21"/>
    <w:qFormat/>
    <w:rsid w:val="00060FB6"/>
    <w:pPr>
      <w:keepLines/>
      <w:framePr w:w="0" w:wrap="auto" w:vAnchor="margin" w:hAnchor="text" w:xAlign="left" w:yAlign="inline" w:anchorLock="0"/>
      <w:spacing w:after="120"/>
      <w:ind w:left="-1814" w:right="2268"/>
    </w:pPr>
    <w:rPr>
      <w:noProof/>
      <w:sz w:val="32"/>
    </w:rPr>
  </w:style>
  <w:style w:type="paragraph" w:customStyle="1" w:styleId="AppendixSubheading">
    <w:name w:val="Appendix Subheading"/>
    <w:basedOn w:val="SectionSubheading"/>
    <w:uiPriority w:val="99"/>
    <w:qFormat/>
    <w:rsid w:val="00060FB6"/>
    <w:rPr>
      <w:color w:val="FFFFFF" w:themeColor="background1"/>
    </w:rPr>
  </w:style>
  <w:style w:type="paragraph" w:styleId="FootnoteText">
    <w:name w:val="footnote text"/>
    <w:basedOn w:val="Normal"/>
    <w:link w:val="FootnoteTextChar"/>
    <w:uiPriority w:val="99"/>
    <w:unhideWhenUsed/>
    <w:rsid w:val="002E6A47"/>
    <w:pPr>
      <w:spacing w:after="0" w:line="264" w:lineRule="auto"/>
    </w:pPr>
    <w:rPr>
      <w:rFonts w:ascii="Arial" w:eastAsiaTheme="minorEastAsia" w:hAnsi="Arial" w:cs="Times New Roman"/>
      <w:i/>
      <w:color w:val="A1A1A1" w:themeColor="text1" w:themeTint="80"/>
      <w:szCs w:val="24"/>
    </w:rPr>
  </w:style>
  <w:style w:type="character" w:customStyle="1" w:styleId="FootnoteTextChar">
    <w:name w:val="Footnote Text Char"/>
    <w:basedOn w:val="DefaultParagraphFont"/>
    <w:link w:val="FootnoteText"/>
    <w:uiPriority w:val="99"/>
    <w:rsid w:val="002E6A47"/>
    <w:rPr>
      <w:rFonts w:ascii="Arial" w:eastAsiaTheme="minorEastAsia" w:hAnsi="Arial" w:cs="Times New Roman"/>
      <w:i/>
      <w:color w:val="A1A1A1" w:themeColor="text1" w:themeTint="80"/>
      <w:szCs w:val="24"/>
      <w:lang w:val="en-GB"/>
    </w:rPr>
  </w:style>
  <w:style w:type="character" w:styleId="FootnoteReference">
    <w:name w:val="footnote reference"/>
    <w:basedOn w:val="DefaultParagraphFont"/>
    <w:uiPriority w:val="99"/>
    <w:unhideWhenUsed/>
    <w:rsid w:val="002E6A47"/>
    <w:rPr>
      <w:vertAlign w:val="superscript"/>
    </w:rPr>
  </w:style>
  <w:style w:type="paragraph" w:customStyle="1" w:styleId="CF1Body">
    <w:name w:val="CF1 Body"/>
    <w:basedOn w:val="Normal"/>
    <w:link w:val="CF1BodyChar"/>
    <w:qFormat/>
    <w:rsid w:val="00DF7B29"/>
    <w:pPr>
      <w:numPr>
        <w:numId w:val="19"/>
      </w:numPr>
      <w:spacing w:after="0" w:line="264" w:lineRule="auto"/>
      <w:contextualSpacing/>
      <w:jc w:val="both"/>
    </w:pPr>
    <w:rPr>
      <w:rFonts w:ascii="Arial" w:eastAsiaTheme="minorEastAsia" w:hAnsi="Arial" w:cs="Times New Roman"/>
      <w:color w:val="auto"/>
    </w:rPr>
  </w:style>
  <w:style w:type="paragraph" w:customStyle="1" w:styleId="CFBody3">
    <w:name w:val="CF Body 3"/>
    <w:basedOn w:val="CF1Body"/>
    <w:link w:val="CFBody3Char"/>
    <w:qFormat/>
    <w:rsid w:val="00DF7B29"/>
    <w:pPr>
      <w:numPr>
        <w:numId w:val="20"/>
      </w:numPr>
    </w:pPr>
  </w:style>
  <w:style w:type="character" w:customStyle="1" w:styleId="CF1BodyChar">
    <w:name w:val="CF1 Body Char"/>
    <w:basedOn w:val="DefaultParagraphFont"/>
    <w:link w:val="CF1Body"/>
    <w:rsid w:val="002E6A47"/>
    <w:rPr>
      <w:rFonts w:ascii="Arial" w:eastAsiaTheme="minorEastAsia" w:hAnsi="Arial" w:cs="Times New Roman"/>
      <w:lang w:val="en-GB"/>
    </w:rPr>
  </w:style>
  <w:style w:type="paragraph" w:customStyle="1" w:styleId="CF32Body">
    <w:name w:val="CF 3.2 Body"/>
    <w:basedOn w:val="Normal"/>
    <w:link w:val="CF32BodyChar"/>
    <w:qFormat/>
    <w:rsid w:val="00343AF6"/>
    <w:pPr>
      <w:numPr>
        <w:numId w:val="22"/>
      </w:numPr>
      <w:spacing w:afterLines="40" w:after="96" w:line="271" w:lineRule="auto"/>
      <w:ind w:left="782"/>
      <w:jc w:val="both"/>
      <w:textAlignment w:val="baseline"/>
    </w:pPr>
    <w:rPr>
      <w:rFonts w:ascii="Arial" w:eastAsia="MS Gothic" w:hAnsi="Arial" w:cs="Times New Roman"/>
      <w:color w:val="auto"/>
      <w:kern w:val="24"/>
      <w:szCs w:val="16"/>
    </w:rPr>
  </w:style>
  <w:style w:type="character" w:customStyle="1" w:styleId="CFBody3Char">
    <w:name w:val="CF Body 3 Char"/>
    <w:basedOn w:val="CF1BodyChar"/>
    <w:link w:val="CFBody3"/>
    <w:rsid w:val="002E6A47"/>
    <w:rPr>
      <w:rFonts w:ascii="Arial" w:eastAsiaTheme="minorEastAsia" w:hAnsi="Arial" w:cs="Times New Roman"/>
      <w:lang w:val="en-GB"/>
    </w:rPr>
  </w:style>
  <w:style w:type="paragraph" w:customStyle="1" w:styleId="CF31Body">
    <w:name w:val="CF 3.1 Body"/>
    <w:basedOn w:val="Normal"/>
    <w:link w:val="CF31BodyChar"/>
    <w:qFormat/>
    <w:rsid w:val="002E6A47"/>
    <w:pPr>
      <w:numPr>
        <w:numId w:val="23"/>
      </w:numPr>
      <w:spacing w:after="0" w:line="264" w:lineRule="auto"/>
      <w:jc w:val="both"/>
    </w:pPr>
    <w:rPr>
      <w:rFonts w:ascii="Arial" w:eastAsiaTheme="minorEastAsia" w:hAnsi="Arial" w:cstheme="minorHAnsi"/>
      <w:color w:val="auto"/>
    </w:rPr>
  </w:style>
  <w:style w:type="character" w:customStyle="1" w:styleId="CF32BodyChar">
    <w:name w:val="CF 3.2 Body Char"/>
    <w:basedOn w:val="DefaultParagraphFont"/>
    <w:link w:val="CF32Body"/>
    <w:rsid w:val="002E6A47"/>
    <w:rPr>
      <w:rFonts w:ascii="Arial" w:eastAsia="MS Gothic" w:hAnsi="Arial" w:cs="Times New Roman"/>
      <w:kern w:val="24"/>
      <w:szCs w:val="16"/>
      <w:lang w:val="en-GB"/>
    </w:rPr>
  </w:style>
  <w:style w:type="paragraph" w:customStyle="1" w:styleId="CFBody4">
    <w:name w:val="CF Body 4.`"/>
    <w:basedOn w:val="Normal"/>
    <w:link w:val="CFBody4Char"/>
    <w:qFormat/>
    <w:rsid w:val="00DF7B29"/>
    <w:pPr>
      <w:numPr>
        <w:numId w:val="26"/>
      </w:numPr>
      <w:spacing w:after="0" w:line="264" w:lineRule="auto"/>
      <w:jc w:val="both"/>
    </w:pPr>
    <w:rPr>
      <w:rFonts w:ascii="Arial" w:eastAsiaTheme="minorEastAsia" w:hAnsi="Arial" w:cs="Times New Roman"/>
      <w:color w:val="auto"/>
    </w:rPr>
  </w:style>
  <w:style w:type="character" w:customStyle="1" w:styleId="CF31BodyChar">
    <w:name w:val="CF 3.1 Body Char"/>
    <w:basedOn w:val="DefaultParagraphFont"/>
    <w:link w:val="CF31Body"/>
    <w:rsid w:val="002E6A47"/>
    <w:rPr>
      <w:rFonts w:ascii="Arial" w:eastAsiaTheme="minorEastAsia" w:hAnsi="Arial" w:cstheme="minorHAnsi"/>
      <w:lang w:val="en-GB"/>
    </w:rPr>
  </w:style>
  <w:style w:type="character" w:customStyle="1" w:styleId="CFBody4Char">
    <w:name w:val="CF Body 4.` Char"/>
    <w:basedOn w:val="DefaultParagraphFont"/>
    <w:link w:val="CFBody4"/>
    <w:rsid w:val="002E6A47"/>
    <w:rPr>
      <w:rFonts w:ascii="Arial" w:eastAsiaTheme="minorEastAsia" w:hAnsi="Arial" w:cs="Times New Roman"/>
      <w:lang w:val="en-GB"/>
    </w:rPr>
  </w:style>
  <w:style w:type="paragraph" w:styleId="TOC3">
    <w:name w:val="toc 3"/>
    <w:basedOn w:val="Normal"/>
    <w:next w:val="Normal"/>
    <w:autoRedefine/>
    <w:uiPriority w:val="39"/>
    <w:rsid w:val="00A97C8B"/>
    <w:pPr>
      <w:spacing w:after="100"/>
      <w:ind w:left="400"/>
    </w:pPr>
  </w:style>
  <w:style w:type="paragraph" w:customStyle="1" w:styleId="Stylesection4">
    <w:name w:val="Style section 4"/>
    <w:basedOn w:val="CFBody4"/>
    <w:link w:val="Stylesection4Char"/>
    <w:uiPriority w:val="99"/>
    <w:qFormat/>
    <w:rsid w:val="00C05336"/>
  </w:style>
  <w:style w:type="character" w:customStyle="1" w:styleId="Stylesection4Char">
    <w:name w:val="Style section 4 Char"/>
    <w:basedOn w:val="CFBody4Char"/>
    <w:link w:val="Stylesection4"/>
    <w:uiPriority w:val="99"/>
    <w:rsid w:val="00C05336"/>
    <w:rPr>
      <w:rFonts w:ascii="Arial" w:eastAsiaTheme="minorEastAsia" w:hAnsi="Arial" w:cs="Times New Roman"/>
      <w:lang w:val="en-GB"/>
    </w:rPr>
  </w:style>
  <w:style w:type="paragraph" w:styleId="Revision">
    <w:name w:val="Revision"/>
    <w:hidden/>
    <w:uiPriority w:val="99"/>
    <w:semiHidden/>
    <w:rsid w:val="00617A0A"/>
    <w:pPr>
      <w:spacing w:after="0"/>
    </w:pPr>
    <w:rPr>
      <w:color w:val="454545" w:themeColor="text1"/>
      <w:lang w:val="en-GB"/>
    </w:rPr>
  </w:style>
  <w:style w:type="paragraph" w:customStyle="1" w:styleId="TableArial11">
    <w:name w:val="Table Arial 11"/>
    <w:basedOn w:val="Normal"/>
    <w:link w:val="TableArial11Char"/>
    <w:rsid w:val="007A36B4"/>
    <w:pPr>
      <w:widowControl w:val="0"/>
      <w:spacing w:before="120" w:line="264" w:lineRule="auto"/>
      <w:jc w:val="both"/>
    </w:pPr>
    <w:rPr>
      <w:rFonts w:ascii="Arial" w:eastAsia="Times New Roman" w:hAnsi="Arial" w:cs="Times New Roman"/>
      <w:snapToGrid w:val="0"/>
      <w:color w:val="auto"/>
    </w:rPr>
  </w:style>
  <w:style w:type="character" w:customStyle="1" w:styleId="TableArial11Char">
    <w:name w:val="Table Arial 11 Char"/>
    <w:link w:val="TableArial11"/>
    <w:rsid w:val="007A36B4"/>
    <w:rPr>
      <w:rFonts w:ascii="Arial" w:eastAsia="Times New Roman" w:hAnsi="Arial" w:cs="Times New Roman"/>
      <w:snapToGrid w:val="0"/>
      <w:lang w:val="en-GB"/>
    </w:rPr>
  </w:style>
  <w:style w:type="paragraph" w:customStyle="1" w:styleId="Default">
    <w:name w:val="Default"/>
    <w:rsid w:val="003305E6"/>
    <w:pPr>
      <w:autoSpaceDE w:val="0"/>
      <w:autoSpaceDN w:val="0"/>
      <w:adjustRightInd w:val="0"/>
      <w:spacing w:after="0"/>
    </w:pPr>
    <w:rPr>
      <w:rFonts w:ascii="Tahoma" w:hAnsi="Tahoma" w:cs="Tahoma"/>
      <w:color w:val="000000"/>
      <w:sz w:val="24"/>
      <w:szCs w:val="24"/>
      <w:lang w:val="en-US"/>
    </w:rPr>
  </w:style>
  <w:style w:type="character" w:styleId="FollowedHyperlink">
    <w:name w:val="FollowedHyperlink"/>
    <w:basedOn w:val="DefaultParagraphFont"/>
    <w:uiPriority w:val="99"/>
    <w:semiHidden/>
    <w:unhideWhenUsed/>
    <w:rsid w:val="0037698A"/>
    <w:rPr>
      <w:color w:val="FFBF22" w:themeColor="followedHyperlink"/>
      <w:u w:val="single"/>
    </w:rPr>
  </w:style>
  <w:style w:type="character" w:customStyle="1" w:styleId="normaltextrun">
    <w:name w:val="normaltextrun"/>
    <w:basedOn w:val="DefaultParagraphFont"/>
    <w:rsid w:val="003E5E98"/>
  </w:style>
  <w:style w:type="character" w:customStyle="1" w:styleId="eop">
    <w:name w:val="eop"/>
    <w:basedOn w:val="DefaultParagraphFont"/>
    <w:rsid w:val="003E5E98"/>
  </w:style>
  <w:style w:type="paragraph" w:customStyle="1" w:styleId="StyleHeading3LatinArial10ptAuto">
    <w:name w:val="Style Heading 3 + (Latin) Arial 10 pt Auto"/>
    <w:basedOn w:val="Heading3"/>
    <w:rsid w:val="00081A90"/>
    <w:rPr>
      <w:rFonts w:ascii="Arial" w:hAnsi="Arial"/>
      <w:color w:val="auto"/>
      <w:sz w:val="20"/>
    </w:rPr>
  </w:style>
  <w:style w:type="paragraph" w:styleId="BodyText3">
    <w:name w:val="Body Text 3"/>
    <w:basedOn w:val="Normal"/>
    <w:link w:val="BodyText3Char"/>
    <w:uiPriority w:val="99"/>
    <w:semiHidden/>
    <w:unhideWhenUsed/>
    <w:rsid w:val="000C5396"/>
    <w:rPr>
      <w:sz w:val="16"/>
      <w:szCs w:val="16"/>
    </w:rPr>
  </w:style>
  <w:style w:type="character" w:customStyle="1" w:styleId="BodyText3Char">
    <w:name w:val="Body Text 3 Char"/>
    <w:basedOn w:val="DefaultParagraphFont"/>
    <w:link w:val="BodyText3"/>
    <w:uiPriority w:val="99"/>
    <w:semiHidden/>
    <w:rsid w:val="000C5396"/>
    <w:rPr>
      <w:color w:val="454545" w:themeColor="text1"/>
      <w:sz w:val="16"/>
      <w:szCs w:val="16"/>
      <w:lang w:val="en-GB"/>
    </w:rPr>
  </w:style>
  <w:style w:type="paragraph" w:customStyle="1" w:styleId="Level1Text">
    <w:name w:val="Level 1 Text"/>
    <w:basedOn w:val="Normal"/>
    <w:link w:val="Level1TextChar"/>
    <w:rsid w:val="00E33E47"/>
    <w:pPr>
      <w:keepLines/>
      <w:widowControl w:val="0"/>
      <w:tabs>
        <w:tab w:val="left" w:pos="1418"/>
      </w:tabs>
      <w:spacing w:line="264" w:lineRule="auto"/>
      <w:ind w:left="1418" w:hanging="1418"/>
      <w:jc w:val="both"/>
    </w:pPr>
    <w:rPr>
      <w:rFonts w:ascii="Arial" w:eastAsia="Times New Roman" w:hAnsi="Arial" w:cs="Times New Roman"/>
      <w:snapToGrid w:val="0"/>
      <w:color w:val="000000"/>
      <w:lang w:val="en-US"/>
    </w:rPr>
  </w:style>
  <w:style w:type="character" w:customStyle="1" w:styleId="Level1TextChar">
    <w:name w:val="Level 1 Text Char"/>
    <w:link w:val="Level1Text"/>
    <w:locked/>
    <w:rsid w:val="00E33E47"/>
    <w:rPr>
      <w:rFonts w:ascii="Arial" w:eastAsia="Times New Roman" w:hAnsi="Arial" w:cs="Times New Roman"/>
      <w:snapToGrid w:val="0"/>
      <w:color w:val="000000"/>
      <w:lang w:val="en-US"/>
    </w:rPr>
  </w:style>
  <w:style w:type="character" w:styleId="UnresolvedMention">
    <w:name w:val="Unresolved Mention"/>
    <w:basedOn w:val="DefaultParagraphFont"/>
    <w:uiPriority w:val="99"/>
    <w:semiHidden/>
    <w:unhideWhenUsed/>
    <w:rsid w:val="00E07C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318656140">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94634971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image" Target="media/image8.jpg"/><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image" Target="media/image4.emf"/><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image" Target="media/image6.emf"/><Relationship Id="rId35" Type="http://schemas.microsoft.com/office/2011/relationships/people" Target="people.xml"/></Relationships>
</file>

<file path=word/_rels/footer6.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jpg"/><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5.jpg"/></Relationships>
</file>

<file path=word/_rels/header5.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c148982e-3ba5-44fb-9f7b-43ce905d9226">
      <Terms xmlns="http://schemas.microsoft.com/office/infopath/2007/PartnerControls"/>
    </lcf76f155ced4ddcb4097134ff3c332f>
    <SharedWithUsers xmlns="667e8d4d-884f-4b3a-9430-1ad6c1994a34">
      <UserInfo>
        <DisplayName/>
        <AccountId xsi:nil="true"/>
        <AccountType/>
      </UserInfo>
    </SharedWithUsers>
    <MediaLengthInSeconds xmlns="c148982e-3ba5-44fb-9f7b-43ce905d9226" xsi:nil="true"/>
    <Number xmlns="c148982e-3ba5-44fb-9f7b-43ce905d9226" xsi:nil="true"/>
    <Stakeholder xmlns="c148982e-3ba5-44fb-9f7b-43ce905d9226" xsi:nil="true"/>
    <_Flow_SignoffStatus xmlns="c148982e-3ba5-44fb-9f7b-43ce905d9226" xsi:nil="true"/>
    <DocumentContent xmlns="c148982e-3ba5-44fb-9f7b-43ce905d922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037C58EE812FAD42814BCE6DEFC30A42" ma:contentTypeVersion="23" ma:contentTypeDescription="Create a new document." ma:contentTypeScope="" ma:versionID="b59105ed4838f25d9fb803e7b4232745">
  <xsd:schema xmlns:xsd="http://www.w3.org/2001/XMLSchema" xmlns:xs="http://www.w3.org/2001/XMLSchema" xmlns:p="http://schemas.microsoft.com/office/2006/metadata/properties" xmlns:ns2="c148982e-3ba5-44fb-9f7b-43ce905d9226" xmlns:ns3="667e8d4d-884f-4b3a-9430-1ad6c1994a34" xmlns:ns4="cadce026-d35b-4a62-a2ee-1436bb44fb55" targetNamespace="http://schemas.microsoft.com/office/2006/metadata/properties" ma:root="true" ma:fieldsID="bcf2d83f4610ce40c8f8cc89051ba73c" ns2:_="" ns3:_="" ns4:_="">
    <xsd:import namespace="c148982e-3ba5-44fb-9f7b-43ce905d9226"/>
    <xsd:import namespace="667e8d4d-884f-4b3a-9430-1ad6c1994a34"/>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4: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2:MediaLengthInSeconds" minOccurs="0"/>
                <xsd:element ref="ns2:Stakeholder" minOccurs="0"/>
                <xsd:element ref="ns2:_Flow_SignoffStatus" minOccurs="0"/>
                <xsd:element ref="ns2:MediaServiceObjectDetectorVersions" minOccurs="0"/>
                <xsd:element ref="ns2:DocumentContent" minOccurs="0"/>
                <xsd:element ref="ns2:Numbe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48982e-3ba5-44fb-9f7b-43ce905d92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Stakeholder" ma:index="23" nillable="true" ma:displayName="Stakeholder" ma:description="Name of stakeholder group or organisation." ma:format="Dropdown" ma:internalName="Stakeholder">
      <xsd:simpleType>
        <xsd:restriction base="dms:Text">
          <xsd:maxLength value="255"/>
        </xsd:restriction>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DocumentContent" ma:index="26" nillable="true" ma:displayName="Document Content" ma:format="Dropdown" ma:internalName="DocumentContent">
      <xsd:simpleType>
        <xsd:restriction base="dms:Text">
          <xsd:maxLength value="255"/>
        </xsd:restriction>
      </xsd:simpleType>
    </xsd:element>
    <xsd:element name="Number" ma:index="27" nillable="true" ma:displayName="Number" ma:format="Dropdown" ma:internalName="Number" ma:percentage="FALSE">
      <xsd:simpleType>
        <xsd:restriction base="dms:Number"/>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7e8d4d-884f-4b3a-9430-1ad6c1994a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5170635-ae4e-4680-867b-9558f7a0a007}" ma:internalName="TaxCatchAll" ma:showField="CatchAllData" ma:web="667e8d4d-884f-4b3a-9430-1ad6c1994a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BC8AA-F824-492A-8E8B-717DBC1934BC}">
  <ds:schemaRefs>
    <ds:schemaRef ds:uri="http://schemas.microsoft.com/office/2006/metadata/properties"/>
    <ds:schemaRef ds:uri="http://schemas.microsoft.com/office/infopath/2007/PartnerControls"/>
    <ds:schemaRef ds:uri="cadce026-d35b-4a62-a2ee-1436bb44fb55"/>
    <ds:schemaRef ds:uri="c148982e-3ba5-44fb-9f7b-43ce905d9226"/>
    <ds:schemaRef ds:uri="667e8d4d-884f-4b3a-9430-1ad6c1994a34"/>
  </ds:schemaRefs>
</ds:datastoreItem>
</file>

<file path=customXml/itemProps2.xml><?xml version="1.0" encoding="utf-8"?>
<ds:datastoreItem xmlns:ds="http://schemas.openxmlformats.org/officeDocument/2006/customXml" ds:itemID="{B1A61815-AE08-467F-9C60-E9353FE0DE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60F447-E0BA-49AC-AA53-27FB575850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48982e-3ba5-44fb-9f7b-43ce905d9226"/>
    <ds:schemaRef ds:uri="667e8d4d-884f-4b3a-9430-1ad6c1994a34"/>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0E2203-72F0-40EF-ABC0-18EF17E422D8}">
  <ds:schemaRefs>
    <ds:schemaRef ds:uri="http://schemas.microsoft.com/sharepoint/v3/contenttype/forms"/>
  </ds:schemaRefs>
</ds:datastoreItem>
</file>

<file path=customXml/itemProps5.xml><?xml version="1.0" encoding="utf-8"?>
<ds:datastoreItem xmlns:ds="http://schemas.openxmlformats.org/officeDocument/2006/customXml" ds:itemID="{9CC26362-C9D8-4B13-B32C-1551317BC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55</Pages>
  <Words>10179</Words>
  <Characters>58026</Characters>
  <Application>Microsoft Office Word</Application>
  <DocSecurity>0</DocSecurity>
  <Lines>483</Lines>
  <Paragraphs>136</Paragraphs>
  <ScaleCrop>false</ScaleCrop>
  <Company>Hamilton-Brown</Company>
  <LinksUpToDate>false</LinksUpToDate>
  <CharactersWithSpaces>68069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ESO Word Template - Narrow Margin</dc:title>
  <dc:creator>Susan Mwape</dc:creator>
  <cp:lastModifiedBy>Stuart McLarnon (NESO)</cp:lastModifiedBy>
  <cp:revision>28</cp:revision>
  <cp:lastPrinted>2024-09-24T14:10:00Z</cp:lastPrinted>
  <dcterms:created xsi:type="dcterms:W3CDTF">2024-08-21T09:51:00Z</dcterms:created>
  <dcterms:modified xsi:type="dcterms:W3CDTF">2025-03-12T10:22:00Z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0x010100037C58EE812FAD42814BCE6DEFC30A42</vt:lpwstr>
  </property>
  <property fmtid="{D5CDD505-2E9C-101B-9397-08002B2CF9AE}" pid="3" name="_NewReviewCycle">
    <vt:lpwstr/>
  </property>
  <property fmtid="{D5CDD505-2E9C-101B-9397-08002B2CF9AE}" pid="4" name="MSIP_Label_624b1752-a977-4927-b9e6-e48a43684aee_Enabled">
    <vt:lpwstr>true</vt:lpwstr>
  </property>
  <property fmtid="{D5CDD505-2E9C-101B-9397-08002B2CF9AE}" pid="5" name="MSIP_Label_624b1752-a977-4927-b9e6-e48a43684aee_SetDate">
    <vt:lpwstr>2021-11-04T17:32:51Z</vt:lpwstr>
  </property>
  <property fmtid="{D5CDD505-2E9C-101B-9397-08002B2CF9AE}" pid="6" name="MSIP_Label_624b1752-a977-4927-b9e6-e48a43684aee_Method">
    <vt:lpwstr>Privileged</vt:lpwstr>
  </property>
  <property fmtid="{D5CDD505-2E9C-101B-9397-08002B2CF9AE}" pid="7" name="MSIP_Label_624b1752-a977-4927-b9e6-e48a43684aee_Name">
    <vt:lpwstr>Public</vt:lpwstr>
  </property>
  <property fmtid="{D5CDD505-2E9C-101B-9397-08002B2CF9AE}" pid="8" name="MSIP_Label_624b1752-a977-4927-b9e6-e48a43684aee_SiteId">
    <vt:lpwstr>031a09bc-a2bf-44df-888e-4e09355b7a24</vt:lpwstr>
  </property>
  <property fmtid="{D5CDD505-2E9C-101B-9397-08002B2CF9AE}" pid="9" name="MSIP_Label_624b1752-a977-4927-b9e6-e48a43684aee_ActionId">
    <vt:lpwstr>375feed3-96a2-4e29-82a5-84b426430c42</vt:lpwstr>
  </property>
  <property fmtid="{D5CDD505-2E9C-101B-9397-08002B2CF9AE}" pid="10" name="MSIP_Label_624b1752-a977-4927-b9e6-e48a43684aee_ContentBits">
    <vt:lpwstr>0</vt:lpwstr>
  </property>
  <property fmtid="{D5CDD505-2E9C-101B-9397-08002B2CF9AE}" pid="11" name="MediaServiceImageTags">
    <vt:lpwstr/>
  </property>
  <property fmtid="{D5CDD505-2E9C-101B-9397-08002B2CF9AE}" pid="12" name="Order">
    <vt:r8>3288100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